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1D34AF" w14:textId="78AD1B21" w:rsidR="003F4757" w:rsidRPr="00F92C80" w:rsidRDefault="00902B21">
      <w:pPr>
        <w:rPr>
          <w:rFonts w:ascii="Arial" w:hAnsi="Arial"/>
          <w:i/>
          <w:iCs/>
        </w:rPr>
      </w:pPr>
      <w:r w:rsidRPr="00902B21">
        <w:rPr>
          <w:rFonts w:ascii="Arial" w:hAnsi="Arial"/>
          <w:i/>
          <w:iCs/>
          <w:noProof/>
          <w:lang w:eastAsia="en-GB"/>
        </w:rPr>
        <mc:AlternateContent>
          <mc:Choice Requires="wps">
            <w:drawing>
              <wp:anchor distT="45720" distB="45720" distL="114300" distR="114300" simplePos="0" relativeHeight="251662848" behindDoc="0" locked="0" layoutInCell="1" allowOverlap="1" wp14:anchorId="23F6B581" wp14:editId="4A9DDAB9">
                <wp:simplePos x="0" y="0"/>
                <wp:positionH relativeFrom="column">
                  <wp:align>center</wp:align>
                </wp:positionH>
                <wp:positionV relativeFrom="paragraph">
                  <wp:posOffset>182880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3096CD0" w14:textId="21D38594" w:rsidR="00263D33" w:rsidRPr="00902B21" w:rsidRDefault="00263D33">
                            <w:pPr>
                              <w:rPr>
                                <w:color w:val="FF0000"/>
                              </w:rPr>
                            </w:pPr>
                            <w:r w:rsidRPr="00902B21">
                              <w:rPr>
                                <w:color w:val="FF0000"/>
                              </w:rPr>
                              <w:t xml:space="preserve">Please turn on Show all </w:t>
                            </w:r>
                            <w:proofErr w:type="spellStart"/>
                            <w:r w:rsidRPr="00902B21">
                              <w:rPr>
                                <w:color w:val="FF0000"/>
                              </w:rPr>
                              <w:t>Markup</w:t>
                            </w:r>
                            <w:proofErr w:type="spellEnd"/>
                            <w:r w:rsidRPr="00902B21">
                              <w:rPr>
                                <w:color w:val="FF0000"/>
                              </w:rPr>
                              <w:t xml:space="preserve"> on Track changes to highlight comments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4.4pt;width:185.9pt;height:110.6pt;z-index:251662848;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fit-shape-to-text:t">
                  <w:txbxContent>
                    <w:p w14:paraId="13096CD0" w14:textId="21D38594" w:rsidR="00263D33" w:rsidRPr="00902B21" w:rsidRDefault="00263D33">
                      <w:pPr>
                        <w:rPr>
                          <w:color w:val="FF0000"/>
                        </w:rPr>
                      </w:pPr>
                      <w:r w:rsidRPr="00902B21">
                        <w:rPr>
                          <w:color w:val="FF0000"/>
                        </w:rPr>
                        <w:t xml:space="preserve">Please turn on Show all </w:t>
                      </w:r>
                      <w:proofErr w:type="spellStart"/>
                      <w:r w:rsidRPr="00902B21">
                        <w:rPr>
                          <w:color w:val="FF0000"/>
                        </w:rPr>
                        <w:t>Markup</w:t>
                      </w:r>
                      <w:proofErr w:type="spellEnd"/>
                      <w:r w:rsidRPr="00902B21">
                        <w:rPr>
                          <w:color w:val="FF0000"/>
                        </w:rPr>
                        <w:t xml:space="preserve"> on Track changes to highlight comments</w:t>
                      </w:r>
                    </w:p>
                  </w:txbxContent>
                </v:textbox>
                <w10:wrap type="square"/>
              </v:shape>
            </w:pict>
          </mc:Fallback>
        </mc:AlternateContent>
      </w:r>
      <w:r w:rsidR="00E729A3">
        <w:rPr>
          <w:noProof/>
          <w:lang w:eastAsia="en-GB"/>
        </w:rPr>
        <mc:AlternateContent>
          <mc:Choice Requires="wps">
            <w:drawing>
              <wp:anchor distT="0" distB="0" distL="114297" distR="114297" simplePos="0" relativeHeight="251657728" behindDoc="0" locked="0" layoutInCell="1" allowOverlap="1" wp14:anchorId="6FF629C3" wp14:editId="51AD0EFB">
                <wp:simplePos x="0" y="0"/>
                <wp:positionH relativeFrom="column">
                  <wp:posOffset>-36831</wp:posOffset>
                </wp:positionH>
                <wp:positionV relativeFrom="paragraph">
                  <wp:posOffset>-206375</wp:posOffset>
                </wp:positionV>
                <wp:extent cx="0" cy="8503920"/>
                <wp:effectExtent l="0" t="0" r="19050" b="11430"/>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11F51F" id="Line 9" o:spid="_x0000_s1026" style="position:absolute;flip:y;z-index:2516577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anl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wtQm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KWdqeUZAgAAMwQAAA4AAAAAAAAAAAAAAAAALgIAAGRycy9lMm9Eb2MueG1sUEsBAi0AFAAG&#10;AAgAAAAhACQzEP3dAAAACgEAAA8AAAAAAAAAAAAAAAAAcwQAAGRycy9kb3ducmV2LnhtbFBLBQYA&#10;AAAABAAEAPMAAAB9BQAAAAA=&#10;"/>
            </w:pict>
          </mc:Fallback>
        </mc:AlternateContent>
      </w:r>
      <w:r w:rsidR="00E729A3">
        <w:rPr>
          <w:noProof/>
          <w:lang w:eastAsia="en-GB"/>
        </w:rPr>
        <mc:AlternateContent>
          <mc:Choice Requires="wps">
            <w:drawing>
              <wp:anchor distT="0" distB="0" distL="114297" distR="114297" simplePos="0" relativeHeight="251656704" behindDoc="0" locked="0" layoutInCell="1" allowOverlap="1" wp14:anchorId="772497CF" wp14:editId="51E0DE3A">
                <wp:simplePos x="0" y="0"/>
                <wp:positionH relativeFrom="column">
                  <wp:posOffset>585469</wp:posOffset>
                </wp:positionH>
                <wp:positionV relativeFrom="paragraph">
                  <wp:posOffset>-169545</wp:posOffset>
                </wp:positionV>
                <wp:extent cx="0" cy="8503920"/>
                <wp:effectExtent l="0" t="0" r="19050" b="1143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ACFB7C" id="Line 8" o:spid="_x0000_s1026" style="position:absolute;flip:y;z-index:2516567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h/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N8OyH8ZAgAAMwQAAA4AAAAAAAAAAAAAAAAALgIAAGRycy9lMm9Eb2MueG1sUEsBAi0AFAAG&#10;AAgAAAAhAH3QM3bdAAAACgEAAA8AAAAAAAAAAAAAAAAAcwQAAGRycy9kb3ducmV2LnhtbFBLBQYA&#10;AAAABAAEAPMAAAB9BQAAAAA=&#10;"/>
            </w:pict>
          </mc:Fallback>
        </mc:AlternateContent>
      </w:r>
    </w:p>
    <w:p w14:paraId="637AD7CB" w14:textId="77777777" w:rsidR="003F4757" w:rsidRPr="00F92C80" w:rsidRDefault="003F4757">
      <w:pPr>
        <w:jc w:val="right"/>
        <w:rPr>
          <w:rFonts w:ascii="Arial" w:hAnsi="Arial"/>
          <w:sz w:val="24"/>
        </w:rPr>
      </w:pPr>
    </w:p>
    <w:p w14:paraId="7AB565C0" w14:textId="77777777" w:rsidR="003F4757" w:rsidRPr="00F92C80" w:rsidRDefault="003F4757">
      <w:pPr>
        <w:rPr>
          <w:i/>
          <w:iCs/>
          <w:sz w:val="24"/>
        </w:rPr>
      </w:pPr>
    </w:p>
    <w:p w14:paraId="1C0D833E" w14:textId="77777777" w:rsidR="003F4757" w:rsidRPr="00F92C80" w:rsidRDefault="003F4757">
      <w:pPr>
        <w:rPr>
          <w:rFonts w:ascii="Arial" w:hAnsi="Arial"/>
        </w:rPr>
      </w:pPr>
    </w:p>
    <w:p w14:paraId="4D70AB2D" w14:textId="77777777" w:rsidR="003F4757" w:rsidRPr="00F92C80" w:rsidRDefault="003F4757">
      <w:pPr>
        <w:rPr>
          <w:rFonts w:ascii="Arial" w:hAnsi="Arial"/>
        </w:rPr>
      </w:pPr>
    </w:p>
    <w:p w14:paraId="7663CC63" w14:textId="77777777" w:rsidR="003F4757" w:rsidRPr="00F92C80" w:rsidRDefault="003F4757">
      <w:pPr>
        <w:rPr>
          <w:rFonts w:ascii="Arial" w:hAnsi="Arial"/>
        </w:rPr>
      </w:pPr>
    </w:p>
    <w:p w14:paraId="6DA4F982" w14:textId="77777777" w:rsidR="003F4757" w:rsidRPr="00246DA2" w:rsidRDefault="003F4757">
      <w:pPr>
        <w:rPr>
          <w:rFonts w:ascii="Arial" w:hAnsi="Arial"/>
          <w:lang w:val="en-US"/>
        </w:rPr>
      </w:pPr>
    </w:p>
    <w:p w14:paraId="6D04E0B1" w14:textId="77777777" w:rsidR="003F4757" w:rsidRPr="00F92C80" w:rsidRDefault="00E729A3">
      <w:pPr>
        <w:rPr>
          <w:rFonts w:ascii="Arial" w:hAnsi="Arial"/>
        </w:rPr>
      </w:pPr>
      <w:r>
        <w:rPr>
          <w:noProof/>
          <w:lang w:eastAsia="en-GB"/>
        </w:rPr>
        <mc:AlternateContent>
          <mc:Choice Requires="wps">
            <w:drawing>
              <wp:anchor distT="0" distB="0" distL="114300" distR="114300" simplePos="0" relativeHeight="251658752" behindDoc="0" locked="0" layoutInCell="1" allowOverlap="1" wp14:anchorId="3ABA44FE" wp14:editId="16F589A9">
                <wp:simplePos x="0" y="0"/>
                <wp:positionH relativeFrom="column">
                  <wp:posOffset>730102</wp:posOffset>
                </wp:positionH>
                <wp:positionV relativeFrom="paragraph">
                  <wp:posOffset>10972</wp:posOffset>
                </wp:positionV>
                <wp:extent cx="5029200" cy="3366977"/>
                <wp:effectExtent l="0" t="0" r="0" b="508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366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34FA29" w14:textId="77777777" w:rsidR="00263D33" w:rsidRDefault="00263D33"/>
                          <w:p w14:paraId="536DE590" w14:textId="77777777" w:rsidR="00263D33" w:rsidRDefault="00263D33">
                            <w:pPr>
                              <w:jc w:val="center"/>
                              <w:rPr>
                                <w:rFonts w:ascii="Arial" w:hAnsi="Arial" w:cs="Arial"/>
                                <w:b/>
                                <w:bCs/>
                                <w:color w:val="000000"/>
                                <w:sz w:val="36"/>
                                <w:szCs w:val="36"/>
                                <w:lang w:val="fr-FR"/>
                              </w:rPr>
                            </w:pPr>
                            <w:r>
                              <w:rPr>
                                <w:rFonts w:ascii="Arial" w:hAnsi="Arial" w:cs="Arial"/>
                                <w:b/>
                                <w:bCs/>
                                <w:color w:val="000000"/>
                                <w:sz w:val="36"/>
                                <w:szCs w:val="36"/>
                                <w:lang w:val="fr-FR"/>
                              </w:rPr>
                              <w:t>IALA Guideline  G-XXX</w:t>
                            </w:r>
                          </w:p>
                          <w:p w14:paraId="3A0CAA04" w14:textId="77777777" w:rsidR="00263D33" w:rsidRDefault="00263D33">
                            <w:pPr>
                              <w:jc w:val="center"/>
                              <w:rPr>
                                <w:rFonts w:ascii="Arial" w:hAnsi="Arial"/>
                                <w:b/>
                                <w:sz w:val="36"/>
                                <w:lang w:val="fr-FR"/>
                              </w:rPr>
                            </w:pPr>
                          </w:p>
                          <w:p w14:paraId="12E33A17" w14:textId="5A54A9C4" w:rsidR="00263D33" w:rsidRDefault="00263D33" w:rsidP="00840AE6">
                            <w:pPr>
                              <w:jc w:val="center"/>
                              <w:rPr>
                                <w:rFonts w:ascii="Arial" w:hAnsi="Arial"/>
                                <w:b/>
                                <w:sz w:val="48"/>
                                <w:lang w:val="fr-FR"/>
                              </w:rPr>
                            </w:pPr>
                            <w:r>
                              <w:rPr>
                                <w:rFonts w:ascii="Arial" w:hAnsi="Arial"/>
                                <w:b/>
                                <w:sz w:val="36"/>
                              </w:rPr>
                              <w:t xml:space="preserve">On the Technical Approach to Establishing a Maritime eLoran Service </w:t>
                            </w:r>
                            <w:del w:id="0" w:author="Peter Douglas" w:date="2016-03-15T13:32:00Z">
                              <w:r w:rsidDel="00EF4312">
                                <w:rPr>
                                  <w:rFonts w:ascii="Arial" w:hAnsi="Arial"/>
                                  <w:b/>
                                  <w:sz w:val="36"/>
                                </w:rPr>
                                <w:delText xml:space="preserve">by Service Providers </w:delText>
                              </w:r>
                            </w:del>
                          </w:p>
                          <w:p w14:paraId="323847A4" w14:textId="77777777" w:rsidR="00263D33" w:rsidRDefault="00263D33" w:rsidP="000A79E1">
                            <w:pPr>
                              <w:jc w:val="center"/>
                              <w:rPr>
                                <w:rFonts w:ascii="Arial" w:hAnsi="Arial"/>
                                <w:b/>
                                <w:sz w:val="48"/>
                                <w:lang w:val="fr-FR"/>
                              </w:rPr>
                            </w:pPr>
                          </w:p>
                          <w:p w14:paraId="34213CC4" w14:textId="77777777" w:rsidR="00263D33" w:rsidRDefault="00263D33">
                            <w:pPr>
                              <w:jc w:val="center"/>
                              <w:rPr>
                                <w:rFonts w:ascii="Arial" w:hAnsi="Arial"/>
                                <w:b/>
                                <w:sz w:val="40"/>
                                <w:lang w:val="fr-FR"/>
                              </w:rPr>
                            </w:pPr>
                            <w:r>
                              <w:rPr>
                                <w:rFonts w:ascii="Arial" w:hAnsi="Arial"/>
                                <w:b/>
                                <w:sz w:val="36"/>
                              </w:rPr>
                              <w:t xml:space="preserve"> </w:t>
                            </w:r>
                          </w:p>
                          <w:p w14:paraId="7A24EB0A" w14:textId="77777777" w:rsidR="00263D33" w:rsidRPr="00AA3FBA" w:rsidRDefault="00263D33">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7559D58B" w14:textId="77777777" w:rsidR="00263D33" w:rsidRDefault="00263D33">
                            <w:pPr>
                              <w:autoSpaceDE w:val="0"/>
                              <w:autoSpaceDN w:val="0"/>
                              <w:adjustRightInd w:val="0"/>
                              <w:jc w:val="center"/>
                              <w:rPr>
                                <w:rFonts w:ascii="Arial" w:hAnsi="Arial" w:cs="Arial"/>
                                <w:b/>
                                <w:bCs/>
                                <w:color w:val="000000"/>
                                <w:sz w:val="36"/>
                                <w:szCs w:val="36"/>
                              </w:rPr>
                            </w:pPr>
                          </w:p>
                          <w:p w14:paraId="12621987" w14:textId="454C18CF" w:rsidR="00263D33" w:rsidRDefault="00263D33">
                            <w:pPr>
                              <w:jc w:val="center"/>
                              <w:rPr>
                                <w:rFonts w:ascii="Arial" w:hAnsi="Arial"/>
                                <w:b/>
                                <w:sz w:val="24"/>
                              </w:rPr>
                            </w:pPr>
                            <w:del w:id="1" w:author="Peter Douglas" w:date="2016-03-15T13:32:00Z">
                              <w:r w:rsidDel="00EF4312">
                                <w:rPr>
                                  <w:rFonts w:ascii="Arial" w:hAnsi="Arial" w:cs="Arial"/>
                                  <w:b/>
                                  <w:bCs/>
                                  <w:color w:val="000000"/>
                                  <w:sz w:val="36"/>
                                  <w:szCs w:val="36"/>
                                </w:rPr>
                                <w:delText>December 2015</w:delText>
                              </w:r>
                            </w:del>
                            <w:ins w:id="2" w:author="Peter Douglas" w:date="2016-03-15T13:32:00Z">
                              <w:r>
                                <w:rPr>
                                  <w:rFonts w:ascii="Arial" w:hAnsi="Arial" w:cs="Arial"/>
                                  <w:b/>
                                  <w:bCs/>
                                  <w:color w:val="000000"/>
                                  <w:sz w:val="36"/>
                                  <w:szCs w:val="36"/>
                                </w:rPr>
                                <w:t>March 2016</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57.5pt;margin-top:.85pt;width:396pt;height:26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" stroked="f">
                <v:textbox>
                  <w:txbxContent>
                    <w:p w14:paraId="6834FA29" w14:textId="77777777" w:rsidR="00263D33" w:rsidRDefault="00263D33"/>
                    <w:p w14:paraId="536DE590" w14:textId="77777777" w:rsidR="00263D33" w:rsidRDefault="00263D33">
                      <w:pPr>
                        <w:jc w:val="center"/>
                        <w:rPr>
                          <w:rFonts w:ascii="Arial" w:hAnsi="Arial" w:cs="Arial"/>
                          <w:b/>
                          <w:bCs/>
                          <w:color w:val="000000"/>
                          <w:sz w:val="36"/>
                          <w:szCs w:val="36"/>
                          <w:lang w:val="fr-FR"/>
                        </w:rPr>
                      </w:pPr>
                      <w:r>
                        <w:rPr>
                          <w:rFonts w:ascii="Arial" w:hAnsi="Arial" w:cs="Arial"/>
                          <w:b/>
                          <w:bCs/>
                          <w:color w:val="000000"/>
                          <w:sz w:val="36"/>
                          <w:szCs w:val="36"/>
                          <w:lang w:val="fr-FR"/>
                        </w:rPr>
                        <w:t>IALA Guideline  G-XXX</w:t>
                      </w:r>
                    </w:p>
                    <w:p w14:paraId="3A0CAA04" w14:textId="77777777" w:rsidR="00263D33" w:rsidRDefault="00263D33">
                      <w:pPr>
                        <w:jc w:val="center"/>
                        <w:rPr>
                          <w:rFonts w:ascii="Arial" w:hAnsi="Arial"/>
                          <w:b/>
                          <w:sz w:val="36"/>
                          <w:lang w:val="fr-FR"/>
                        </w:rPr>
                      </w:pPr>
                    </w:p>
                    <w:p w14:paraId="12E33A17" w14:textId="5A54A9C4" w:rsidR="00263D33" w:rsidRDefault="00263D33" w:rsidP="00840AE6">
                      <w:pPr>
                        <w:jc w:val="center"/>
                        <w:rPr>
                          <w:rFonts w:ascii="Arial" w:hAnsi="Arial"/>
                          <w:b/>
                          <w:sz w:val="48"/>
                          <w:lang w:val="fr-FR"/>
                        </w:rPr>
                      </w:pPr>
                      <w:r>
                        <w:rPr>
                          <w:rFonts w:ascii="Arial" w:hAnsi="Arial"/>
                          <w:b/>
                          <w:sz w:val="36"/>
                        </w:rPr>
                        <w:t xml:space="preserve">On the Technical Approach to Establishing a Maritime eLoran Service </w:t>
                      </w:r>
                      <w:del w:id="3" w:author="Peter Douglas" w:date="2016-03-15T13:32:00Z">
                        <w:r w:rsidDel="00EF4312">
                          <w:rPr>
                            <w:rFonts w:ascii="Arial" w:hAnsi="Arial"/>
                            <w:b/>
                            <w:sz w:val="36"/>
                          </w:rPr>
                          <w:delText xml:space="preserve">by Service Providers </w:delText>
                        </w:r>
                      </w:del>
                    </w:p>
                    <w:p w14:paraId="323847A4" w14:textId="77777777" w:rsidR="00263D33" w:rsidRDefault="00263D33" w:rsidP="000A79E1">
                      <w:pPr>
                        <w:jc w:val="center"/>
                        <w:rPr>
                          <w:rFonts w:ascii="Arial" w:hAnsi="Arial"/>
                          <w:b/>
                          <w:sz w:val="48"/>
                          <w:lang w:val="fr-FR"/>
                        </w:rPr>
                      </w:pPr>
                    </w:p>
                    <w:p w14:paraId="34213CC4" w14:textId="77777777" w:rsidR="00263D33" w:rsidRDefault="00263D33">
                      <w:pPr>
                        <w:jc w:val="center"/>
                        <w:rPr>
                          <w:rFonts w:ascii="Arial" w:hAnsi="Arial"/>
                          <w:b/>
                          <w:sz w:val="40"/>
                          <w:lang w:val="fr-FR"/>
                        </w:rPr>
                      </w:pPr>
                      <w:r>
                        <w:rPr>
                          <w:rFonts w:ascii="Arial" w:hAnsi="Arial"/>
                          <w:b/>
                          <w:sz w:val="36"/>
                        </w:rPr>
                        <w:t xml:space="preserve"> </w:t>
                      </w:r>
                    </w:p>
                    <w:p w14:paraId="7A24EB0A" w14:textId="77777777" w:rsidR="00263D33" w:rsidRPr="00AA3FBA" w:rsidRDefault="00263D33">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7559D58B" w14:textId="77777777" w:rsidR="00263D33" w:rsidRDefault="00263D33">
                      <w:pPr>
                        <w:autoSpaceDE w:val="0"/>
                        <w:autoSpaceDN w:val="0"/>
                        <w:adjustRightInd w:val="0"/>
                        <w:jc w:val="center"/>
                        <w:rPr>
                          <w:rFonts w:ascii="Arial" w:hAnsi="Arial" w:cs="Arial"/>
                          <w:b/>
                          <w:bCs/>
                          <w:color w:val="000000"/>
                          <w:sz w:val="36"/>
                          <w:szCs w:val="36"/>
                        </w:rPr>
                      </w:pPr>
                    </w:p>
                    <w:p w14:paraId="12621987" w14:textId="454C18CF" w:rsidR="00263D33" w:rsidRDefault="00263D33">
                      <w:pPr>
                        <w:jc w:val="center"/>
                        <w:rPr>
                          <w:rFonts w:ascii="Arial" w:hAnsi="Arial"/>
                          <w:b/>
                          <w:sz w:val="24"/>
                        </w:rPr>
                      </w:pPr>
                      <w:del w:id="4" w:author="Peter Douglas" w:date="2016-03-15T13:32:00Z">
                        <w:r w:rsidDel="00EF4312">
                          <w:rPr>
                            <w:rFonts w:ascii="Arial" w:hAnsi="Arial" w:cs="Arial"/>
                            <w:b/>
                            <w:bCs/>
                            <w:color w:val="000000"/>
                            <w:sz w:val="36"/>
                            <w:szCs w:val="36"/>
                          </w:rPr>
                          <w:delText>December 2015</w:delText>
                        </w:r>
                      </w:del>
                      <w:ins w:id="5" w:author="Peter Douglas" w:date="2016-03-15T13:32:00Z">
                        <w:r>
                          <w:rPr>
                            <w:rFonts w:ascii="Arial" w:hAnsi="Arial" w:cs="Arial"/>
                            <w:b/>
                            <w:bCs/>
                            <w:color w:val="000000"/>
                            <w:sz w:val="36"/>
                            <w:szCs w:val="36"/>
                          </w:rPr>
                          <w:t>March 2016</w:t>
                        </w:r>
                      </w:ins>
                    </w:p>
                  </w:txbxContent>
                </v:textbox>
              </v:shape>
            </w:pict>
          </mc:Fallback>
        </mc:AlternateContent>
      </w:r>
    </w:p>
    <w:p w14:paraId="6F2CD8DD" w14:textId="77777777" w:rsidR="003F4757" w:rsidRPr="00F92C80" w:rsidRDefault="003F4757">
      <w:pPr>
        <w:rPr>
          <w:rFonts w:ascii="Arial" w:hAnsi="Arial"/>
        </w:rPr>
      </w:pPr>
    </w:p>
    <w:p w14:paraId="26888C26" w14:textId="77777777" w:rsidR="003F4757" w:rsidRPr="00F92C80" w:rsidRDefault="003F4757">
      <w:pPr>
        <w:rPr>
          <w:rFonts w:ascii="Arial" w:hAnsi="Arial"/>
        </w:rPr>
      </w:pPr>
    </w:p>
    <w:p w14:paraId="5F755D01" w14:textId="77777777" w:rsidR="003F4757" w:rsidRPr="00F92C80" w:rsidRDefault="003F4757">
      <w:pPr>
        <w:rPr>
          <w:rFonts w:ascii="Arial" w:hAnsi="Arial"/>
        </w:rPr>
      </w:pPr>
    </w:p>
    <w:p w14:paraId="347DC8FB" w14:textId="77777777" w:rsidR="003F4757" w:rsidRPr="00F92C80" w:rsidRDefault="003F4757">
      <w:pPr>
        <w:rPr>
          <w:rFonts w:ascii="Arial" w:hAnsi="Arial"/>
        </w:rPr>
      </w:pPr>
    </w:p>
    <w:p w14:paraId="589401F3" w14:textId="77777777" w:rsidR="003F4757" w:rsidRPr="00F92C80" w:rsidRDefault="003F4757">
      <w:pPr>
        <w:rPr>
          <w:rFonts w:ascii="Arial" w:hAnsi="Arial"/>
        </w:rPr>
      </w:pPr>
    </w:p>
    <w:p w14:paraId="411BAD08" w14:textId="77777777" w:rsidR="003F4757" w:rsidRPr="00F92C80" w:rsidRDefault="003F4757">
      <w:pPr>
        <w:rPr>
          <w:rFonts w:ascii="Arial" w:hAnsi="Arial"/>
        </w:rPr>
      </w:pPr>
    </w:p>
    <w:p w14:paraId="5DC9D902" w14:textId="77777777" w:rsidR="003F4757" w:rsidRPr="00F92C80" w:rsidRDefault="003F4757">
      <w:pPr>
        <w:rPr>
          <w:rFonts w:ascii="Arial" w:hAnsi="Arial"/>
        </w:rPr>
      </w:pPr>
    </w:p>
    <w:p w14:paraId="2396F80C" w14:textId="77777777" w:rsidR="003F4757" w:rsidRPr="00F92C80" w:rsidRDefault="003F4757">
      <w:pPr>
        <w:rPr>
          <w:rFonts w:ascii="Arial" w:hAnsi="Arial"/>
        </w:rPr>
      </w:pPr>
    </w:p>
    <w:p w14:paraId="71B6A16C" w14:textId="77777777" w:rsidR="003F4757" w:rsidRPr="00F92C80" w:rsidRDefault="003F4757">
      <w:pPr>
        <w:rPr>
          <w:rFonts w:ascii="Arial" w:hAnsi="Arial"/>
        </w:rPr>
      </w:pPr>
    </w:p>
    <w:p w14:paraId="065BADDD" w14:textId="77777777" w:rsidR="003F4757" w:rsidRPr="00F92C80" w:rsidRDefault="00E729A3">
      <w:pPr>
        <w:rPr>
          <w:rFonts w:ascii="Arial" w:hAnsi="Arial"/>
        </w:rPr>
      </w:pPr>
      <w:r>
        <w:rPr>
          <w:noProof/>
          <w:lang w:eastAsia="en-GB"/>
        </w:rPr>
        <mc:AlternateContent>
          <mc:Choice Requires="wps">
            <w:drawing>
              <wp:anchor distT="0" distB="0" distL="114300" distR="114300" simplePos="0" relativeHeight="251655680" behindDoc="0" locked="0" layoutInCell="1" allowOverlap="1" wp14:anchorId="64AED383" wp14:editId="21F52E7F">
                <wp:simplePos x="0" y="0"/>
                <wp:positionH relativeFrom="column">
                  <wp:posOffset>-26670</wp:posOffset>
                </wp:positionH>
                <wp:positionV relativeFrom="paragraph">
                  <wp:posOffset>-3054350</wp:posOffset>
                </wp:positionV>
                <wp:extent cx="640080" cy="3017520"/>
                <wp:effectExtent l="0" t="0" r="762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BA3666" w14:textId="77777777" w:rsidR="00263D33" w:rsidRDefault="00263D33">
                            <w:pPr>
                              <w:rPr>
                                <w:rFonts w:ascii="Arial" w:hAnsi="Arial"/>
                                <w:sz w:val="24"/>
                              </w:rPr>
                            </w:pPr>
                            <w:r>
                              <w:rPr>
                                <w:rFonts w:ascii="Arial" w:hAnsi="Arial"/>
                                <w:sz w:val="24"/>
                              </w:rPr>
                              <w:t xml:space="preserve">International Association of Marine Aids to </w:t>
                            </w:r>
                          </w:p>
                          <w:p w14:paraId="28C5BDC0" w14:textId="77777777" w:rsidR="00263D33" w:rsidRDefault="00263D33">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Cu&#10;t83ShQIAABkFAAAOAAAAAAAAAAAAAAAAAC4CAABkcnMvZTJvRG9jLnhtbFBLAQItABQABgAIAAAA&#10;IQDWc6LY3gAAAAkBAAAPAAAAAAAAAAAAAAAAAN8EAABkcnMvZG93bnJldi54bWxQSwUGAAAAAAQA&#10;BADzAAAA6gUAAAAA&#10;" stroked="f">
                <v:textbox style="layout-flow:vertical;mso-layout-flow-alt:bottom-to-top">
                  <w:txbxContent>
                    <w:p w14:paraId="5EBA3666" w14:textId="77777777" w:rsidR="00263D33" w:rsidRDefault="00263D33">
                      <w:pPr>
                        <w:rPr>
                          <w:rFonts w:ascii="Arial" w:hAnsi="Arial"/>
                          <w:sz w:val="24"/>
                        </w:rPr>
                      </w:pPr>
                      <w:r>
                        <w:rPr>
                          <w:rFonts w:ascii="Arial" w:hAnsi="Arial"/>
                          <w:sz w:val="24"/>
                        </w:rPr>
                        <w:t xml:space="preserve">International Association of Marine Aids to </w:t>
                      </w:r>
                    </w:p>
                    <w:p w14:paraId="28C5BDC0" w14:textId="77777777" w:rsidR="00263D33" w:rsidRDefault="00263D33">
                      <w:pPr>
                        <w:rPr>
                          <w:rFonts w:ascii="Arial" w:hAnsi="Arial"/>
                          <w:sz w:val="24"/>
                        </w:rPr>
                      </w:pPr>
                      <w:r>
                        <w:rPr>
                          <w:rFonts w:ascii="Arial" w:hAnsi="Arial"/>
                          <w:sz w:val="24"/>
                        </w:rPr>
                        <w:t xml:space="preserve">   Navigation and Lighthouse Authorities</w:t>
                      </w:r>
                    </w:p>
                  </w:txbxContent>
                </v:textbox>
              </v:shape>
            </w:pict>
          </mc:Fallback>
        </mc:AlternateContent>
      </w:r>
      <w:r>
        <w:rPr>
          <w:noProof/>
          <w:lang w:eastAsia="en-GB"/>
        </w:rPr>
        <mc:AlternateContent>
          <mc:Choice Requires="wps">
            <w:drawing>
              <wp:anchor distT="0" distB="0" distL="114300" distR="114300" simplePos="0" relativeHeight="251654656" behindDoc="0" locked="0" layoutInCell="1" allowOverlap="1" wp14:anchorId="560572CF" wp14:editId="2A1263A4">
                <wp:simplePos x="0" y="0"/>
                <wp:positionH relativeFrom="column">
                  <wp:posOffset>-36195</wp:posOffset>
                </wp:positionH>
                <wp:positionV relativeFrom="paragraph">
                  <wp:posOffset>-32385</wp:posOffset>
                </wp:positionV>
                <wp:extent cx="640080" cy="5852160"/>
                <wp:effectExtent l="0" t="0" r="762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FB245" w14:textId="77777777" w:rsidR="00263D33" w:rsidRDefault="00263D33">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2.85pt;margin-top:-2.55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" stroked="f">
                <v:textbox style="layout-flow:vertical;mso-layout-flow-alt:bottom-to-top">
                  <w:txbxContent>
                    <w:p w14:paraId="24CFB245" w14:textId="77777777" w:rsidR="00263D33" w:rsidRDefault="00263D33">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14:paraId="0629B40E" w14:textId="77777777" w:rsidR="003F4757" w:rsidRPr="00F92C80" w:rsidRDefault="003F4757">
      <w:pPr>
        <w:rPr>
          <w:rFonts w:ascii="Arial" w:hAnsi="Arial"/>
        </w:rPr>
      </w:pPr>
    </w:p>
    <w:p w14:paraId="08ED3C7B" w14:textId="77777777" w:rsidR="003F4757" w:rsidRPr="00F92C80" w:rsidRDefault="003F4757">
      <w:pPr>
        <w:rPr>
          <w:rFonts w:ascii="Arial" w:hAnsi="Arial"/>
        </w:rPr>
      </w:pPr>
    </w:p>
    <w:p w14:paraId="1035E16D" w14:textId="77777777" w:rsidR="003F4757" w:rsidRPr="00F92C80" w:rsidRDefault="003F4757">
      <w:pPr>
        <w:rPr>
          <w:rFonts w:ascii="Arial" w:hAnsi="Arial"/>
        </w:rPr>
      </w:pPr>
    </w:p>
    <w:p w14:paraId="7E15C28C" w14:textId="77777777" w:rsidR="003F4757" w:rsidRPr="00F92C80" w:rsidRDefault="003F4757">
      <w:pPr>
        <w:rPr>
          <w:rFonts w:ascii="Arial" w:hAnsi="Arial"/>
        </w:rPr>
      </w:pPr>
    </w:p>
    <w:p w14:paraId="23D57EA8" w14:textId="77777777" w:rsidR="003F4757" w:rsidRPr="00F92C80" w:rsidRDefault="003F4757">
      <w:pPr>
        <w:rPr>
          <w:rFonts w:ascii="Arial" w:hAnsi="Arial"/>
        </w:rPr>
      </w:pPr>
    </w:p>
    <w:p w14:paraId="5068A801" w14:textId="77777777" w:rsidR="003F4757" w:rsidRPr="00F92C80" w:rsidRDefault="003F4757">
      <w:pPr>
        <w:rPr>
          <w:rFonts w:ascii="Arial" w:hAnsi="Arial"/>
        </w:rPr>
      </w:pPr>
    </w:p>
    <w:p w14:paraId="5A021850" w14:textId="77777777" w:rsidR="003F4757" w:rsidRPr="00F92C80" w:rsidRDefault="003F4757">
      <w:pPr>
        <w:rPr>
          <w:rFonts w:ascii="Arial" w:hAnsi="Arial"/>
        </w:rPr>
      </w:pPr>
    </w:p>
    <w:p w14:paraId="1D6B88C3" w14:textId="77777777" w:rsidR="003F4757" w:rsidRPr="00F92C80" w:rsidRDefault="003F4757">
      <w:pPr>
        <w:rPr>
          <w:rFonts w:ascii="Arial" w:hAnsi="Arial"/>
        </w:rPr>
      </w:pPr>
    </w:p>
    <w:p w14:paraId="416A5032" w14:textId="77777777" w:rsidR="003F4757" w:rsidRPr="00F92C80" w:rsidRDefault="003F4757">
      <w:pPr>
        <w:rPr>
          <w:rFonts w:ascii="Arial" w:hAnsi="Arial"/>
        </w:rPr>
      </w:pPr>
    </w:p>
    <w:p w14:paraId="26936036" w14:textId="77777777" w:rsidR="003F4757" w:rsidRPr="00F92C80" w:rsidRDefault="003F4757">
      <w:pPr>
        <w:rPr>
          <w:rFonts w:ascii="Arial" w:hAnsi="Arial"/>
        </w:rPr>
      </w:pPr>
    </w:p>
    <w:p w14:paraId="7EDECD7B" w14:textId="5D1A302A" w:rsidR="003F4757" w:rsidRPr="00F92C80" w:rsidRDefault="00E027B1">
      <w:pPr>
        <w:rPr>
          <w:rFonts w:ascii="Arial" w:hAnsi="Arial"/>
        </w:rPr>
      </w:pPr>
      <w:ins w:id="6" w:author="Peter Douglas" w:date="2016-03-16T14:33:00Z">
        <w:r w:rsidRPr="00E027B1">
          <w:rPr>
            <w:rFonts w:ascii="Arial" w:eastAsia="Times New Roman" w:hAnsi="Arial"/>
            <w:noProof/>
            <w:sz w:val="24"/>
            <w:lang w:eastAsia="en-GB"/>
            <w:rPrChange w:id="7" w:author="Unknown">
              <w:rPr>
                <w:noProof/>
                <w:lang w:eastAsia="en-GB"/>
              </w:rPr>
            </w:rPrChange>
          </w:rPr>
          <mc:AlternateContent>
            <mc:Choice Requires="wps">
              <w:drawing>
                <wp:anchor distT="45720" distB="45720" distL="114300" distR="114300" simplePos="0" relativeHeight="251664896" behindDoc="0" locked="0" layoutInCell="1" allowOverlap="1" wp14:anchorId="1DFDB5AD" wp14:editId="7B0135DF">
                  <wp:simplePos x="0" y="0"/>
                  <wp:positionH relativeFrom="column">
                    <wp:posOffset>2057400</wp:posOffset>
                  </wp:positionH>
                  <wp:positionV relativeFrom="paragraph">
                    <wp:posOffset>7620</wp:posOffset>
                  </wp:positionV>
                  <wp:extent cx="2360930" cy="1404620"/>
                  <wp:effectExtent l="0" t="0" r="22860" b="1143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D7FD921" w14:textId="77777777" w:rsidR="00263D33" w:rsidRPr="007B199D" w:rsidRDefault="00263D33" w:rsidP="00E027B1">
                              <w:pPr>
                                <w:rPr>
                                  <w:i/>
                                  <w:color w:val="FF0000"/>
                                </w:rPr>
                              </w:pPr>
                              <w:r w:rsidRPr="007B199D">
                                <w:rPr>
                                  <w:i/>
                                  <w:color w:val="FF0000"/>
                                </w:rPr>
                                <w:t>Needs to be converted into new IALA branding format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margin-left:162pt;margin-top:.6pt;width:185.9pt;height:110.6pt;z-index:2516648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">
                  <v:textbox style="mso-fit-shape-to-text:t">
                    <w:txbxContent>
                      <w:p w14:paraId="2D7FD921" w14:textId="77777777" w:rsidR="00263D33" w:rsidRPr="007B199D" w:rsidRDefault="00263D33" w:rsidP="00E027B1">
                        <w:pPr>
                          <w:rPr>
                            <w:i/>
                            <w:color w:val="FF0000"/>
                          </w:rPr>
                        </w:pPr>
                        <w:r w:rsidRPr="007B199D">
                          <w:rPr>
                            <w:i/>
                            <w:color w:val="FF0000"/>
                          </w:rPr>
                          <w:t>Needs to be converted into new IALA branding format</w:t>
                        </w:r>
                      </w:p>
                    </w:txbxContent>
                  </v:textbox>
                  <w10:wrap type="square"/>
                </v:shape>
              </w:pict>
            </mc:Fallback>
          </mc:AlternateContent>
        </w:r>
      </w:ins>
    </w:p>
    <w:p w14:paraId="447DEE08" w14:textId="3FE20658" w:rsidR="003F4757" w:rsidRPr="00F92C80" w:rsidRDefault="003F4757">
      <w:pPr>
        <w:rPr>
          <w:rFonts w:ascii="Arial" w:hAnsi="Arial"/>
        </w:rPr>
      </w:pPr>
    </w:p>
    <w:p w14:paraId="2E21769C" w14:textId="77777777" w:rsidR="003F4757" w:rsidRPr="00F92C80" w:rsidRDefault="003F4757">
      <w:pPr>
        <w:rPr>
          <w:rFonts w:ascii="Arial" w:hAnsi="Arial"/>
        </w:rPr>
      </w:pPr>
    </w:p>
    <w:p w14:paraId="54D00002" w14:textId="77777777" w:rsidR="003F4757" w:rsidRPr="00F92C80" w:rsidRDefault="003F4757">
      <w:pPr>
        <w:rPr>
          <w:rFonts w:ascii="Arial" w:hAnsi="Arial"/>
        </w:rPr>
      </w:pPr>
    </w:p>
    <w:p w14:paraId="4A9D358D" w14:textId="77777777" w:rsidR="003F4757" w:rsidRPr="00F92C80" w:rsidRDefault="003F4757">
      <w:pPr>
        <w:rPr>
          <w:rFonts w:ascii="Arial" w:hAnsi="Arial"/>
        </w:rPr>
      </w:pPr>
    </w:p>
    <w:p w14:paraId="0C1C407C" w14:textId="77777777" w:rsidR="003F4757" w:rsidRPr="00F92C80" w:rsidRDefault="003F4757">
      <w:pPr>
        <w:rPr>
          <w:rFonts w:ascii="Arial" w:hAnsi="Arial"/>
        </w:rPr>
      </w:pPr>
    </w:p>
    <w:p w14:paraId="32E29BDB" w14:textId="77777777" w:rsidR="003F4757" w:rsidRPr="00F92C80" w:rsidRDefault="003F4757">
      <w:pPr>
        <w:rPr>
          <w:rFonts w:ascii="Arial" w:hAnsi="Arial"/>
        </w:rPr>
      </w:pPr>
    </w:p>
    <w:p w14:paraId="3A81ECFC" w14:textId="77777777" w:rsidR="003F4757" w:rsidRPr="00F92C80" w:rsidRDefault="003F4757">
      <w:pPr>
        <w:rPr>
          <w:rFonts w:ascii="Arial" w:hAnsi="Arial"/>
        </w:rPr>
      </w:pPr>
    </w:p>
    <w:p w14:paraId="256D63E1" w14:textId="77777777" w:rsidR="003F4757" w:rsidRPr="00F92C80" w:rsidRDefault="00E729A3">
      <w:pPr>
        <w:rPr>
          <w:rFonts w:ascii="Arial" w:hAnsi="Arial"/>
        </w:rPr>
      </w:pPr>
      <w:r>
        <w:rPr>
          <w:noProof/>
          <w:lang w:eastAsia="en-GB"/>
        </w:rPr>
        <mc:AlternateContent>
          <mc:Choice Requires="wps">
            <w:drawing>
              <wp:anchor distT="0" distB="0" distL="114300" distR="114300" simplePos="0" relativeHeight="251660800" behindDoc="0" locked="0" layoutInCell="1" allowOverlap="1" wp14:anchorId="1E854865" wp14:editId="7A371EE8">
                <wp:simplePos x="0" y="0"/>
                <wp:positionH relativeFrom="column">
                  <wp:posOffset>2653665</wp:posOffset>
                </wp:positionH>
                <wp:positionV relativeFrom="paragraph">
                  <wp:posOffset>82550</wp:posOffset>
                </wp:positionV>
                <wp:extent cx="1097280" cy="1334770"/>
                <wp:effectExtent l="0" t="0" r="762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1F9728" w14:textId="77777777" w:rsidR="00263D33" w:rsidRDefault="00263D33">
                            <w:r>
                              <w:rPr>
                                <w:noProof/>
                                <w:lang w:eastAsia="en-GB"/>
                              </w:rPr>
                              <w:drawing>
                                <wp:inline distT="0" distB="0" distL="0" distR="0" wp14:anchorId="56328C1F" wp14:editId="6C366E6E">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margin-left:208.95pt;margin-top:6.5pt;width:86.4pt;height:10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KDWhwIAABgFAAAOAAAAZHJzL2Uyb0RvYy54bWysVNuO2yAQfa/Uf0C8Z31ZZx1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" stroked="f">
                <v:textbox>
                  <w:txbxContent>
                    <w:p w14:paraId="6B1F9728" w14:textId="77777777" w:rsidR="00263D33" w:rsidRDefault="00263D33">
                      <w:r>
                        <w:rPr>
                          <w:noProof/>
                          <w:lang w:eastAsia="en-GB"/>
                        </w:rPr>
                        <w:drawing>
                          <wp:inline distT="0" distB="0" distL="0" distR="0" wp14:anchorId="56328C1F" wp14:editId="6C366E6E">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v:textbox>
              </v:shape>
            </w:pict>
          </mc:Fallback>
        </mc:AlternateContent>
      </w:r>
    </w:p>
    <w:p w14:paraId="709D6A87" w14:textId="77777777" w:rsidR="003F4757" w:rsidRPr="00F92C80" w:rsidRDefault="003F4757">
      <w:pPr>
        <w:rPr>
          <w:rFonts w:ascii="Arial" w:hAnsi="Arial"/>
        </w:rPr>
      </w:pPr>
    </w:p>
    <w:p w14:paraId="620CBB4C" w14:textId="77777777" w:rsidR="003F4757" w:rsidRPr="00F92C80" w:rsidRDefault="003F4757">
      <w:pPr>
        <w:rPr>
          <w:rFonts w:ascii="Arial" w:hAnsi="Arial"/>
        </w:rPr>
      </w:pPr>
    </w:p>
    <w:p w14:paraId="1D7A2F00" w14:textId="77777777" w:rsidR="003F4757" w:rsidRPr="00F92C80" w:rsidRDefault="003F4757">
      <w:pPr>
        <w:rPr>
          <w:rFonts w:ascii="Arial" w:hAnsi="Arial"/>
        </w:rPr>
      </w:pPr>
    </w:p>
    <w:p w14:paraId="7369C50D" w14:textId="77777777" w:rsidR="003F4757" w:rsidRPr="00F92C80" w:rsidRDefault="003F4757">
      <w:pPr>
        <w:rPr>
          <w:rFonts w:ascii="Arial" w:hAnsi="Arial"/>
        </w:rPr>
      </w:pPr>
    </w:p>
    <w:p w14:paraId="3BB96A73" w14:textId="77777777" w:rsidR="003F4757" w:rsidRPr="00F92C80" w:rsidRDefault="003F4757">
      <w:pPr>
        <w:rPr>
          <w:rFonts w:ascii="Arial" w:hAnsi="Arial"/>
        </w:rPr>
      </w:pPr>
    </w:p>
    <w:p w14:paraId="533598D0" w14:textId="77777777" w:rsidR="003F4757" w:rsidRPr="00F92C80" w:rsidRDefault="003F4757">
      <w:pPr>
        <w:rPr>
          <w:rFonts w:ascii="Arial" w:hAnsi="Arial"/>
        </w:rPr>
      </w:pPr>
    </w:p>
    <w:p w14:paraId="4A345800" w14:textId="77777777" w:rsidR="003F4757" w:rsidRPr="00F92C80" w:rsidRDefault="003F4757">
      <w:pPr>
        <w:rPr>
          <w:rFonts w:ascii="Arial" w:hAnsi="Arial"/>
        </w:rPr>
      </w:pPr>
    </w:p>
    <w:p w14:paraId="5520DC2E" w14:textId="77777777" w:rsidR="003F4757" w:rsidRPr="00F92C80" w:rsidRDefault="00E729A3">
      <w:pPr>
        <w:rPr>
          <w:rFonts w:ascii="Arial" w:hAnsi="Arial"/>
        </w:rPr>
      </w:pPr>
      <w:r>
        <w:rPr>
          <w:noProof/>
          <w:lang w:eastAsia="en-GB"/>
        </w:rPr>
        <mc:AlternateContent>
          <mc:Choice Requires="wps">
            <w:drawing>
              <wp:anchor distT="0" distB="0" distL="114300" distR="114300" simplePos="0" relativeHeight="251659776" behindDoc="0" locked="0" layoutInCell="1" allowOverlap="1" wp14:anchorId="2FA9B0C7" wp14:editId="1BEF9DEF">
                <wp:simplePos x="0" y="0"/>
                <wp:positionH relativeFrom="column">
                  <wp:posOffset>822960</wp:posOffset>
                </wp:positionH>
                <wp:positionV relativeFrom="paragraph">
                  <wp:posOffset>67310</wp:posOffset>
                </wp:positionV>
                <wp:extent cx="4754880" cy="987425"/>
                <wp:effectExtent l="0" t="0" r="762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E681F" w14:textId="171D3EEE" w:rsidR="00263D33" w:rsidRPr="00F92C80" w:rsidRDefault="00263D33" w:rsidP="00F92C80">
                            <w:pPr>
                              <w:jc w:val="center"/>
                              <w:rPr>
                                <w:rFonts w:ascii="Arial" w:hAnsi="Arial"/>
                                <w:lang w:val="fr-FR"/>
                              </w:rPr>
                            </w:pPr>
                            <w:ins w:id="8" w:author="Peter Douglas" w:date="2016-03-16T14:33:00Z">
                              <w:r>
                                <w:rPr>
                                  <w:rFonts w:ascii="Arial" w:hAnsi="Arial"/>
                                  <w:lang w:val="fr-FR"/>
                                </w:rPr>
                                <w:t>10</w:t>
                              </w:r>
                            </w:ins>
                            <w:del w:id="9" w:author="Peter Douglas" w:date="2016-03-16T14:33:00Z">
                              <w:r w:rsidDel="00E027B1">
                                <w:rPr>
                                  <w:rFonts w:ascii="Arial" w:hAnsi="Arial"/>
                                  <w:lang w:val="fr-FR"/>
                                </w:rPr>
                                <w:delText>20ter</w:delText>
                              </w:r>
                            </w:del>
                            <w:ins w:id="10" w:author="Peter Douglas" w:date="2016-03-16T14:33:00Z">
                              <w:r>
                                <w:rPr>
                                  <w:rFonts w:ascii="Arial" w:hAnsi="Arial"/>
                                  <w:lang w:val="fr-FR"/>
                                </w:rPr>
                                <w:t>,</w:t>
                              </w:r>
                            </w:ins>
                            <w:r>
                              <w:rPr>
                                <w:rFonts w:ascii="Arial" w:hAnsi="Arial"/>
                                <w:lang w:val="fr-FR"/>
                              </w:rPr>
                              <w:t xml:space="preserve"> rue </w:t>
                            </w:r>
                            <w:ins w:id="11" w:author="Peter Douglas" w:date="2016-03-16T14:33:00Z">
                              <w:r>
                                <w:rPr>
                                  <w:rFonts w:ascii="Arial" w:hAnsi="Arial"/>
                                  <w:lang w:val="fr-FR"/>
                                </w:rPr>
                                <w:t xml:space="preserve">des </w:t>
                              </w:r>
                              <w:proofErr w:type="spellStart"/>
                              <w:r>
                                <w:rPr>
                                  <w:rFonts w:ascii="Arial" w:hAnsi="Arial"/>
                                  <w:lang w:val="fr-FR"/>
                                </w:rPr>
                                <w:t>Gaudines</w:t>
                              </w:r>
                            </w:ins>
                            <w:proofErr w:type="spellEnd"/>
                            <w:del w:id="12" w:author="Peter Douglas" w:date="2016-03-16T14:33:00Z">
                              <w:r w:rsidDel="00E027B1">
                                <w:rPr>
                                  <w:rFonts w:ascii="Arial" w:hAnsi="Arial"/>
                                  <w:lang w:val="fr-FR"/>
                                </w:rPr>
                                <w:delText>Schnapper</w:delText>
                              </w:r>
                            </w:del>
                            <w:r>
                              <w:rPr>
                                <w:rFonts w:ascii="Arial" w:hAnsi="Arial"/>
                                <w:lang w:val="fr-FR"/>
                              </w:rPr>
                              <w:t>,</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079D4C6D" w14:textId="77777777" w:rsidR="00263D33" w:rsidRDefault="00263D33" w:rsidP="00F92C80">
                            <w:pPr>
                              <w:jc w:val="center"/>
                              <w:rPr>
                                <w:rFonts w:ascii="Arial" w:hAnsi="Arial"/>
                              </w:rPr>
                            </w:pPr>
                            <w:r>
                              <w:rPr>
                                <w:rFonts w:ascii="Arial" w:hAnsi="Arial"/>
                              </w:rPr>
                              <w:t xml:space="preserve">Telephone +33 1 34 51 70 </w:t>
                            </w:r>
                            <w:proofErr w:type="gramStart"/>
                            <w:r>
                              <w:rPr>
                                <w:rFonts w:ascii="Arial" w:hAnsi="Arial"/>
                              </w:rPr>
                              <w:t>01  Telefax</w:t>
                            </w:r>
                            <w:proofErr w:type="gramEnd"/>
                            <w:r>
                              <w:rPr>
                                <w:rFonts w:ascii="Arial" w:hAnsi="Arial"/>
                              </w:rPr>
                              <w:t xml:space="preserve"> +33 1 34 51 82 05</w:t>
                            </w:r>
                          </w:p>
                          <w:p w14:paraId="388998F0" w14:textId="739B5D03" w:rsidR="00263D33" w:rsidRPr="005F53A2" w:rsidRDefault="00263D33" w:rsidP="00F92C80">
                            <w:pPr>
                              <w:jc w:val="center"/>
                              <w:rPr>
                                <w:rFonts w:ascii="Arial" w:hAnsi="Arial"/>
                                <w:lang w:val="de-DE"/>
                              </w:rPr>
                            </w:pPr>
                            <w:r w:rsidRPr="005F53A2">
                              <w:rPr>
                                <w:rFonts w:ascii="Arial" w:hAnsi="Arial"/>
                                <w:lang w:val="de-DE"/>
                              </w:rPr>
                              <w:t xml:space="preserve">e-mail – </w:t>
                            </w:r>
                            <w:r>
                              <w:rPr>
                                <w:rFonts w:ascii="Arial" w:hAnsi="Arial"/>
                                <w:lang w:val="de-DE"/>
                              </w:rPr>
                              <w:fldChar w:fldCharType="begin"/>
                            </w:r>
                            <w:r>
                              <w:rPr>
                                <w:rFonts w:ascii="Arial" w:hAnsi="Arial"/>
                                <w:lang w:val="de-DE"/>
                              </w:rPr>
                              <w:instrText xml:space="preserve"> HYPERLINK "mailto:</w:instrText>
                            </w:r>
                            <w:r w:rsidRPr="00005955">
                              <w:rPr>
                                <w:rFonts w:ascii="Arial" w:hAnsi="Arial"/>
                                <w:lang w:val="de-DE"/>
                              </w:rPr>
                              <w:instrText>contact@iala-aism</w:instrText>
                            </w:r>
                            <w:r>
                              <w:rPr>
                                <w:rFonts w:ascii="Arial" w:hAnsi="Arial"/>
                                <w:lang w:val="de-DE"/>
                              </w:rPr>
                              <w:instrText xml:space="preserve">" </w:instrText>
                            </w:r>
                            <w:r>
                              <w:rPr>
                                <w:rFonts w:ascii="Arial" w:hAnsi="Arial"/>
                                <w:lang w:val="de-DE"/>
                              </w:rPr>
                              <w:fldChar w:fldCharType="separate"/>
                            </w:r>
                            <w:ins w:id="13" w:author="Peter Douglas" w:date="2016-03-16T14:34:00Z">
                              <w:r w:rsidRPr="00E027B1">
                                <w:rPr>
                                  <w:rStyle w:val="Hyperlink"/>
                                  <w:rFonts w:ascii="Arial" w:hAnsi="Arial"/>
                                  <w:lang w:val="de-DE"/>
                                </w:rPr>
                                <w:t>contact</w:t>
                              </w:r>
                            </w:ins>
                            <w:del w:id="14" w:author="Peter Douglas" w:date="2016-03-16T14:34:00Z">
                              <w:r w:rsidRPr="00E027B1" w:rsidDel="00E027B1">
                                <w:rPr>
                                  <w:rStyle w:val="Hyperlink"/>
                                  <w:rFonts w:ascii="Arial" w:hAnsi="Arial"/>
                                  <w:lang w:val="de-DE"/>
                                </w:rPr>
                                <w:delText>iala-aism</w:delText>
                              </w:r>
                            </w:del>
                            <w:r w:rsidRPr="00E027B1">
                              <w:rPr>
                                <w:rStyle w:val="Hyperlink"/>
                                <w:rFonts w:ascii="Arial" w:hAnsi="Arial"/>
                                <w:lang w:val="de-DE"/>
                              </w:rPr>
                              <w:t>@</w:t>
                            </w:r>
                            <w:ins w:id="15" w:author="Peter Douglas" w:date="2016-03-16T14:34:00Z">
                              <w:r w:rsidRPr="00E027B1">
                                <w:rPr>
                                  <w:rStyle w:val="Hyperlink"/>
                                  <w:rFonts w:ascii="Arial" w:hAnsi="Arial"/>
                                  <w:lang w:val="de-DE"/>
                                </w:rPr>
                                <w:t>iala-aism</w:t>
                              </w:r>
                            </w:ins>
                            <w:del w:id="16" w:author="Peter Douglas" w:date="2016-03-16T14:34:00Z">
                              <w:r w:rsidRPr="00E027B1" w:rsidDel="00E027B1">
                                <w:rPr>
                                  <w:rStyle w:val="Hyperlink"/>
                                  <w:rFonts w:ascii="Arial" w:hAnsi="Arial"/>
                                  <w:lang w:val="de-DE"/>
                                </w:rPr>
                                <w:delText>wanadoo.fr</w:delText>
                              </w:r>
                            </w:del>
                            <w:ins w:id="17" w:author="Peter Douglas" w:date="2016-03-16T14:34:00Z">
                              <w:r>
                                <w:rPr>
                                  <w:rFonts w:ascii="Arial" w:hAnsi="Arial"/>
                                  <w:lang w:val="de-DE"/>
                                </w:rPr>
                                <w:fldChar w:fldCharType="end"/>
                              </w:r>
                              <w:r>
                                <w:rPr>
                                  <w:rStyle w:val="Hyperlink"/>
                                  <w:rFonts w:ascii="Arial" w:hAnsi="Arial"/>
                                  <w:lang w:val="de-DE"/>
                                </w:rPr>
                                <w:t>.org</w:t>
                              </w:r>
                            </w:ins>
                            <w:r w:rsidRPr="005F53A2">
                              <w:rPr>
                                <w:rFonts w:ascii="Arial" w:hAnsi="Arial"/>
                                <w:lang w:val="de-DE"/>
                              </w:rPr>
                              <w:t xml:space="preserve">    Website - www.iala-aism.org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margin-left:64.8pt;margin-top:5.3pt;width:374.4pt;height:7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" stroked="f">
                <v:textbox>
                  <w:txbxContent>
                    <w:p w14:paraId="556E681F" w14:textId="171D3EEE" w:rsidR="00263D33" w:rsidRPr="00F92C80" w:rsidRDefault="00263D33" w:rsidP="00F92C80">
                      <w:pPr>
                        <w:jc w:val="center"/>
                        <w:rPr>
                          <w:rFonts w:ascii="Arial" w:hAnsi="Arial"/>
                          <w:lang w:val="fr-FR"/>
                        </w:rPr>
                      </w:pPr>
                      <w:ins w:id="18" w:author="Peter Douglas" w:date="2016-03-16T14:33:00Z">
                        <w:r>
                          <w:rPr>
                            <w:rFonts w:ascii="Arial" w:hAnsi="Arial"/>
                            <w:lang w:val="fr-FR"/>
                          </w:rPr>
                          <w:t>10</w:t>
                        </w:r>
                      </w:ins>
                      <w:del w:id="19" w:author="Peter Douglas" w:date="2016-03-16T14:33:00Z">
                        <w:r w:rsidDel="00E027B1">
                          <w:rPr>
                            <w:rFonts w:ascii="Arial" w:hAnsi="Arial"/>
                            <w:lang w:val="fr-FR"/>
                          </w:rPr>
                          <w:delText>20ter</w:delText>
                        </w:r>
                      </w:del>
                      <w:ins w:id="20" w:author="Peter Douglas" w:date="2016-03-16T14:33:00Z">
                        <w:r>
                          <w:rPr>
                            <w:rFonts w:ascii="Arial" w:hAnsi="Arial"/>
                            <w:lang w:val="fr-FR"/>
                          </w:rPr>
                          <w:t>,</w:t>
                        </w:r>
                      </w:ins>
                      <w:r>
                        <w:rPr>
                          <w:rFonts w:ascii="Arial" w:hAnsi="Arial"/>
                          <w:lang w:val="fr-FR"/>
                        </w:rPr>
                        <w:t xml:space="preserve"> rue </w:t>
                      </w:r>
                      <w:ins w:id="21" w:author="Peter Douglas" w:date="2016-03-16T14:33:00Z">
                        <w:r>
                          <w:rPr>
                            <w:rFonts w:ascii="Arial" w:hAnsi="Arial"/>
                            <w:lang w:val="fr-FR"/>
                          </w:rPr>
                          <w:t xml:space="preserve">des </w:t>
                        </w:r>
                        <w:proofErr w:type="spellStart"/>
                        <w:r>
                          <w:rPr>
                            <w:rFonts w:ascii="Arial" w:hAnsi="Arial"/>
                            <w:lang w:val="fr-FR"/>
                          </w:rPr>
                          <w:t>Gaudines</w:t>
                        </w:r>
                      </w:ins>
                      <w:proofErr w:type="spellEnd"/>
                      <w:del w:id="22" w:author="Peter Douglas" w:date="2016-03-16T14:33:00Z">
                        <w:r w:rsidDel="00E027B1">
                          <w:rPr>
                            <w:rFonts w:ascii="Arial" w:hAnsi="Arial"/>
                            <w:lang w:val="fr-FR"/>
                          </w:rPr>
                          <w:delText>Schnapper</w:delText>
                        </w:r>
                      </w:del>
                      <w:r>
                        <w:rPr>
                          <w:rFonts w:ascii="Arial" w:hAnsi="Arial"/>
                          <w:lang w:val="fr-FR"/>
                        </w:rPr>
                        <w:t>,</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079D4C6D" w14:textId="77777777" w:rsidR="00263D33" w:rsidRDefault="00263D33" w:rsidP="00F92C80">
                      <w:pPr>
                        <w:jc w:val="center"/>
                        <w:rPr>
                          <w:rFonts w:ascii="Arial" w:hAnsi="Arial"/>
                        </w:rPr>
                      </w:pPr>
                      <w:r>
                        <w:rPr>
                          <w:rFonts w:ascii="Arial" w:hAnsi="Arial"/>
                        </w:rPr>
                        <w:t xml:space="preserve">Telephone +33 1 34 51 70 </w:t>
                      </w:r>
                      <w:proofErr w:type="gramStart"/>
                      <w:r>
                        <w:rPr>
                          <w:rFonts w:ascii="Arial" w:hAnsi="Arial"/>
                        </w:rPr>
                        <w:t>01  Telefax</w:t>
                      </w:r>
                      <w:proofErr w:type="gramEnd"/>
                      <w:r>
                        <w:rPr>
                          <w:rFonts w:ascii="Arial" w:hAnsi="Arial"/>
                        </w:rPr>
                        <w:t xml:space="preserve"> +33 1 34 51 82 05</w:t>
                      </w:r>
                    </w:p>
                    <w:p w14:paraId="388998F0" w14:textId="739B5D03" w:rsidR="00263D33" w:rsidRPr="005F53A2" w:rsidRDefault="00263D33" w:rsidP="00F92C80">
                      <w:pPr>
                        <w:jc w:val="center"/>
                        <w:rPr>
                          <w:rFonts w:ascii="Arial" w:hAnsi="Arial"/>
                          <w:lang w:val="de-DE"/>
                        </w:rPr>
                      </w:pPr>
                      <w:r w:rsidRPr="005F53A2">
                        <w:rPr>
                          <w:rFonts w:ascii="Arial" w:hAnsi="Arial"/>
                          <w:lang w:val="de-DE"/>
                        </w:rPr>
                        <w:t xml:space="preserve">e-mail – </w:t>
                      </w:r>
                      <w:r>
                        <w:rPr>
                          <w:rFonts w:ascii="Arial" w:hAnsi="Arial"/>
                          <w:lang w:val="de-DE"/>
                        </w:rPr>
                        <w:fldChar w:fldCharType="begin"/>
                      </w:r>
                      <w:r>
                        <w:rPr>
                          <w:rFonts w:ascii="Arial" w:hAnsi="Arial"/>
                          <w:lang w:val="de-DE"/>
                        </w:rPr>
                        <w:instrText xml:space="preserve"> HYPERLINK "mailto:</w:instrText>
                      </w:r>
                      <w:r w:rsidRPr="00005955">
                        <w:rPr>
                          <w:rFonts w:ascii="Arial" w:hAnsi="Arial"/>
                          <w:lang w:val="de-DE"/>
                        </w:rPr>
                        <w:instrText>contact@iala-aism</w:instrText>
                      </w:r>
                      <w:r>
                        <w:rPr>
                          <w:rFonts w:ascii="Arial" w:hAnsi="Arial"/>
                          <w:lang w:val="de-DE"/>
                        </w:rPr>
                        <w:instrText xml:space="preserve">" </w:instrText>
                      </w:r>
                      <w:r>
                        <w:rPr>
                          <w:rFonts w:ascii="Arial" w:hAnsi="Arial"/>
                          <w:lang w:val="de-DE"/>
                        </w:rPr>
                        <w:fldChar w:fldCharType="separate"/>
                      </w:r>
                      <w:ins w:id="23" w:author="Peter Douglas" w:date="2016-03-16T14:34:00Z">
                        <w:r w:rsidRPr="00E027B1">
                          <w:rPr>
                            <w:rStyle w:val="Hyperlink"/>
                            <w:rFonts w:ascii="Arial" w:hAnsi="Arial"/>
                            <w:lang w:val="de-DE"/>
                          </w:rPr>
                          <w:t>contact</w:t>
                        </w:r>
                      </w:ins>
                      <w:del w:id="24" w:author="Peter Douglas" w:date="2016-03-16T14:34:00Z">
                        <w:r w:rsidRPr="00E027B1" w:rsidDel="00E027B1">
                          <w:rPr>
                            <w:rStyle w:val="Hyperlink"/>
                            <w:rFonts w:ascii="Arial" w:hAnsi="Arial"/>
                            <w:lang w:val="de-DE"/>
                          </w:rPr>
                          <w:delText>iala-aism</w:delText>
                        </w:r>
                      </w:del>
                      <w:r w:rsidRPr="00E027B1">
                        <w:rPr>
                          <w:rStyle w:val="Hyperlink"/>
                          <w:rFonts w:ascii="Arial" w:hAnsi="Arial"/>
                          <w:lang w:val="de-DE"/>
                        </w:rPr>
                        <w:t>@</w:t>
                      </w:r>
                      <w:ins w:id="25" w:author="Peter Douglas" w:date="2016-03-16T14:34:00Z">
                        <w:r w:rsidRPr="00E027B1">
                          <w:rPr>
                            <w:rStyle w:val="Hyperlink"/>
                            <w:rFonts w:ascii="Arial" w:hAnsi="Arial"/>
                            <w:lang w:val="de-DE"/>
                          </w:rPr>
                          <w:t>iala-aism</w:t>
                        </w:r>
                      </w:ins>
                      <w:del w:id="26" w:author="Peter Douglas" w:date="2016-03-16T14:34:00Z">
                        <w:r w:rsidRPr="00E027B1" w:rsidDel="00E027B1">
                          <w:rPr>
                            <w:rStyle w:val="Hyperlink"/>
                            <w:rFonts w:ascii="Arial" w:hAnsi="Arial"/>
                            <w:lang w:val="de-DE"/>
                          </w:rPr>
                          <w:delText>wanadoo.fr</w:delText>
                        </w:r>
                      </w:del>
                      <w:ins w:id="27" w:author="Peter Douglas" w:date="2016-03-16T14:34:00Z">
                        <w:r>
                          <w:rPr>
                            <w:rFonts w:ascii="Arial" w:hAnsi="Arial"/>
                            <w:lang w:val="de-DE"/>
                          </w:rPr>
                          <w:fldChar w:fldCharType="end"/>
                        </w:r>
                        <w:r>
                          <w:rPr>
                            <w:rStyle w:val="Hyperlink"/>
                            <w:rFonts w:ascii="Arial" w:hAnsi="Arial"/>
                            <w:lang w:val="de-DE"/>
                          </w:rPr>
                          <w:t>.org</w:t>
                        </w:r>
                      </w:ins>
                      <w:r w:rsidRPr="005F53A2">
                        <w:rPr>
                          <w:rFonts w:ascii="Arial" w:hAnsi="Arial"/>
                          <w:lang w:val="de-DE"/>
                        </w:rPr>
                        <w:t xml:space="preserve">    Website - www.iala-aism.org</w:t>
                      </w:r>
                    </w:p>
                  </w:txbxContent>
                </v:textbox>
              </v:shape>
            </w:pict>
          </mc:Fallback>
        </mc:AlternateContent>
      </w:r>
    </w:p>
    <w:p w14:paraId="68ABA4EE" w14:textId="77777777" w:rsidR="003F4757" w:rsidRPr="00F92C80" w:rsidRDefault="003F4757">
      <w:pPr>
        <w:rPr>
          <w:rFonts w:ascii="Arial" w:hAnsi="Arial"/>
        </w:rPr>
      </w:pPr>
    </w:p>
    <w:p w14:paraId="1BE31E99" w14:textId="77777777" w:rsidR="003F4757" w:rsidRPr="00F92C80" w:rsidRDefault="003F4757">
      <w:pPr>
        <w:pStyle w:val="Title"/>
      </w:pPr>
      <w:r>
        <w:lastRenderedPageBreak/>
        <w:t>Document Revisions</w:t>
      </w:r>
    </w:p>
    <w:p w14:paraId="731988C7" w14:textId="77777777"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14:paraId="359C5E53" w14:textId="77777777">
        <w:tc>
          <w:tcPr>
            <w:tcW w:w="1908" w:type="dxa"/>
          </w:tcPr>
          <w:p w14:paraId="35A13926" w14:textId="77777777"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14:paraId="051A2E37" w14:textId="77777777"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14:paraId="586BAB6D" w14:textId="77777777"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14:paraId="4BB1C25D" w14:textId="77777777">
        <w:trPr>
          <w:trHeight w:val="1452"/>
        </w:trPr>
        <w:tc>
          <w:tcPr>
            <w:tcW w:w="1908" w:type="dxa"/>
          </w:tcPr>
          <w:p w14:paraId="4ADB54F1" w14:textId="77777777" w:rsidR="003F4757" w:rsidRPr="00637A57" w:rsidRDefault="003F4757">
            <w:pPr>
              <w:pStyle w:val="BodyText"/>
              <w:ind w:left="120"/>
              <w:rPr>
                <w:sz w:val="24"/>
              </w:rPr>
            </w:pPr>
          </w:p>
        </w:tc>
        <w:tc>
          <w:tcPr>
            <w:tcW w:w="3360" w:type="dxa"/>
          </w:tcPr>
          <w:p w14:paraId="5B5683A1" w14:textId="77777777" w:rsidR="003F4757" w:rsidRPr="00637A57" w:rsidRDefault="003F4757">
            <w:pPr>
              <w:pStyle w:val="BodyText"/>
              <w:spacing w:after="0"/>
              <w:rPr>
                <w:sz w:val="24"/>
              </w:rPr>
            </w:pPr>
          </w:p>
        </w:tc>
        <w:tc>
          <w:tcPr>
            <w:tcW w:w="4161" w:type="dxa"/>
          </w:tcPr>
          <w:p w14:paraId="2104AEC7" w14:textId="77777777" w:rsidR="003F4757" w:rsidRPr="00637A57" w:rsidRDefault="009C6761">
            <w:pPr>
              <w:pStyle w:val="BodyText"/>
              <w:rPr>
                <w:sz w:val="24"/>
              </w:rPr>
            </w:pPr>
            <w:r>
              <w:rPr>
                <w:sz w:val="24"/>
              </w:rPr>
              <w:t xml:space="preserve">Acceptance of previous track changes to establish </w:t>
            </w:r>
          </w:p>
        </w:tc>
      </w:tr>
      <w:tr w:rsidR="003F4757" w:rsidRPr="00F92C80" w14:paraId="0967C5E0" w14:textId="77777777">
        <w:trPr>
          <w:trHeight w:val="1812"/>
        </w:trPr>
        <w:tc>
          <w:tcPr>
            <w:tcW w:w="1908" w:type="dxa"/>
          </w:tcPr>
          <w:p w14:paraId="7D7A3ADB" w14:textId="77777777" w:rsidR="003F4757" w:rsidRPr="00637A57" w:rsidRDefault="0067016D" w:rsidP="0067016D">
            <w:pPr>
              <w:pStyle w:val="BodyText"/>
              <w:rPr>
                <w:sz w:val="24"/>
              </w:rPr>
            </w:pPr>
            <w:r>
              <w:rPr>
                <w:sz w:val="24"/>
              </w:rPr>
              <w:t>Oct 2015</w:t>
            </w:r>
          </w:p>
        </w:tc>
        <w:tc>
          <w:tcPr>
            <w:tcW w:w="3360" w:type="dxa"/>
          </w:tcPr>
          <w:p w14:paraId="5530D1ED" w14:textId="77777777" w:rsidR="003F4757" w:rsidRPr="00637A57" w:rsidRDefault="001225C0" w:rsidP="001225C0">
            <w:pPr>
              <w:pStyle w:val="BodyText"/>
              <w:rPr>
                <w:sz w:val="24"/>
              </w:rPr>
            </w:pPr>
            <w:r>
              <w:rPr>
                <w:sz w:val="24"/>
              </w:rPr>
              <w:t>New document</w:t>
            </w:r>
          </w:p>
        </w:tc>
        <w:tc>
          <w:tcPr>
            <w:tcW w:w="4161" w:type="dxa"/>
          </w:tcPr>
          <w:p w14:paraId="4CF2605E" w14:textId="77777777" w:rsidR="003F4757" w:rsidRPr="00637A57" w:rsidRDefault="001225C0">
            <w:pPr>
              <w:pStyle w:val="BodyText"/>
              <w:rPr>
                <w:sz w:val="24"/>
              </w:rPr>
            </w:pPr>
            <w:r>
              <w:rPr>
                <w:sz w:val="24"/>
              </w:rPr>
              <w:t>IALA policy on Guidelines and Recommendations</w:t>
            </w:r>
          </w:p>
        </w:tc>
      </w:tr>
      <w:tr w:rsidR="003F4757" w:rsidRPr="00F92C80" w14:paraId="4A18142D" w14:textId="77777777">
        <w:trPr>
          <w:trHeight w:val="1812"/>
        </w:trPr>
        <w:tc>
          <w:tcPr>
            <w:tcW w:w="1908" w:type="dxa"/>
          </w:tcPr>
          <w:p w14:paraId="6D1EE00A" w14:textId="77777777" w:rsidR="003F4757" w:rsidRPr="00637A57" w:rsidRDefault="00840AE6">
            <w:pPr>
              <w:pStyle w:val="BodyText"/>
              <w:rPr>
                <w:sz w:val="24"/>
              </w:rPr>
            </w:pPr>
            <w:r>
              <w:rPr>
                <w:sz w:val="24"/>
              </w:rPr>
              <w:t>Dec 2015</w:t>
            </w:r>
          </w:p>
        </w:tc>
        <w:tc>
          <w:tcPr>
            <w:tcW w:w="3360" w:type="dxa"/>
          </w:tcPr>
          <w:p w14:paraId="5485CC47" w14:textId="77777777" w:rsidR="003F4757" w:rsidRPr="00637A57" w:rsidRDefault="00840AE6">
            <w:pPr>
              <w:pStyle w:val="BodyText"/>
              <w:rPr>
                <w:sz w:val="24"/>
              </w:rPr>
            </w:pPr>
            <w:r>
              <w:rPr>
                <w:sz w:val="24"/>
              </w:rPr>
              <w:t>New document</w:t>
            </w:r>
          </w:p>
        </w:tc>
        <w:tc>
          <w:tcPr>
            <w:tcW w:w="4161" w:type="dxa"/>
          </w:tcPr>
          <w:p w14:paraId="2BFAA852" w14:textId="77777777" w:rsidR="003F4757" w:rsidRPr="00637A57" w:rsidRDefault="00840AE6">
            <w:pPr>
              <w:pStyle w:val="BodyText"/>
              <w:rPr>
                <w:sz w:val="24"/>
              </w:rPr>
            </w:pPr>
            <w:r>
              <w:rPr>
                <w:sz w:val="24"/>
              </w:rPr>
              <w:t xml:space="preserve">Change of scope of document to act as guidance on establishing a maritime eLoran service. </w:t>
            </w:r>
          </w:p>
        </w:tc>
      </w:tr>
      <w:tr w:rsidR="003F4757" w:rsidRPr="00F92C80" w14:paraId="199661A5" w14:textId="77777777">
        <w:trPr>
          <w:trHeight w:val="1812"/>
        </w:trPr>
        <w:tc>
          <w:tcPr>
            <w:tcW w:w="1908" w:type="dxa"/>
          </w:tcPr>
          <w:p w14:paraId="18CAD9A4" w14:textId="1360A56D" w:rsidR="003F4757" w:rsidRPr="00637A57" w:rsidRDefault="00EF4312">
            <w:pPr>
              <w:pStyle w:val="BodyText"/>
              <w:rPr>
                <w:sz w:val="24"/>
              </w:rPr>
            </w:pPr>
            <w:ins w:id="28" w:author="Peter Douglas" w:date="2016-03-15T13:32:00Z">
              <w:r>
                <w:rPr>
                  <w:sz w:val="24"/>
                </w:rPr>
                <w:t>Mar 2016</w:t>
              </w:r>
            </w:ins>
          </w:p>
        </w:tc>
        <w:tc>
          <w:tcPr>
            <w:tcW w:w="3360" w:type="dxa"/>
          </w:tcPr>
          <w:p w14:paraId="390C3382" w14:textId="7372F0BB" w:rsidR="003F4757" w:rsidRPr="00637A57" w:rsidRDefault="00EF4312">
            <w:pPr>
              <w:pStyle w:val="BodyText"/>
              <w:rPr>
                <w:sz w:val="24"/>
              </w:rPr>
            </w:pPr>
            <w:ins w:id="29" w:author="Peter Douglas" w:date="2016-03-15T13:33:00Z">
              <w:r>
                <w:rPr>
                  <w:sz w:val="24"/>
                </w:rPr>
                <w:t>Revision</w:t>
              </w:r>
            </w:ins>
          </w:p>
        </w:tc>
        <w:tc>
          <w:tcPr>
            <w:tcW w:w="4161" w:type="dxa"/>
          </w:tcPr>
          <w:p w14:paraId="2420CE48" w14:textId="31DD8258" w:rsidR="003F4757" w:rsidRPr="00637A57" w:rsidRDefault="00572657">
            <w:pPr>
              <w:pStyle w:val="BodyText"/>
              <w:rPr>
                <w:sz w:val="24"/>
              </w:rPr>
            </w:pPr>
            <w:ins w:id="30" w:author="Peter Douglas" w:date="2016-03-16T10:10:00Z">
              <w:r>
                <w:rPr>
                  <w:sz w:val="24"/>
                </w:rPr>
                <w:t>Removal of comments and clarification of availability con</w:t>
              </w:r>
            </w:ins>
            <w:ins w:id="31" w:author="Peter Douglas" w:date="2016-03-16T10:11:00Z">
              <w:r>
                <w:rPr>
                  <w:sz w:val="24"/>
                </w:rPr>
                <w:t>siderations</w:t>
              </w:r>
            </w:ins>
          </w:p>
        </w:tc>
      </w:tr>
      <w:tr w:rsidR="003F4757" w:rsidRPr="00F92C80" w14:paraId="4C7215F5" w14:textId="77777777">
        <w:trPr>
          <w:trHeight w:val="1812"/>
        </w:trPr>
        <w:tc>
          <w:tcPr>
            <w:tcW w:w="1908" w:type="dxa"/>
          </w:tcPr>
          <w:p w14:paraId="392CC757" w14:textId="77777777" w:rsidR="003F4757" w:rsidRPr="00637A57" w:rsidRDefault="003F4757">
            <w:pPr>
              <w:pStyle w:val="BodyText"/>
              <w:rPr>
                <w:sz w:val="24"/>
              </w:rPr>
            </w:pPr>
          </w:p>
        </w:tc>
        <w:tc>
          <w:tcPr>
            <w:tcW w:w="3360" w:type="dxa"/>
          </w:tcPr>
          <w:p w14:paraId="05E82AA1" w14:textId="77777777" w:rsidR="003F4757" w:rsidRPr="00637A57" w:rsidRDefault="003F4757">
            <w:pPr>
              <w:pStyle w:val="BodyText"/>
              <w:rPr>
                <w:sz w:val="24"/>
              </w:rPr>
            </w:pPr>
          </w:p>
        </w:tc>
        <w:tc>
          <w:tcPr>
            <w:tcW w:w="4161" w:type="dxa"/>
          </w:tcPr>
          <w:p w14:paraId="36B803AF" w14:textId="77777777" w:rsidR="003F4757" w:rsidRPr="00637A57" w:rsidRDefault="003F4757">
            <w:pPr>
              <w:pStyle w:val="BodyText"/>
              <w:rPr>
                <w:sz w:val="24"/>
              </w:rPr>
            </w:pPr>
          </w:p>
        </w:tc>
      </w:tr>
      <w:tr w:rsidR="003F4757" w:rsidRPr="00F92C80" w14:paraId="5953E980" w14:textId="77777777">
        <w:trPr>
          <w:trHeight w:val="1812"/>
        </w:trPr>
        <w:tc>
          <w:tcPr>
            <w:tcW w:w="1908" w:type="dxa"/>
          </w:tcPr>
          <w:p w14:paraId="4FC1397C" w14:textId="77777777" w:rsidR="003F4757" w:rsidRPr="00637A57" w:rsidRDefault="003F4757">
            <w:pPr>
              <w:pStyle w:val="BodyText"/>
              <w:rPr>
                <w:sz w:val="24"/>
              </w:rPr>
            </w:pPr>
          </w:p>
        </w:tc>
        <w:tc>
          <w:tcPr>
            <w:tcW w:w="3360" w:type="dxa"/>
          </w:tcPr>
          <w:p w14:paraId="42C72FF3" w14:textId="77777777" w:rsidR="003F4757" w:rsidRPr="00637A57" w:rsidRDefault="003F4757">
            <w:pPr>
              <w:pStyle w:val="BodyText"/>
              <w:rPr>
                <w:sz w:val="24"/>
              </w:rPr>
            </w:pPr>
          </w:p>
        </w:tc>
        <w:tc>
          <w:tcPr>
            <w:tcW w:w="4161" w:type="dxa"/>
          </w:tcPr>
          <w:p w14:paraId="6E875850" w14:textId="77777777" w:rsidR="003F4757" w:rsidRPr="00637A57" w:rsidRDefault="003F4757">
            <w:pPr>
              <w:pStyle w:val="BodyText"/>
              <w:rPr>
                <w:sz w:val="24"/>
              </w:rPr>
            </w:pPr>
          </w:p>
        </w:tc>
      </w:tr>
    </w:tbl>
    <w:p w14:paraId="0331B7D5" w14:textId="77777777" w:rsidR="003F4757" w:rsidRPr="00F92C80" w:rsidRDefault="003F4757">
      <w:pPr>
        <w:ind w:firstLine="1"/>
        <w:jc w:val="center"/>
        <w:rPr>
          <w:rFonts w:ascii="Arial" w:hAnsi="Arial"/>
        </w:rPr>
      </w:pPr>
      <w:r w:rsidRPr="00F92C80">
        <w:rPr>
          <w:sz w:val="28"/>
        </w:rPr>
        <w:br w:type="page"/>
      </w:r>
    </w:p>
    <w:p w14:paraId="2566222C" w14:textId="1B8A25CE" w:rsidR="00EF0E68" w:rsidRDefault="003F4757" w:rsidP="00EF0E68">
      <w:pPr>
        <w:jc w:val="center"/>
        <w:rPr>
          <w:rFonts w:ascii="Arial" w:hAnsi="Arial"/>
          <w:b/>
          <w:sz w:val="48"/>
          <w:lang w:val="fr-FR"/>
        </w:rPr>
      </w:pPr>
      <w:r w:rsidRPr="00F92C80">
        <w:rPr>
          <w:rFonts w:ascii="Arial" w:hAnsi="Arial"/>
          <w:b/>
          <w:sz w:val="28"/>
        </w:rPr>
        <w:lastRenderedPageBreak/>
        <w:t xml:space="preserve">IALA </w:t>
      </w:r>
      <w:r w:rsidR="001225C0">
        <w:rPr>
          <w:rFonts w:ascii="Arial" w:hAnsi="Arial"/>
          <w:b/>
          <w:sz w:val="28"/>
        </w:rPr>
        <w:t>Guideline</w:t>
      </w:r>
      <w:r w:rsidRPr="00F92C80">
        <w:rPr>
          <w:rFonts w:ascii="Arial" w:hAnsi="Arial"/>
          <w:b/>
          <w:sz w:val="28"/>
        </w:rPr>
        <w:t xml:space="preserve"> </w:t>
      </w:r>
      <w:bookmarkStart w:id="32" w:name="OLE_LINK1"/>
      <w:r w:rsidR="00EF0E68">
        <w:rPr>
          <w:rFonts w:ascii="Arial" w:hAnsi="Arial"/>
          <w:b/>
          <w:sz w:val="28"/>
        </w:rPr>
        <w:t>o</w:t>
      </w:r>
      <w:r w:rsidR="00EF0E68" w:rsidRPr="00EF0E68">
        <w:rPr>
          <w:rFonts w:ascii="Arial" w:hAnsi="Arial"/>
          <w:b/>
          <w:sz w:val="28"/>
        </w:rPr>
        <w:t xml:space="preserve">n the Technical Approach to Establishing a Maritime eLoran Service </w:t>
      </w:r>
      <w:del w:id="33" w:author="Peter Douglas" w:date="2016-03-15T13:33:00Z">
        <w:r w:rsidR="00EF0E68" w:rsidRPr="00EF0E68" w:rsidDel="00EF4312">
          <w:rPr>
            <w:rFonts w:ascii="Arial" w:hAnsi="Arial"/>
            <w:b/>
            <w:sz w:val="28"/>
          </w:rPr>
          <w:delText>by Service Providers</w:delText>
        </w:r>
      </w:del>
      <w:bookmarkEnd w:id="32"/>
    </w:p>
    <w:p w14:paraId="5A39C9E0" w14:textId="77777777"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p>
    <w:p w14:paraId="760289B0" w14:textId="77777777" w:rsidR="003F4757" w:rsidRDefault="003F4757">
      <w:pPr>
        <w:pStyle w:val="BodyText"/>
        <w:rPr>
          <w:rFonts w:ascii="Arial" w:hAnsi="Arial"/>
          <w:b/>
          <w:sz w:val="28"/>
        </w:rPr>
      </w:pPr>
    </w:p>
    <w:p w14:paraId="5A6913AE" w14:textId="77777777" w:rsidR="003F4757" w:rsidRPr="00F92C80" w:rsidRDefault="003F4757">
      <w:pPr>
        <w:pStyle w:val="BodyText"/>
        <w:rPr>
          <w:rFonts w:ascii="Arial" w:hAnsi="Arial"/>
          <w:b/>
          <w:sz w:val="28"/>
        </w:rPr>
      </w:pPr>
      <w:r w:rsidRPr="00F92C80">
        <w:rPr>
          <w:rFonts w:ascii="Arial" w:hAnsi="Arial"/>
          <w:b/>
          <w:sz w:val="28"/>
        </w:rPr>
        <w:t>THE COUNCIL</w:t>
      </w:r>
    </w:p>
    <w:p w14:paraId="0C24E609" w14:textId="77777777" w:rsidR="003F4757" w:rsidRPr="00A60E3A" w:rsidRDefault="003F4757" w:rsidP="00A60E3A">
      <w:pPr>
        <w:ind w:left="426" w:right="-45"/>
        <w:jc w:val="both"/>
        <w:rPr>
          <w:rFonts w:ascii="Arial" w:hAnsi="Arial"/>
          <w:sz w:val="24"/>
        </w:rPr>
      </w:pPr>
      <w:r w:rsidRPr="00A60E3A">
        <w:rPr>
          <w:rFonts w:ascii="Arial" w:hAnsi="Arial"/>
          <w:b/>
          <w:sz w:val="24"/>
        </w:rPr>
        <w:t>NOTING t</w:t>
      </w:r>
      <w:r w:rsidRPr="00A60E3A">
        <w:rPr>
          <w:rFonts w:ascii="Arial" w:hAnsi="Arial"/>
          <w:sz w:val="24"/>
        </w:rPr>
        <w:t>he function of the IALA with respect to Safety of Navigation, the efficiency of maritime transport and the protection of the environment,</w:t>
      </w:r>
    </w:p>
    <w:p w14:paraId="7E99A95A" w14:textId="77777777" w:rsidR="003F4757" w:rsidRPr="00F92C80" w:rsidRDefault="003F4757">
      <w:pPr>
        <w:ind w:left="426" w:right="368"/>
        <w:jc w:val="both"/>
        <w:rPr>
          <w:rFonts w:ascii="Arial" w:hAnsi="Arial"/>
          <w:sz w:val="24"/>
        </w:rPr>
      </w:pPr>
    </w:p>
    <w:p w14:paraId="6802E9D7" w14:textId="77777777" w:rsidR="003F4757" w:rsidRPr="00D87901" w:rsidRDefault="003F4757">
      <w:pPr>
        <w:ind w:left="426" w:right="-45"/>
        <w:jc w:val="both"/>
        <w:rPr>
          <w:rFonts w:ascii="Arial" w:hAnsi="Arial"/>
          <w:b/>
          <w:sz w:val="24"/>
        </w:rPr>
      </w:pPr>
      <w:r w:rsidRPr="00F92C80">
        <w:rPr>
          <w:rFonts w:ascii="Arial" w:hAnsi="Arial"/>
          <w:b/>
          <w:sz w:val="24"/>
        </w:rPr>
        <w:t>NOTING ALSO</w:t>
      </w:r>
      <w:r w:rsidRPr="00D87901">
        <w:rPr>
          <w:rFonts w:ascii="Arial" w:hAnsi="Arial"/>
          <w:b/>
          <w:sz w:val="24"/>
        </w:rPr>
        <w:t xml:space="preserve"> </w:t>
      </w:r>
      <w:r w:rsidRPr="00D87901">
        <w:rPr>
          <w:rFonts w:ascii="Arial" w:hAnsi="Arial"/>
          <w:sz w:val="24"/>
        </w:rPr>
        <w:t>IMO resolution</w:t>
      </w:r>
      <w:r w:rsidR="00EF0D69">
        <w:rPr>
          <w:rFonts w:ascii="Arial" w:hAnsi="Arial"/>
          <w:sz w:val="24"/>
        </w:rPr>
        <w:t xml:space="preserve">s </w:t>
      </w:r>
      <w:proofErr w:type="gramStart"/>
      <w:r w:rsidR="00EF0D69">
        <w:rPr>
          <w:rFonts w:ascii="Arial" w:hAnsi="Arial"/>
          <w:sz w:val="24"/>
        </w:rPr>
        <w:t>A.915(</w:t>
      </w:r>
      <w:proofErr w:type="gramEnd"/>
      <w:r w:rsidR="00EF0D69">
        <w:rPr>
          <w:rFonts w:ascii="Arial" w:hAnsi="Arial"/>
          <w:sz w:val="24"/>
        </w:rPr>
        <w:t>22)</w:t>
      </w:r>
      <w:r w:rsidR="00805DF3">
        <w:rPr>
          <w:rFonts w:ascii="Arial" w:hAnsi="Arial"/>
          <w:sz w:val="24"/>
        </w:rPr>
        <w:t xml:space="preserve"> on Maritime Policy for the Future Global Navigation Satellite System (GNSS)</w:t>
      </w:r>
      <w:r w:rsidR="00EF0D69">
        <w:rPr>
          <w:rFonts w:ascii="Arial" w:hAnsi="Arial"/>
          <w:sz w:val="24"/>
        </w:rPr>
        <w:t xml:space="preserve"> and</w:t>
      </w:r>
      <w:r w:rsidRPr="00D87901">
        <w:rPr>
          <w:rFonts w:ascii="Arial" w:hAnsi="Arial"/>
          <w:sz w:val="24"/>
        </w:rPr>
        <w:t xml:space="preserve"> </w:t>
      </w:r>
      <w:bookmarkStart w:id="34" w:name="OLE_LINK4"/>
      <w:r w:rsidRPr="00D87901">
        <w:rPr>
          <w:rFonts w:ascii="Arial" w:hAnsi="Arial"/>
          <w:sz w:val="24"/>
        </w:rPr>
        <w:t>A.</w:t>
      </w:r>
      <w:r w:rsidR="00C801AD" w:rsidRPr="00D87901">
        <w:rPr>
          <w:rFonts w:ascii="Arial" w:hAnsi="Arial"/>
          <w:sz w:val="24"/>
        </w:rPr>
        <w:t>1046(2</w:t>
      </w:r>
      <w:r w:rsidR="00D12CDA" w:rsidRPr="00D87901">
        <w:rPr>
          <w:rFonts w:ascii="Arial" w:hAnsi="Arial"/>
          <w:sz w:val="24"/>
        </w:rPr>
        <w:t>7</w:t>
      </w:r>
      <w:r w:rsidRPr="00D87901">
        <w:rPr>
          <w:rFonts w:ascii="Arial" w:hAnsi="Arial"/>
          <w:sz w:val="24"/>
        </w:rPr>
        <w:t xml:space="preserve">) </w:t>
      </w:r>
      <w:bookmarkEnd w:id="34"/>
      <w:r w:rsidRPr="00D87901">
        <w:rPr>
          <w:rFonts w:ascii="Arial" w:hAnsi="Arial"/>
          <w:sz w:val="24"/>
        </w:rPr>
        <w:t>on World Wide Radionavigation System,</w:t>
      </w:r>
    </w:p>
    <w:p w14:paraId="52D1B898" w14:textId="77777777" w:rsidR="003F4757" w:rsidRPr="00D87901" w:rsidRDefault="003F4757" w:rsidP="00D87901">
      <w:pPr>
        <w:ind w:left="426" w:right="-45"/>
        <w:jc w:val="both"/>
        <w:rPr>
          <w:rFonts w:ascii="Arial" w:hAnsi="Arial"/>
          <w:b/>
          <w:sz w:val="24"/>
        </w:rPr>
      </w:pPr>
    </w:p>
    <w:p w14:paraId="52A370BD" w14:textId="77777777" w:rsidR="003F4757" w:rsidRPr="00D87901" w:rsidRDefault="003F4757" w:rsidP="00D87901">
      <w:pPr>
        <w:ind w:left="426" w:right="-45"/>
        <w:jc w:val="both"/>
        <w:rPr>
          <w:rFonts w:ascii="Arial" w:hAnsi="Arial"/>
          <w:b/>
          <w:sz w:val="24"/>
        </w:rPr>
      </w:pPr>
      <w:r w:rsidRPr="00F92C80">
        <w:rPr>
          <w:rFonts w:ascii="Arial" w:hAnsi="Arial"/>
          <w:b/>
          <w:sz w:val="24"/>
        </w:rPr>
        <w:t xml:space="preserve">NOTING </w:t>
      </w:r>
      <w:r w:rsidRPr="00D87901">
        <w:rPr>
          <w:rFonts w:ascii="Arial" w:hAnsi="Arial"/>
          <w:b/>
          <w:sz w:val="24"/>
        </w:rPr>
        <w:t>FURTHER</w:t>
      </w:r>
      <w:r w:rsidRPr="00D87901">
        <w:rPr>
          <w:rFonts w:ascii="Arial" w:hAnsi="Arial"/>
          <w:sz w:val="24"/>
        </w:rPr>
        <w:t xml:space="preserve"> </w:t>
      </w:r>
      <w:r w:rsidR="00EE4AA6">
        <w:rPr>
          <w:rFonts w:ascii="Arial" w:hAnsi="Arial"/>
          <w:sz w:val="24"/>
        </w:rPr>
        <w:t xml:space="preserve">RTCM Standards document ‘SC-127- Minimum Standards for Marine eLoran Receiving Equipment’, V2.07, 2015.  </w:t>
      </w:r>
      <w:r w:rsidRPr="00B06C21">
        <w:rPr>
          <w:rFonts w:ascii="Arial" w:hAnsi="Arial"/>
          <w:sz w:val="24"/>
        </w:rPr>
        <w:t>ITU-R Recommendation</w:t>
      </w:r>
      <w:r w:rsidR="00D87901" w:rsidRPr="00B06C21">
        <w:rPr>
          <w:rFonts w:ascii="Arial" w:hAnsi="Arial"/>
          <w:sz w:val="24"/>
        </w:rPr>
        <w:t xml:space="preserve"> M.589-3 Technical characteristics of methods of data transmission and interference protection for radionavigation services in the frequency bands between 70 and 130 kHz,</w:t>
      </w:r>
    </w:p>
    <w:p w14:paraId="6328F479" w14:textId="77777777" w:rsidR="003F4757" w:rsidRPr="00F92C80" w:rsidRDefault="003F4757">
      <w:pPr>
        <w:ind w:left="426" w:right="368"/>
        <w:jc w:val="both"/>
        <w:rPr>
          <w:rFonts w:ascii="Arial" w:hAnsi="Arial"/>
          <w:sz w:val="24"/>
        </w:rPr>
      </w:pPr>
    </w:p>
    <w:p w14:paraId="3537C2CA" w14:textId="11AB9503" w:rsidR="003F4757" w:rsidRPr="00F92C80" w:rsidRDefault="003F4757">
      <w:pPr>
        <w:ind w:left="426" w:right="-45"/>
        <w:jc w:val="both"/>
        <w:rPr>
          <w:rFonts w:ascii="Arial" w:hAnsi="Arial"/>
          <w:sz w:val="24"/>
        </w:rPr>
      </w:pPr>
      <w:r w:rsidRPr="00F92C80">
        <w:rPr>
          <w:rFonts w:ascii="Arial" w:hAnsi="Arial"/>
          <w:b/>
          <w:sz w:val="24"/>
        </w:rPr>
        <w:t xml:space="preserve">RECOGNISING </w:t>
      </w:r>
      <w:r w:rsidRPr="00F92C80">
        <w:rPr>
          <w:rFonts w:ascii="Arial" w:hAnsi="Arial"/>
          <w:sz w:val="24"/>
        </w:rPr>
        <w:t xml:space="preserve">the need to ensure that </w:t>
      </w:r>
      <w:r w:rsidR="00C801AD">
        <w:rPr>
          <w:rFonts w:ascii="Arial" w:hAnsi="Arial"/>
          <w:sz w:val="24"/>
        </w:rPr>
        <w:t>eLoran</w:t>
      </w:r>
      <w:del w:id="35" w:author="Peter Douglas" w:date="2016-03-16T10:09:00Z">
        <w:r w:rsidR="000A79E1" w:rsidDel="00572657">
          <w:rPr>
            <w:rFonts w:ascii="Arial" w:hAnsi="Arial"/>
            <w:sz w:val="24"/>
          </w:rPr>
          <w:delText>/</w:delText>
        </w:r>
        <w:r w:rsidR="00060E68" w:rsidDel="00572657">
          <w:rPr>
            <w:rFonts w:ascii="Arial" w:hAnsi="Arial"/>
            <w:sz w:val="24"/>
          </w:rPr>
          <w:delText>C</w:delText>
        </w:r>
        <w:r w:rsidR="000A79E1" w:rsidDel="00572657">
          <w:rPr>
            <w:rFonts w:ascii="Arial" w:hAnsi="Arial"/>
            <w:sz w:val="24"/>
          </w:rPr>
          <w:delText>hayka</w:delText>
        </w:r>
      </w:del>
      <w:r w:rsidR="00C801AD">
        <w:rPr>
          <w:rFonts w:ascii="Arial" w:hAnsi="Arial"/>
          <w:sz w:val="24"/>
        </w:rPr>
        <w:t xml:space="preserve"> services</w:t>
      </w:r>
      <w:r w:rsidRPr="00F92C80">
        <w:rPr>
          <w:rFonts w:ascii="Arial" w:hAnsi="Arial"/>
          <w:sz w:val="24"/>
        </w:rPr>
        <w:t xml:space="preserve"> are operated in accordance with certain minimum standards that</w:t>
      </w:r>
      <w:r w:rsidR="00C801AD">
        <w:rPr>
          <w:rFonts w:ascii="Arial" w:hAnsi="Arial"/>
          <w:sz w:val="24"/>
        </w:rPr>
        <w:t xml:space="preserve"> take into account relevant </w:t>
      </w:r>
      <w:r w:rsidR="005E3E4C">
        <w:rPr>
          <w:rFonts w:ascii="Arial" w:hAnsi="Arial"/>
          <w:sz w:val="24"/>
        </w:rPr>
        <w:t xml:space="preserve">RTCM, IEC, </w:t>
      </w:r>
      <w:r w:rsidR="00C801AD">
        <w:rPr>
          <w:rFonts w:ascii="Arial" w:hAnsi="Arial"/>
          <w:sz w:val="24"/>
        </w:rPr>
        <w:t>ITU</w:t>
      </w:r>
      <w:r w:rsidR="00C801AD">
        <w:rPr>
          <w:rFonts w:ascii="Arial" w:hAnsi="Arial"/>
          <w:sz w:val="24"/>
        </w:rPr>
        <w:noBreakHyphen/>
      </w:r>
      <w:r w:rsidRPr="00F92C80">
        <w:rPr>
          <w:rFonts w:ascii="Arial" w:hAnsi="Arial"/>
          <w:sz w:val="24"/>
        </w:rPr>
        <w:t>R</w:t>
      </w:r>
      <w:r w:rsidR="005E3E4C">
        <w:rPr>
          <w:rFonts w:ascii="Arial" w:hAnsi="Arial"/>
          <w:sz w:val="24"/>
        </w:rPr>
        <w:t xml:space="preserve">, </w:t>
      </w:r>
      <w:r w:rsidRPr="00F92C80">
        <w:rPr>
          <w:rFonts w:ascii="Arial" w:hAnsi="Arial"/>
          <w:sz w:val="24"/>
        </w:rPr>
        <w:t xml:space="preserve">and IMO </w:t>
      </w:r>
      <w:r w:rsidR="005E3E4C">
        <w:rPr>
          <w:rFonts w:ascii="Arial" w:hAnsi="Arial"/>
          <w:sz w:val="24"/>
        </w:rPr>
        <w:t xml:space="preserve">Standards, Recommendations and </w:t>
      </w:r>
      <w:r w:rsidRPr="00F92C80">
        <w:rPr>
          <w:rFonts w:ascii="Arial" w:hAnsi="Arial"/>
          <w:sz w:val="24"/>
        </w:rPr>
        <w:t>Resolutions</w:t>
      </w:r>
      <w:r w:rsidR="005E3E4C">
        <w:rPr>
          <w:rFonts w:ascii="Arial" w:hAnsi="Arial"/>
          <w:sz w:val="24"/>
        </w:rPr>
        <w:t>,</w:t>
      </w:r>
    </w:p>
    <w:p w14:paraId="37388A63" w14:textId="77777777" w:rsidR="003F4757" w:rsidRPr="00F92C80" w:rsidRDefault="003F4757">
      <w:pPr>
        <w:ind w:left="426" w:right="-45"/>
        <w:jc w:val="both"/>
        <w:rPr>
          <w:rFonts w:ascii="Arial" w:hAnsi="Arial"/>
          <w:sz w:val="24"/>
        </w:rPr>
      </w:pPr>
    </w:p>
    <w:p w14:paraId="0F21CAFD" w14:textId="77777777" w:rsidR="003F4757" w:rsidRPr="00F92C80" w:rsidRDefault="003F4757">
      <w:pPr>
        <w:ind w:left="426" w:right="-45"/>
        <w:jc w:val="both"/>
        <w:rPr>
          <w:rFonts w:ascii="Arial" w:hAnsi="Arial"/>
          <w:sz w:val="24"/>
        </w:rPr>
      </w:pPr>
      <w:r w:rsidRPr="00F92C80">
        <w:rPr>
          <w:rFonts w:ascii="Arial" w:hAnsi="Arial"/>
          <w:b/>
          <w:sz w:val="24"/>
        </w:rPr>
        <w:t>RECOGNISING ALSO</w:t>
      </w:r>
      <w:r w:rsidRPr="00F92C80">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14:paraId="1E750947" w14:textId="77777777" w:rsidR="003F4757" w:rsidRPr="00F92C80" w:rsidRDefault="003F4757">
      <w:pPr>
        <w:ind w:left="426" w:right="368"/>
        <w:jc w:val="both"/>
        <w:rPr>
          <w:rFonts w:ascii="Arial" w:hAnsi="Arial"/>
          <w:sz w:val="24"/>
        </w:rPr>
      </w:pPr>
    </w:p>
    <w:p w14:paraId="0AF1B992" w14:textId="77777777" w:rsidR="003F4757" w:rsidRPr="00F92C80" w:rsidRDefault="003F4757">
      <w:pPr>
        <w:ind w:left="426" w:right="-45"/>
        <w:jc w:val="both"/>
        <w:rPr>
          <w:rFonts w:ascii="Arial" w:hAnsi="Arial"/>
          <w:sz w:val="24"/>
        </w:rPr>
      </w:pPr>
      <w:r w:rsidRPr="00F92C80">
        <w:rPr>
          <w:rFonts w:ascii="Arial" w:hAnsi="Arial"/>
          <w:b/>
          <w:sz w:val="24"/>
        </w:rPr>
        <w:t>HAVING CONSIDERED</w:t>
      </w:r>
      <w:r w:rsidRPr="00F92C80">
        <w:rPr>
          <w:rFonts w:ascii="Arial" w:hAnsi="Arial"/>
          <w:sz w:val="24"/>
        </w:rPr>
        <w:t xml:space="preserve"> the proposals made by the </w:t>
      </w:r>
      <w:r w:rsidR="00C801AD">
        <w:rPr>
          <w:rFonts w:ascii="Arial" w:hAnsi="Arial"/>
          <w:sz w:val="24"/>
        </w:rPr>
        <w:t>e-Navigation</w:t>
      </w:r>
      <w:r w:rsidRPr="00F92C80">
        <w:rPr>
          <w:rFonts w:ascii="Arial" w:hAnsi="Arial"/>
          <w:sz w:val="24"/>
        </w:rPr>
        <w:t xml:space="preserve"> Committee:</w:t>
      </w:r>
    </w:p>
    <w:p w14:paraId="7668C22B" w14:textId="77777777" w:rsidR="003F4757" w:rsidRPr="00F92C80" w:rsidRDefault="003F4757">
      <w:pPr>
        <w:ind w:left="426" w:right="-45" w:hanging="1440"/>
        <w:jc w:val="both"/>
        <w:rPr>
          <w:rFonts w:ascii="Arial" w:hAnsi="Arial"/>
          <w:sz w:val="24"/>
        </w:rPr>
      </w:pPr>
    </w:p>
    <w:p w14:paraId="2BEDEB4D" w14:textId="48F970F4" w:rsidR="003F4757" w:rsidRPr="00A60E3A" w:rsidRDefault="003F4757" w:rsidP="00A60E3A">
      <w:pPr>
        <w:ind w:left="426" w:right="-45"/>
        <w:jc w:val="both"/>
        <w:rPr>
          <w:rFonts w:ascii="Arial" w:hAnsi="Arial"/>
          <w:sz w:val="24"/>
        </w:rPr>
      </w:pPr>
      <w:r w:rsidRPr="00A60E3A">
        <w:rPr>
          <w:rFonts w:ascii="Arial" w:hAnsi="Arial"/>
          <w:b/>
          <w:sz w:val="24"/>
        </w:rPr>
        <w:t xml:space="preserve">ADOPTS </w:t>
      </w:r>
      <w:r w:rsidRPr="00A60E3A">
        <w:rPr>
          <w:rFonts w:ascii="Arial" w:hAnsi="Arial"/>
          <w:sz w:val="24"/>
        </w:rPr>
        <w:t xml:space="preserve">the </w:t>
      </w:r>
      <w:r w:rsidRPr="00572657">
        <w:rPr>
          <w:rFonts w:ascii="Arial" w:hAnsi="Arial"/>
          <w:sz w:val="24"/>
        </w:rPr>
        <w:t xml:space="preserve">Minimum Standards for the Performance and Monitoring of </w:t>
      </w:r>
      <w:r w:rsidR="00C801AD" w:rsidRPr="00572657">
        <w:rPr>
          <w:rFonts w:ascii="Arial" w:hAnsi="Arial"/>
          <w:sz w:val="24"/>
        </w:rPr>
        <w:t>eLoran</w:t>
      </w:r>
      <w:del w:id="36" w:author="Peter Douglas" w:date="2016-03-16T10:10:00Z">
        <w:r w:rsidR="000A79E1" w:rsidRPr="00572657" w:rsidDel="00572657">
          <w:rPr>
            <w:rFonts w:ascii="Arial" w:hAnsi="Arial"/>
            <w:sz w:val="24"/>
          </w:rPr>
          <w:delText>/Chayka</w:delText>
        </w:r>
      </w:del>
      <w:r w:rsidR="00C801AD" w:rsidRPr="00572657">
        <w:rPr>
          <w:rFonts w:ascii="Arial" w:hAnsi="Arial"/>
          <w:sz w:val="24"/>
        </w:rPr>
        <w:t xml:space="preserve"> </w:t>
      </w:r>
      <w:r w:rsidR="00D0500E" w:rsidRPr="00572657">
        <w:rPr>
          <w:rFonts w:ascii="Arial" w:hAnsi="Arial"/>
          <w:sz w:val="24"/>
        </w:rPr>
        <w:t xml:space="preserve">Services in the frequency band 90 – 110 kHz set out in the annex </w:t>
      </w:r>
      <w:r w:rsidRPr="00572657">
        <w:rPr>
          <w:rFonts w:ascii="Arial" w:hAnsi="Arial"/>
          <w:sz w:val="24"/>
        </w:rPr>
        <w:t xml:space="preserve">of this </w:t>
      </w:r>
      <w:r w:rsidR="00805DF3" w:rsidRPr="00572657">
        <w:rPr>
          <w:rFonts w:ascii="Arial" w:hAnsi="Arial"/>
          <w:sz w:val="24"/>
        </w:rPr>
        <w:t>guideline</w:t>
      </w:r>
      <w:r w:rsidRPr="00572657">
        <w:rPr>
          <w:rFonts w:ascii="Arial" w:hAnsi="Arial"/>
          <w:sz w:val="24"/>
        </w:rPr>
        <w:t>; and</w:t>
      </w:r>
    </w:p>
    <w:p w14:paraId="6168B03A" w14:textId="77777777" w:rsidR="003F4757" w:rsidRPr="00F92C80" w:rsidRDefault="003F4757">
      <w:pPr>
        <w:ind w:left="426" w:right="-45"/>
        <w:jc w:val="both"/>
        <w:rPr>
          <w:rFonts w:ascii="Arial" w:hAnsi="Arial"/>
          <w:sz w:val="24"/>
        </w:rPr>
      </w:pPr>
      <w:r w:rsidRPr="00F92C80">
        <w:rPr>
          <w:rFonts w:ascii="Arial" w:hAnsi="Arial"/>
          <w:sz w:val="24"/>
        </w:rPr>
        <w:t xml:space="preserve"> </w:t>
      </w:r>
    </w:p>
    <w:p w14:paraId="083D9750" w14:textId="246F2426" w:rsidR="003F4757" w:rsidRPr="00F92C80" w:rsidRDefault="003F4757">
      <w:pPr>
        <w:ind w:left="426" w:right="-45"/>
        <w:jc w:val="both"/>
        <w:rPr>
          <w:rFonts w:ascii="Arial" w:hAnsi="Arial"/>
          <w:sz w:val="24"/>
        </w:rPr>
      </w:pPr>
      <w:r w:rsidRPr="00F92C80">
        <w:rPr>
          <w:rFonts w:ascii="Arial" w:hAnsi="Arial"/>
          <w:b/>
          <w:sz w:val="24"/>
        </w:rPr>
        <w:t>RECOMMENDS</w:t>
      </w:r>
      <w:r w:rsidRPr="00F92C80">
        <w:rPr>
          <w:rFonts w:ascii="Arial" w:hAnsi="Arial"/>
          <w:sz w:val="24"/>
        </w:rPr>
        <w:tab/>
        <w:t>National Members and other appropriate Authorities prov</w:t>
      </w:r>
      <w:r w:rsidR="00C801AD">
        <w:rPr>
          <w:rFonts w:ascii="Arial" w:hAnsi="Arial"/>
          <w:sz w:val="24"/>
        </w:rPr>
        <w:t xml:space="preserve">iding, or intending to provide </w:t>
      </w:r>
      <w:r w:rsidR="00D0500E">
        <w:rPr>
          <w:rFonts w:ascii="Arial" w:hAnsi="Arial"/>
          <w:sz w:val="24"/>
        </w:rPr>
        <w:t>eLoran</w:t>
      </w:r>
      <w:del w:id="37" w:author="Peter Douglas" w:date="2016-03-16T10:10:00Z">
        <w:r w:rsidR="000A79E1" w:rsidDel="00572657">
          <w:rPr>
            <w:rFonts w:ascii="Arial" w:hAnsi="Arial"/>
            <w:sz w:val="24"/>
          </w:rPr>
          <w:delText>/Chayka</w:delText>
        </w:r>
      </w:del>
      <w:r w:rsidR="00D0500E" w:rsidRPr="00F92C80">
        <w:rPr>
          <w:rFonts w:ascii="Arial" w:hAnsi="Arial"/>
          <w:sz w:val="24"/>
        </w:rPr>
        <w:t xml:space="preserve"> services in the frequency band </w:t>
      </w:r>
      <w:r w:rsidR="00D0500E">
        <w:rPr>
          <w:rFonts w:ascii="Arial" w:hAnsi="Arial"/>
          <w:sz w:val="24"/>
        </w:rPr>
        <w:t>90</w:t>
      </w:r>
      <w:r w:rsidR="00D0500E" w:rsidRPr="00F92C80">
        <w:rPr>
          <w:rFonts w:ascii="Arial" w:hAnsi="Arial"/>
          <w:sz w:val="24"/>
        </w:rPr>
        <w:t xml:space="preserve"> – </w:t>
      </w:r>
      <w:r w:rsidR="00D0500E">
        <w:rPr>
          <w:rFonts w:ascii="Arial" w:hAnsi="Arial"/>
          <w:sz w:val="24"/>
        </w:rPr>
        <w:t>110</w:t>
      </w:r>
      <w:r w:rsidR="00D0500E" w:rsidRPr="00F92C80">
        <w:rPr>
          <w:rFonts w:ascii="Arial" w:hAnsi="Arial"/>
          <w:sz w:val="24"/>
        </w:rPr>
        <w:t xml:space="preserve"> kHz.</w:t>
      </w:r>
    </w:p>
    <w:p w14:paraId="3DE27D4D" w14:textId="77777777" w:rsidR="003F4757" w:rsidRPr="00F92C80" w:rsidRDefault="003F4757">
      <w:pPr>
        <w:ind w:left="1440" w:right="368" w:hanging="720"/>
        <w:jc w:val="both"/>
        <w:rPr>
          <w:rFonts w:ascii="Arial" w:hAnsi="Arial"/>
          <w:sz w:val="24"/>
        </w:rPr>
      </w:pPr>
    </w:p>
    <w:p w14:paraId="34EDD761" w14:textId="77777777" w:rsidR="003F4757" w:rsidRPr="00F92C80" w:rsidRDefault="003F4757">
      <w:pPr>
        <w:ind w:left="1440" w:right="368" w:hanging="720"/>
        <w:jc w:val="both"/>
        <w:rPr>
          <w:sz w:val="24"/>
        </w:rPr>
      </w:pPr>
    </w:p>
    <w:p w14:paraId="236C6700" w14:textId="77777777" w:rsidR="003F4757" w:rsidRPr="001C5060" w:rsidRDefault="003F4757">
      <w:pPr>
        <w:pStyle w:val="Title"/>
        <w:rPr>
          <w:rFonts w:ascii="Arial" w:hAnsi="Arial" w:cs="Arial"/>
          <w:lang w:val="en-US"/>
        </w:rPr>
      </w:pPr>
      <w:r w:rsidRPr="00F92C80">
        <w:rPr>
          <w:sz w:val="22"/>
        </w:rPr>
        <w:br w:type="page"/>
      </w:r>
      <w:r w:rsidRPr="001C5060">
        <w:rPr>
          <w:rFonts w:ascii="Arial" w:hAnsi="Arial" w:cs="Arial"/>
        </w:rPr>
        <w:lastRenderedPageBreak/>
        <w:t>Annex</w:t>
      </w:r>
    </w:p>
    <w:p w14:paraId="10B83EC6" w14:textId="77777777" w:rsidR="003F4757" w:rsidRPr="001C5060" w:rsidRDefault="003F4757">
      <w:pPr>
        <w:rPr>
          <w:rFonts w:ascii="Arial" w:hAnsi="Arial" w:cs="Arial"/>
        </w:rPr>
      </w:pPr>
    </w:p>
    <w:p w14:paraId="074CE842" w14:textId="1E825CFB" w:rsidR="003F4757" w:rsidRPr="00523B14" w:rsidRDefault="00523B14" w:rsidP="00523B14">
      <w:pPr>
        <w:widowControl w:val="0"/>
        <w:jc w:val="center"/>
        <w:rPr>
          <w:rFonts w:ascii="Arial" w:hAnsi="Arial" w:cs="Arial"/>
          <w:sz w:val="28"/>
        </w:rPr>
      </w:pPr>
      <w:r w:rsidRPr="00523B14">
        <w:rPr>
          <w:rFonts w:ascii="Arial" w:hAnsi="Arial"/>
          <w:b/>
          <w:sz w:val="32"/>
        </w:rPr>
        <w:t xml:space="preserve">On the Technical Approach to Establishing a Maritime eLoran Service </w:t>
      </w:r>
      <w:del w:id="38" w:author="Peter Douglas" w:date="2016-03-15T13:34:00Z">
        <w:r w:rsidRPr="00523B14" w:rsidDel="00EF4312">
          <w:rPr>
            <w:rFonts w:ascii="Arial" w:hAnsi="Arial"/>
            <w:b/>
            <w:sz w:val="32"/>
          </w:rPr>
          <w:delText>by Service Providers</w:delText>
        </w:r>
      </w:del>
    </w:p>
    <w:p w14:paraId="2C76D38A" w14:textId="77777777" w:rsidR="003F4757" w:rsidRPr="007170D6" w:rsidRDefault="003F4757">
      <w:pPr>
        <w:widowControl w:val="0"/>
        <w:jc w:val="center"/>
        <w:rPr>
          <w:rFonts w:ascii="Arial" w:hAnsi="Arial" w:cs="Arial"/>
          <w:b/>
        </w:rPr>
      </w:pPr>
    </w:p>
    <w:p w14:paraId="659E2B60" w14:textId="77777777" w:rsidR="003F4757" w:rsidRPr="007170D6" w:rsidRDefault="003F4757" w:rsidP="007170D6">
      <w:pPr>
        <w:pStyle w:val="Heading4"/>
        <w:numPr>
          <w:ilvl w:val="0"/>
          <w:numId w:val="0"/>
        </w:numPr>
        <w:tabs>
          <w:tab w:val="clear" w:pos="8640"/>
          <w:tab w:val="clear" w:pos="9360"/>
          <w:tab w:val="clear" w:pos="10080"/>
          <w:tab w:val="left" w:pos="-1134"/>
        </w:tabs>
        <w:spacing w:after="120"/>
        <w:ind w:right="-48"/>
        <w:jc w:val="center"/>
        <w:rPr>
          <w:rFonts w:cs="Arial"/>
          <w:b/>
          <w:sz w:val="24"/>
        </w:rPr>
      </w:pPr>
      <w:r w:rsidRPr="007170D6">
        <w:rPr>
          <w:rFonts w:cs="Arial"/>
          <w:b/>
          <w:sz w:val="24"/>
        </w:rPr>
        <w:t>List of Contents</w:t>
      </w:r>
    </w:p>
    <w:p w14:paraId="021C2FA9" w14:textId="77777777" w:rsidR="005B3609" w:rsidRDefault="003F4757">
      <w:pPr>
        <w:pStyle w:val="TOC1"/>
        <w:tabs>
          <w:tab w:val="left" w:pos="400"/>
          <w:tab w:val="right" w:leader="dot" w:pos="9017"/>
        </w:tabs>
        <w:rPr>
          <w:ins w:id="39" w:author="Peter Douglas" w:date="2016-03-16T14:13:00Z"/>
          <w:rFonts w:asciiTheme="minorHAnsi" w:eastAsiaTheme="minorEastAsia" w:hAnsiTheme="minorHAnsi" w:cstheme="minorBidi"/>
          <w:b w:val="0"/>
          <w:bCs w:val="0"/>
          <w:caps w:val="0"/>
          <w:noProof/>
          <w:sz w:val="22"/>
          <w:szCs w:val="22"/>
          <w:lang w:eastAsia="en-GB"/>
        </w:rPr>
      </w:pPr>
      <w:r w:rsidRPr="001C5060">
        <w:rPr>
          <w:rFonts w:ascii="Arial" w:hAnsi="Arial" w:cs="Arial"/>
          <w:b w:val="0"/>
          <w:smallCaps/>
          <w:sz w:val="22"/>
        </w:rPr>
        <w:fldChar w:fldCharType="begin"/>
      </w:r>
      <w:r w:rsidRPr="001C5060">
        <w:rPr>
          <w:rFonts w:ascii="Arial" w:hAnsi="Arial" w:cs="Arial"/>
          <w:b w:val="0"/>
          <w:smallCaps/>
          <w:sz w:val="22"/>
        </w:rPr>
        <w:instrText xml:space="preserve"> TOC \o "1-3" \h \z \u </w:instrText>
      </w:r>
      <w:r w:rsidRPr="001C5060">
        <w:rPr>
          <w:rFonts w:ascii="Arial" w:hAnsi="Arial" w:cs="Arial"/>
          <w:b w:val="0"/>
          <w:smallCaps/>
          <w:sz w:val="22"/>
        </w:rPr>
        <w:fldChar w:fldCharType="separate"/>
      </w:r>
      <w:ins w:id="40" w:author="Peter Douglas" w:date="2016-03-16T14:13:00Z">
        <w:r w:rsidR="005B3609" w:rsidRPr="00E74C68">
          <w:rPr>
            <w:rStyle w:val="Hyperlink"/>
            <w:noProof/>
          </w:rPr>
          <w:fldChar w:fldCharType="begin"/>
        </w:r>
        <w:r w:rsidR="005B3609" w:rsidRPr="00E74C68">
          <w:rPr>
            <w:rStyle w:val="Hyperlink"/>
            <w:noProof/>
          </w:rPr>
          <w:instrText xml:space="preserve"> </w:instrText>
        </w:r>
        <w:r w:rsidR="005B3609">
          <w:rPr>
            <w:noProof/>
          </w:rPr>
          <w:instrText>HYPERLINK \l "_Toc445900923"</w:instrText>
        </w:r>
        <w:r w:rsidR="005B3609" w:rsidRPr="00E74C68">
          <w:rPr>
            <w:rStyle w:val="Hyperlink"/>
            <w:noProof/>
          </w:rPr>
          <w:instrText xml:space="preserve"> </w:instrText>
        </w:r>
        <w:r w:rsidR="005B3609" w:rsidRPr="00E74C68">
          <w:rPr>
            <w:rStyle w:val="Hyperlink"/>
            <w:noProof/>
          </w:rPr>
          <w:fldChar w:fldCharType="separate"/>
        </w:r>
        <w:r w:rsidR="005B3609" w:rsidRPr="00E74C68">
          <w:rPr>
            <w:rStyle w:val="Hyperlink"/>
            <w:noProof/>
          </w:rPr>
          <w:t>1</w:t>
        </w:r>
        <w:r w:rsidR="005B3609">
          <w:rPr>
            <w:rFonts w:asciiTheme="minorHAnsi" w:eastAsiaTheme="minorEastAsia" w:hAnsiTheme="minorHAnsi" w:cstheme="minorBidi"/>
            <w:b w:val="0"/>
            <w:bCs w:val="0"/>
            <w:caps w:val="0"/>
            <w:noProof/>
            <w:sz w:val="22"/>
            <w:szCs w:val="22"/>
            <w:lang w:eastAsia="en-GB"/>
          </w:rPr>
          <w:tab/>
        </w:r>
        <w:r w:rsidR="005B3609" w:rsidRPr="00E74C68">
          <w:rPr>
            <w:rStyle w:val="Hyperlink"/>
            <w:rFonts w:cs="Arial"/>
            <w:noProof/>
          </w:rPr>
          <w:t>Introduction</w:t>
        </w:r>
        <w:r w:rsidR="005B3609">
          <w:rPr>
            <w:noProof/>
            <w:webHidden/>
          </w:rPr>
          <w:tab/>
        </w:r>
        <w:r w:rsidR="005B3609">
          <w:rPr>
            <w:noProof/>
            <w:webHidden/>
          </w:rPr>
          <w:fldChar w:fldCharType="begin"/>
        </w:r>
        <w:r w:rsidR="005B3609">
          <w:rPr>
            <w:noProof/>
            <w:webHidden/>
          </w:rPr>
          <w:instrText xml:space="preserve"> PAGEREF _Toc445900923 \h </w:instrText>
        </w:r>
      </w:ins>
      <w:r w:rsidR="005B3609">
        <w:rPr>
          <w:noProof/>
          <w:webHidden/>
        </w:rPr>
      </w:r>
      <w:r w:rsidR="005B3609">
        <w:rPr>
          <w:noProof/>
          <w:webHidden/>
        </w:rPr>
        <w:fldChar w:fldCharType="separate"/>
      </w:r>
      <w:ins w:id="41" w:author="Peter Douglas" w:date="2016-03-16T14:13:00Z">
        <w:r w:rsidR="005B3609">
          <w:rPr>
            <w:noProof/>
            <w:webHidden/>
          </w:rPr>
          <w:t>6</w:t>
        </w:r>
        <w:r w:rsidR="005B3609">
          <w:rPr>
            <w:noProof/>
            <w:webHidden/>
          </w:rPr>
          <w:fldChar w:fldCharType="end"/>
        </w:r>
        <w:r w:rsidR="005B3609" w:rsidRPr="00E74C68">
          <w:rPr>
            <w:rStyle w:val="Hyperlink"/>
            <w:noProof/>
          </w:rPr>
          <w:fldChar w:fldCharType="end"/>
        </w:r>
      </w:ins>
    </w:p>
    <w:p w14:paraId="0E5D1215" w14:textId="77777777" w:rsidR="005B3609" w:rsidRDefault="005B3609" w:rsidP="007170D6">
      <w:pPr>
        <w:pStyle w:val="TOC2"/>
        <w:rPr>
          <w:ins w:id="42" w:author="Peter Douglas" w:date="2016-03-16T14:13:00Z"/>
          <w:rFonts w:asciiTheme="minorHAnsi" w:eastAsiaTheme="minorEastAsia" w:hAnsiTheme="minorHAnsi" w:cstheme="minorBidi"/>
          <w:noProof/>
          <w:sz w:val="22"/>
          <w:szCs w:val="22"/>
          <w:lang w:eastAsia="en-GB"/>
        </w:rPr>
      </w:pPr>
      <w:ins w:id="43"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"_Toc445900924"</w:instrText>
        </w:r>
        <w:r w:rsidRPr="00E74C68">
          <w:rPr>
            <w:rStyle w:val="Hyperlink"/>
            <w:noProof/>
          </w:rPr>
          <w:instrText xml:space="preserve"> </w:instrText>
        </w:r>
        <w:r w:rsidRPr="00E74C68">
          <w:rPr>
            <w:rStyle w:val="Hyperlink"/>
            <w:noProof/>
          </w:rPr>
          <w:fldChar w:fldCharType="separate"/>
        </w:r>
        <w:r w:rsidRPr="00E74C68">
          <w:rPr>
            <w:rStyle w:val="Hyperlink"/>
            <w:noProof/>
          </w:rPr>
          <w:t>1.1</w:t>
        </w:r>
        <w:r>
          <w:rPr>
            <w:rFonts w:asciiTheme="minorHAnsi" w:eastAsiaTheme="minorEastAsia" w:hAnsiTheme="minorHAnsi" w:cstheme="minorBidi"/>
            <w:noProof/>
            <w:sz w:val="22"/>
            <w:szCs w:val="22"/>
            <w:lang w:eastAsia="en-GB"/>
          </w:rPr>
          <w:tab/>
        </w:r>
        <w:r w:rsidRPr="00E74C68">
          <w:rPr>
            <w:rStyle w:val="Hyperlink"/>
            <w:noProof/>
          </w:rPr>
          <w:t>Performance Requirements</w:t>
        </w:r>
        <w:r>
          <w:rPr>
            <w:noProof/>
            <w:webHidden/>
          </w:rPr>
          <w:tab/>
        </w:r>
        <w:r>
          <w:rPr>
            <w:noProof/>
            <w:webHidden/>
          </w:rPr>
          <w:fldChar w:fldCharType="begin"/>
        </w:r>
        <w:r>
          <w:rPr>
            <w:noProof/>
            <w:webHidden/>
          </w:rPr>
          <w:instrText xml:space="preserve"> PAGEREF _Toc445900924 \h </w:instrText>
        </w:r>
      </w:ins>
      <w:r>
        <w:rPr>
          <w:noProof/>
          <w:webHidden/>
        </w:rPr>
      </w:r>
      <w:r>
        <w:rPr>
          <w:noProof/>
          <w:webHidden/>
        </w:rPr>
        <w:fldChar w:fldCharType="separate"/>
      </w:r>
      <w:ins w:id="44" w:author="Peter Douglas" w:date="2016-03-16T14:13:00Z">
        <w:r>
          <w:rPr>
            <w:noProof/>
            <w:webHidden/>
          </w:rPr>
          <w:t>6</w:t>
        </w:r>
        <w:r>
          <w:rPr>
            <w:noProof/>
            <w:webHidden/>
          </w:rPr>
          <w:fldChar w:fldCharType="end"/>
        </w:r>
        <w:r w:rsidRPr="00E74C68">
          <w:rPr>
            <w:rStyle w:val="Hyperlink"/>
            <w:noProof/>
          </w:rPr>
          <w:fldChar w:fldCharType="end"/>
        </w:r>
      </w:ins>
    </w:p>
    <w:p w14:paraId="238B5F23" w14:textId="77777777" w:rsidR="005B3609" w:rsidRDefault="005B3609">
      <w:pPr>
        <w:pStyle w:val="TOC3"/>
        <w:tabs>
          <w:tab w:val="left" w:pos="1200"/>
          <w:tab w:val="right" w:leader="dot" w:pos="9017"/>
        </w:tabs>
        <w:rPr>
          <w:ins w:id="45" w:author="Peter Douglas" w:date="2016-03-16T14:13:00Z"/>
          <w:rFonts w:asciiTheme="minorHAnsi" w:eastAsiaTheme="minorEastAsia" w:hAnsiTheme="minorHAnsi" w:cstheme="minorBidi"/>
          <w:i w:val="0"/>
          <w:iCs w:val="0"/>
          <w:noProof/>
          <w:sz w:val="22"/>
          <w:szCs w:val="22"/>
          <w:lang w:eastAsia="en-GB"/>
        </w:rPr>
      </w:pPr>
      <w:ins w:id="46"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"_Toc445900930"</w:instrText>
        </w:r>
        <w:r w:rsidRPr="00E74C68">
          <w:rPr>
            <w:rStyle w:val="Hyperlink"/>
            <w:noProof/>
          </w:rPr>
          <w:instrText xml:space="preserve"> </w:instrText>
        </w:r>
        <w:r w:rsidRPr="00E74C68">
          <w:rPr>
            <w:rStyle w:val="Hyperlink"/>
            <w:noProof/>
          </w:rPr>
          <w:fldChar w:fldCharType="separate"/>
        </w:r>
        <w:r w:rsidRPr="00E74C68">
          <w:rPr>
            <w:rStyle w:val="Hyperlink"/>
            <w:noProof/>
            <w:lang w:eastAsia="de-DE"/>
          </w:rPr>
          <w:t>1.1.1</w:t>
        </w:r>
        <w:r>
          <w:rPr>
            <w:rFonts w:asciiTheme="minorHAnsi" w:eastAsiaTheme="minorEastAsia" w:hAnsiTheme="minorHAnsi" w:cstheme="minorBidi"/>
            <w:i w:val="0"/>
            <w:iCs w:val="0"/>
            <w:noProof/>
            <w:sz w:val="22"/>
            <w:szCs w:val="22"/>
            <w:lang w:eastAsia="en-GB"/>
          </w:rPr>
          <w:tab/>
        </w:r>
        <w:r w:rsidRPr="00E74C68">
          <w:rPr>
            <w:rStyle w:val="Hyperlink"/>
            <w:noProof/>
            <w:lang w:eastAsia="de-DE"/>
          </w:rPr>
          <w:t>Requirements for a Backup Navigation System</w:t>
        </w:r>
        <w:r>
          <w:rPr>
            <w:noProof/>
            <w:webHidden/>
          </w:rPr>
          <w:tab/>
        </w:r>
        <w:r>
          <w:rPr>
            <w:noProof/>
            <w:webHidden/>
          </w:rPr>
          <w:fldChar w:fldCharType="begin"/>
        </w:r>
        <w:r>
          <w:rPr>
            <w:noProof/>
            <w:webHidden/>
          </w:rPr>
          <w:instrText xml:space="preserve"> PAGEREF _Toc445900930 \h </w:instrText>
        </w:r>
      </w:ins>
      <w:r>
        <w:rPr>
          <w:noProof/>
          <w:webHidden/>
        </w:rPr>
      </w:r>
      <w:r>
        <w:rPr>
          <w:noProof/>
          <w:webHidden/>
        </w:rPr>
        <w:fldChar w:fldCharType="separate"/>
      </w:r>
      <w:ins w:id="47" w:author="Peter Douglas" w:date="2016-03-16T14:13:00Z">
        <w:r>
          <w:rPr>
            <w:noProof/>
            <w:webHidden/>
          </w:rPr>
          <w:t>6</w:t>
        </w:r>
        <w:r>
          <w:rPr>
            <w:noProof/>
            <w:webHidden/>
          </w:rPr>
          <w:fldChar w:fldCharType="end"/>
        </w:r>
        <w:r w:rsidRPr="00E74C68">
          <w:rPr>
            <w:rStyle w:val="Hyperlink"/>
            <w:noProof/>
          </w:rPr>
          <w:fldChar w:fldCharType="end"/>
        </w:r>
      </w:ins>
    </w:p>
    <w:p w14:paraId="34CD9257" w14:textId="77777777" w:rsidR="005B3609" w:rsidRDefault="005B3609" w:rsidP="007170D6">
      <w:pPr>
        <w:pStyle w:val="TOC2"/>
        <w:rPr>
          <w:ins w:id="48" w:author="Peter Douglas" w:date="2016-03-16T14:13:00Z"/>
          <w:rFonts w:asciiTheme="minorHAnsi" w:eastAsiaTheme="minorEastAsia" w:hAnsiTheme="minorHAnsi" w:cstheme="minorBidi"/>
          <w:noProof/>
          <w:sz w:val="22"/>
          <w:szCs w:val="22"/>
          <w:lang w:eastAsia="en-GB"/>
        </w:rPr>
      </w:pPr>
      <w:ins w:id="49"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"_Toc445900931"</w:instrText>
        </w:r>
        <w:r w:rsidRPr="00E74C68">
          <w:rPr>
            <w:rStyle w:val="Hyperlink"/>
            <w:noProof/>
          </w:rPr>
          <w:instrText xml:space="preserve"> </w:instrText>
        </w:r>
        <w:r w:rsidRPr="00E74C68">
          <w:rPr>
            <w:rStyle w:val="Hyperlink"/>
            <w:noProof/>
          </w:rPr>
          <w:fldChar w:fldCharType="separate"/>
        </w:r>
        <w:r w:rsidRPr="00E74C68">
          <w:rPr>
            <w:rStyle w:val="Hyperlink"/>
            <w:noProof/>
          </w:rPr>
          <w:t>1.2</w:t>
        </w:r>
        <w:r>
          <w:rPr>
            <w:rFonts w:asciiTheme="minorHAnsi" w:eastAsiaTheme="minorEastAsia" w:hAnsiTheme="minorHAnsi" w:cstheme="minorBidi"/>
            <w:noProof/>
            <w:sz w:val="22"/>
            <w:szCs w:val="22"/>
            <w:lang w:eastAsia="en-GB"/>
          </w:rPr>
          <w:tab/>
        </w:r>
        <w:r w:rsidRPr="00E74C68">
          <w:rPr>
            <w:rStyle w:val="Hyperlink"/>
            <w:noProof/>
          </w:rPr>
          <w:t>An Overview of eLoran</w:t>
        </w:r>
        <w:r>
          <w:rPr>
            <w:noProof/>
            <w:webHidden/>
          </w:rPr>
          <w:tab/>
        </w:r>
        <w:r>
          <w:rPr>
            <w:noProof/>
            <w:webHidden/>
          </w:rPr>
          <w:fldChar w:fldCharType="begin"/>
        </w:r>
        <w:r>
          <w:rPr>
            <w:noProof/>
            <w:webHidden/>
          </w:rPr>
          <w:instrText xml:space="preserve"> PAGEREF _Toc445900931 \h </w:instrText>
        </w:r>
      </w:ins>
      <w:r>
        <w:rPr>
          <w:noProof/>
          <w:webHidden/>
        </w:rPr>
      </w:r>
      <w:r>
        <w:rPr>
          <w:noProof/>
          <w:webHidden/>
        </w:rPr>
        <w:fldChar w:fldCharType="separate"/>
      </w:r>
      <w:ins w:id="50" w:author="Peter Douglas" w:date="2016-03-16T14:13:00Z">
        <w:r>
          <w:rPr>
            <w:noProof/>
            <w:webHidden/>
          </w:rPr>
          <w:t>7</w:t>
        </w:r>
        <w:r>
          <w:rPr>
            <w:noProof/>
            <w:webHidden/>
          </w:rPr>
          <w:fldChar w:fldCharType="end"/>
        </w:r>
        <w:r w:rsidRPr="00E74C68">
          <w:rPr>
            <w:rStyle w:val="Hyperlink"/>
            <w:noProof/>
          </w:rPr>
          <w:fldChar w:fldCharType="end"/>
        </w:r>
      </w:ins>
    </w:p>
    <w:p w14:paraId="4D73D82A" w14:textId="77777777" w:rsidR="005B3609" w:rsidRDefault="005B3609" w:rsidP="007170D6">
      <w:pPr>
        <w:pStyle w:val="TOC2"/>
        <w:rPr>
          <w:ins w:id="51" w:author="Peter Douglas" w:date="2016-03-16T14:13:00Z"/>
          <w:rFonts w:asciiTheme="minorHAnsi" w:eastAsiaTheme="minorEastAsia" w:hAnsiTheme="minorHAnsi" w:cstheme="minorBidi"/>
          <w:noProof/>
          <w:sz w:val="22"/>
          <w:szCs w:val="22"/>
          <w:lang w:eastAsia="en-GB"/>
        </w:rPr>
      </w:pPr>
      <w:ins w:id="52"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"_Toc445900932"</w:instrText>
        </w:r>
        <w:r w:rsidRPr="00E74C68">
          <w:rPr>
            <w:rStyle w:val="Hyperlink"/>
            <w:noProof/>
          </w:rPr>
          <w:instrText xml:space="preserve"> </w:instrText>
        </w:r>
        <w:r w:rsidRPr="00E74C68">
          <w:rPr>
            <w:rStyle w:val="Hyperlink"/>
            <w:noProof/>
          </w:rPr>
          <w:fldChar w:fldCharType="separate"/>
        </w:r>
        <w:r w:rsidRPr="00E74C68">
          <w:rPr>
            <w:rStyle w:val="Hyperlink"/>
            <w:noProof/>
          </w:rPr>
          <w:t>1.3</w:t>
        </w:r>
        <w:r>
          <w:rPr>
            <w:rFonts w:asciiTheme="minorHAnsi" w:eastAsiaTheme="minorEastAsia" w:hAnsiTheme="minorHAnsi" w:cstheme="minorBidi"/>
            <w:noProof/>
            <w:sz w:val="22"/>
            <w:szCs w:val="22"/>
            <w:lang w:eastAsia="en-GB"/>
          </w:rPr>
          <w:tab/>
        </w:r>
        <w:r w:rsidRPr="00E74C68">
          <w:rPr>
            <w:rStyle w:val="Hyperlink"/>
            <w:noProof/>
          </w:rPr>
          <w:t>eLoran Signal Structure</w:t>
        </w:r>
        <w:r>
          <w:rPr>
            <w:noProof/>
            <w:webHidden/>
          </w:rPr>
          <w:tab/>
        </w:r>
        <w:r>
          <w:rPr>
            <w:noProof/>
            <w:webHidden/>
          </w:rPr>
          <w:fldChar w:fldCharType="begin"/>
        </w:r>
        <w:r>
          <w:rPr>
            <w:noProof/>
            <w:webHidden/>
          </w:rPr>
          <w:instrText xml:space="preserve"> PAGEREF _Toc445900932 \h </w:instrText>
        </w:r>
      </w:ins>
      <w:r>
        <w:rPr>
          <w:noProof/>
          <w:webHidden/>
        </w:rPr>
      </w:r>
      <w:r>
        <w:rPr>
          <w:noProof/>
          <w:webHidden/>
        </w:rPr>
        <w:fldChar w:fldCharType="separate"/>
      </w:r>
      <w:ins w:id="53" w:author="Peter Douglas" w:date="2016-03-16T14:13:00Z">
        <w:r>
          <w:rPr>
            <w:noProof/>
            <w:webHidden/>
          </w:rPr>
          <w:t>9</w:t>
        </w:r>
        <w:r>
          <w:rPr>
            <w:noProof/>
            <w:webHidden/>
          </w:rPr>
          <w:fldChar w:fldCharType="end"/>
        </w:r>
        <w:r w:rsidRPr="00E74C68">
          <w:rPr>
            <w:rStyle w:val="Hyperlink"/>
            <w:noProof/>
          </w:rPr>
          <w:fldChar w:fldCharType="end"/>
        </w:r>
      </w:ins>
    </w:p>
    <w:p w14:paraId="7038A4D0" w14:textId="77777777" w:rsidR="005B3609" w:rsidRDefault="005B3609" w:rsidP="007170D6">
      <w:pPr>
        <w:pStyle w:val="TOC2"/>
        <w:rPr>
          <w:ins w:id="54" w:author="Peter Douglas" w:date="2016-03-16T14:13:00Z"/>
          <w:rFonts w:asciiTheme="minorHAnsi" w:eastAsiaTheme="minorEastAsia" w:hAnsiTheme="minorHAnsi" w:cstheme="minorBidi"/>
          <w:noProof/>
          <w:sz w:val="22"/>
          <w:szCs w:val="22"/>
          <w:lang w:eastAsia="en-GB"/>
        </w:rPr>
      </w:pPr>
      <w:ins w:id="55"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"_Toc445900936"</w:instrText>
        </w:r>
        <w:r w:rsidRPr="00E74C68">
          <w:rPr>
            <w:rStyle w:val="Hyperlink"/>
            <w:noProof/>
          </w:rPr>
          <w:instrText xml:space="preserve"> </w:instrText>
        </w:r>
        <w:r w:rsidRPr="00E74C68">
          <w:rPr>
            <w:rStyle w:val="Hyperlink"/>
            <w:noProof/>
          </w:rPr>
          <w:fldChar w:fldCharType="separate"/>
        </w:r>
        <w:r w:rsidRPr="00E74C68">
          <w:rPr>
            <w:rStyle w:val="Hyperlink"/>
            <w:noProof/>
          </w:rPr>
          <w:t>1.4</w:t>
        </w:r>
        <w:r>
          <w:rPr>
            <w:rFonts w:asciiTheme="minorHAnsi" w:eastAsiaTheme="minorEastAsia" w:hAnsiTheme="minorHAnsi" w:cstheme="minorBidi"/>
            <w:noProof/>
            <w:sz w:val="22"/>
            <w:szCs w:val="22"/>
            <w:lang w:eastAsia="en-GB"/>
          </w:rPr>
          <w:tab/>
        </w:r>
        <w:r w:rsidRPr="00E74C68">
          <w:rPr>
            <w:rStyle w:val="Hyperlink"/>
            <w:noProof/>
          </w:rPr>
          <w:t>Required Reading</w:t>
        </w:r>
        <w:r>
          <w:rPr>
            <w:noProof/>
            <w:webHidden/>
          </w:rPr>
          <w:tab/>
        </w:r>
        <w:r>
          <w:rPr>
            <w:noProof/>
            <w:webHidden/>
          </w:rPr>
          <w:fldChar w:fldCharType="begin"/>
        </w:r>
        <w:r>
          <w:rPr>
            <w:noProof/>
            <w:webHidden/>
          </w:rPr>
          <w:instrText xml:space="preserve"> PAGEREF _Toc445900936 \h </w:instrText>
        </w:r>
      </w:ins>
      <w:r>
        <w:rPr>
          <w:noProof/>
          <w:webHidden/>
        </w:rPr>
      </w:r>
      <w:r>
        <w:rPr>
          <w:noProof/>
          <w:webHidden/>
        </w:rPr>
        <w:fldChar w:fldCharType="separate"/>
      </w:r>
      <w:ins w:id="56" w:author="Peter Douglas" w:date="2016-03-16T14:13:00Z">
        <w:r>
          <w:rPr>
            <w:noProof/>
            <w:webHidden/>
          </w:rPr>
          <w:t>12</w:t>
        </w:r>
        <w:r>
          <w:rPr>
            <w:noProof/>
            <w:webHidden/>
          </w:rPr>
          <w:fldChar w:fldCharType="end"/>
        </w:r>
        <w:r w:rsidRPr="00E74C68">
          <w:rPr>
            <w:rStyle w:val="Hyperlink"/>
            <w:noProof/>
          </w:rPr>
          <w:fldChar w:fldCharType="end"/>
        </w:r>
      </w:ins>
    </w:p>
    <w:p w14:paraId="4817AC6F" w14:textId="77777777" w:rsidR="005B3609" w:rsidRDefault="005B3609" w:rsidP="007170D6">
      <w:pPr>
        <w:pStyle w:val="TOC2"/>
        <w:rPr>
          <w:ins w:id="57" w:author="Peter Douglas" w:date="2016-03-16T14:13:00Z"/>
          <w:rFonts w:asciiTheme="minorHAnsi" w:eastAsiaTheme="minorEastAsia" w:hAnsiTheme="minorHAnsi" w:cstheme="minorBidi"/>
          <w:noProof/>
          <w:sz w:val="22"/>
          <w:szCs w:val="22"/>
          <w:lang w:eastAsia="en-GB"/>
        </w:rPr>
      </w:pPr>
      <w:ins w:id="58"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"_Toc445900950"</w:instrText>
        </w:r>
        <w:r w:rsidRPr="00E74C68">
          <w:rPr>
            <w:rStyle w:val="Hyperlink"/>
            <w:noProof/>
          </w:rPr>
          <w:instrText xml:space="preserve"> </w:instrText>
        </w:r>
        <w:r w:rsidRPr="00E74C68">
          <w:rPr>
            <w:rStyle w:val="Hyperlink"/>
            <w:noProof/>
          </w:rPr>
          <w:fldChar w:fldCharType="separate"/>
        </w:r>
        <w:r w:rsidRPr="00E74C68">
          <w:rPr>
            <w:rStyle w:val="Hyperlink"/>
            <w:noProof/>
          </w:rPr>
          <w:t>1.5</w:t>
        </w:r>
        <w:r>
          <w:rPr>
            <w:rFonts w:asciiTheme="minorHAnsi" w:eastAsiaTheme="minorEastAsia" w:hAnsiTheme="minorHAnsi" w:cstheme="minorBidi"/>
            <w:noProof/>
            <w:sz w:val="22"/>
            <w:szCs w:val="22"/>
            <w:lang w:eastAsia="en-GB"/>
          </w:rPr>
          <w:tab/>
        </w:r>
        <w:r w:rsidRPr="00E74C68">
          <w:rPr>
            <w:rStyle w:val="Hyperlink"/>
            <w:noProof/>
          </w:rPr>
          <w:t>The Development of eLoran</w:t>
        </w:r>
        <w:r>
          <w:rPr>
            <w:noProof/>
            <w:webHidden/>
          </w:rPr>
          <w:tab/>
        </w:r>
        <w:r>
          <w:rPr>
            <w:noProof/>
            <w:webHidden/>
          </w:rPr>
          <w:fldChar w:fldCharType="begin"/>
        </w:r>
        <w:r>
          <w:rPr>
            <w:noProof/>
            <w:webHidden/>
          </w:rPr>
          <w:instrText xml:space="preserve"> PAGEREF _Toc445900950 \h </w:instrText>
        </w:r>
      </w:ins>
      <w:r>
        <w:rPr>
          <w:noProof/>
          <w:webHidden/>
        </w:rPr>
      </w:r>
      <w:r>
        <w:rPr>
          <w:noProof/>
          <w:webHidden/>
        </w:rPr>
        <w:fldChar w:fldCharType="separate"/>
      </w:r>
      <w:ins w:id="59" w:author="Peter Douglas" w:date="2016-03-16T14:13:00Z">
        <w:r>
          <w:rPr>
            <w:noProof/>
            <w:webHidden/>
          </w:rPr>
          <w:t>13</w:t>
        </w:r>
        <w:r>
          <w:rPr>
            <w:noProof/>
            <w:webHidden/>
          </w:rPr>
          <w:fldChar w:fldCharType="end"/>
        </w:r>
        <w:r w:rsidRPr="00E74C68">
          <w:rPr>
            <w:rStyle w:val="Hyperlink"/>
            <w:noProof/>
          </w:rPr>
          <w:fldChar w:fldCharType="end"/>
        </w:r>
      </w:ins>
    </w:p>
    <w:p w14:paraId="4F3EF551" w14:textId="77777777" w:rsidR="005B3609" w:rsidRDefault="005B3609">
      <w:pPr>
        <w:pStyle w:val="TOC3"/>
        <w:tabs>
          <w:tab w:val="left" w:pos="1200"/>
          <w:tab w:val="right" w:leader="dot" w:pos="9017"/>
        </w:tabs>
        <w:rPr>
          <w:ins w:id="60" w:author="Peter Douglas" w:date="2016-03-16T14:13:00Z"/>
          <w:rFonts w:asciiTheme="minorHAnsi" w:eastAsiaTheme="minorEastAsia" w:hAnsiTheme="minorHAnsi" w:cstheme="minorBidi"/>
          <w:i w:val="0"/>
          <w:iCs w:val="0"/>
          <w:noProof/>
          <w:sz w:val="22"/>
          <w:szCs w:val="22"/>
          <w:lang w:eastAsia="en-GB"/>
        </w:rPr>
      </w:pPr>
      <w:ins w:id="61"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"_Toc445900951"</w:instrText>
        </w:r>
        <w:r w:rsidRPr="00E74C68">
          <w:rPr>
            <w:rStyle w:val="Hyperlink"/>
            <w:noProof/>
          </w:rPr>
          <w:instrText xml:space="preserve"> </w:instrText>
        </w:r>
        <w:r w:rsidRPr="00E74C68">
          <w:rPr>
            <w:rStyle w:val="Hyperlink"/>
            <w:noProof/>
          </w:rPr>
          <w:fldChar w:fldCharType="separate"/>
        </w:r>
        <w:r w:rsidRPr="00E74C68">
          <w:rPr>
            <w:rStyle w:val="Hyperlink"/>
            <w:noProof/>
          </w:rPr>
          <w:t>1.5.1</w:t>
        </w:r>
        <w:r>
          <w:rPr>
            <w:rFonts w:asciiTheme="minorHAnsi" w:eastAsiaTheme="minorEastAsia" w:hAnsiTheme="minorHAnsi" w:cstheme="minorBidi"/>
            <w:i w:val="0"/>
            <w:iCs w:val="0"/>
            <w:noProof/>
            <w:sz w:val="22"/>
            <w:szCs w:val="22"/>
            <w:lang w:eastAsia="en-GB"/>
          </w:rPr>
          <w:tab/>
        </w:r>
        <w:r w:rsidRPr="00E74C68">
          <w:rPr>
            <w:rStyle w:val="Hyperlink"/>
            <w:noProof/>
          </w:rPr>
          <w:t>Positioning Mode and eLoran Receivers</w:t>
        </w:r>
        <w:r>
          <w:rPr>
            <w:noProof/>
            <w:webHidden/>
          </w:rPr>
          <w:tab/>
        </w:r>
        <w:r>
          <w:rPr>
            <w:noProof/>
            <w:webHidden/>
          </w:rPr>
          <w:fldChar w:fldCharType="begin"/>
        </w:r>
        <w:r>
          <w:rPr>
            <w:noProof/>
            <w:webHidden/>
          </w:rPr>
          <w:instrText xml:space="preserve"> PAGEREF _Toc445900951 \h </w:instrText>
        </w:r>
      </w:ins>
      <w:r>
        <w:rPr>
          <w:noProof/>
          <w:webHidden/>
        </w:rPr>
      </w:r>
      <w:r>
        <w:rPr>
          <w:noProof/>
          <w:webHidden/>
        </w:rPr>
        <w:fldChar w:fldCharType="separate"/>
      </w:r>
      <w:ins w:id="62" w:author="Peter Douglas" w:date="2016-03-16T14:13:00Z">
        <w:r>
          <w:rPr>
            <w:noProof/>
            <w:webHidden/>
          </w:rPr>
          <w:t>13</w:t>
        </w:r>
        <w:r>
          <w:rPr>
            <w:noProof/>
            <w:webHidden/>
          </w:rPr>
          <w:fldChar w:fldCharType="end"/>
        </w:r>
        <w:r w:rsidRPr="00E74C68">
          <w:rPr>
            <w:rStyle w:val="Hyperlink"/>
            <w:noProof/>
          </w:rPr>
          <w:fldChar w:fldCharType="end"/>
        </w:r>
      </w:ins>
    </w:p>
    <w:p w14:paraId="3D55F9D8" w14:textId="77777777" w:rsidR="005B3609" w:rsidRDefault="005B3609">
      <w:pPr>
        <w:pStyle w:val="TOC3"/>
        <w:tabs>
          <w:tab w:val="left" w:pos="1200"/>
          <w:tab w:val="right" w:leader="dot" w:pos="9017"/>
        </w:tabs>
        <w:rPr>
          <w:ins w:id="63" w:author="Peter Douglas" w:date="2016-03-16T14:13:00Z"/>
          <w:rFonts w:asciiTheme="minorHAnsi" w:eastAsiaTheme="minorEastAsia" w:hAnsiTheme="minorHAnsi" w:cstheme="minorBidi"/>
          <w:i w:val="0"/>
          <w:iCs w:val="0"/>
          <w:noProof/>
          <w:sz w:val="22"/>
          <w:szCs w:val="22"/>
          <w:lang w:eastAsia="en-GB"/>
        </w:rPr>
      </w:pPr>
      <w:ins w:id="64"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"_Toc445900952"</w:instrText>
        </w:r>
        <w:r w:rsidRPr="00E74C68">
          <w:rPr>
            <w:rStyle w:val="Hyperlink"/>
            <w:noProof/>
          </w:rPr>
          <w:instrText xml:space="preserve"> </w:instrText>
        </w:r>
        <w:r w:rsidRPr="00E74C68">
          <w:rPr>
            <w:rStyle w:val="Hyperlink"/>
            <w:noProof/>
          </w:rPr>
          <w:fldChar w:fldCharType="separate"/>
        </w:r>
        <w:r w:rsidRPr="00E74C68">
          <w:rPr>
            <w:rStyle w:val="Hyperlink"/>
            <w:noProof/>
          </w:rPr>
          <w:t>1.5.2</w:t>
        </w:r>
        <w:r>
          <w:rPr>
            <w:rFonts w:asciiTheme="minorHAnsi" w:eastAsiaTheme="minorEastAsia" w:hAnsiTheme="minorHAnsi" w:cstheme="minorBidi"/>
            <w:i w:val="0"/>
            <w:iCs w:val="0"/>
            <w:noProof/>
            <w:sz w:val="22"/>
            <w:szCs w:val="22"/>
            <w:lang w:eastAsia="en-GB"/>
          </w:rPr>
          <w:tab/>
        </w:r>
        <w:r w:rsidRPr="00E74C68">
          <w:rPr>
            <w:rStyle w:val="Hyperlink"/>
            <w:noProof/>
          </w:rPr>
          <w:t>The Loran Data Channel</w:t>
        </w:r>
        <w:r>
          <w:rPr>
            <w:noProof/>
            <w:webHidden/>
          </w:rPr>
          <w:tab/>
        </w:r>
        <w:r>
          <w:rPr>
            <w:noProof/>
            <w:webHidden/>
          </w:rPr>
          <w:fldChar w:fldCharType="begin"/>
        </w:r>
        <w:r>
          <w:rPr>
            <w:noProof/>
            <w:webHidden/>
          </w:rPr>
          <w:instrText xml:space="preserve"> PAGEREF _Toc445900952 \h </w:instrText>
        </w:r>
      </w:ins>
      <w:r>
        <w:rPr>
          <w:noProof/>
          <w:webHidden/>
        </w:rPr>
      </w:r>
      <w:r>
        <w:rPr>
          <w:noProof/>
          <w:webHidden/>
        </w:rPr>
        <w:fldChar w:fldCharType="separate"/>
      </w:r>
      <w:ins w:id="65" w:author="Peter Douglas" w:date="2016-03-16T14:13:00Z">
        <w:r>
          <w:rPr>
            <w:noProof/>
            <w:webHidden/>
          </w:rPr>
          <w:t>14</w:t>
        </w:r>
        <w:r>
          <w:rPr>
            <w:noProof/>
            <w:webHidden/>
          </w:rPr>
          <w:fldChar w:fldCharType="end"/>
        </w:r>
        <w:r w:rsidRPr="00E74C68">
          <w:rPr>
            <w:rStyle w:val="Hyperlink"/>
            <w:noProof/>
          </w:rPr>
          <w:fldChar w:fldCharType="end"/>
        </w:r>
      </w:ins>
    </w:p>
    <w:p w14:paraId="265EB002" w14:textId="77777777" w:rsidR="005B3609" w:rsidRDefault="005B3609">
      <w:pPr>
        <w:pStyle w:val="TOC3"/>
        <w:tabs>
          <w:tab w:val="left" w:pos="1200"/>
          <w:tab w:val="right" w:leader="dot" w:pos="9017"/>
        </w:tabs>
        <w:rPr>
          <w:ins w:id="66" w:author="Peter Douglas" w:date="2016-03-16T14:13:00Z"/>
          <w:rFonts w:asciiTheme="minorHAnsi" w:eastAsiaTheme="minorEastAsia" w:hAnsiTheme="minorHAnsi" w:cstheme="minorBidi"/>
          <w:i w:val="0"/>
          <w:iCs w:val="0"/>
          <w:noProof/>
          <w:sz w:val="22"/>
          <w:szCs w:val="22"/>
          <w:lang w:eastAsia="en-GB"/>
        </w:rPr>
      </w:pPr>
      <w:ins w:id="67"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"_Toc445900954"</w:instrText>
        </w:r>
        <w:r w:rsidRPr="00E74C68">
          <w:rPr>
            <w:rStyle w:val="Hyperlink"/>
            <w:noProof/>
          </w:rPr>
          <w:instrText xml:space="preserve"> </w:instrText>
        </w:r>
        <w:r w:rsidRPr="00E74C68">
          <w:rPr>
            <w:rStyle w:val="Hyperlink"/>
            <w:noProof/>
          </w:rPr>
          <w:fldChar w:fldCharType="separate"/>
        </w:r>
        <w:r w:rsidRPr="00E74C68">
          <w:rPr>
            <w:rStyle w:val="Hyperlink"/>
            <w:noProof/>
          </w:rPr>
          <w:t>1.5.3</w:t>
        </w:r>
        <w:r>
          <w:rPr>
            <w:rFonts w:asciiTheme="minorHAnsi" w:eastAsiaTheme="minorEastAsia" w:hAnsiTheme="minorHAnsi" w:cstheme="minorBidi"/>
            <w:i w:val="0"/>
            <w:iCs w:val="0"/>
            <w:noProof/>
            <w:sz w:val="22"/>
            <w:szCs w:val="22"/>
            <w:lang w:eastAsia="en-GB"/>
          </w:rPr>
          <w:tab/>
        </w:r>
        <w:r w:rsidRPr="00E74C68">
          <w:rPr>
            <w:rStyle w:val="Hyperlink"/>
            <w:noProof/>
          </w:rPr>
          <w:t>Additional Secondary Factors (ASF)</w:t>
        </w:r>
        <w:r>
          <w:rPr>
            <w:noProof/>
            <w:webHidden/>
          </w:rPr>
          <w:tab/>
        </w:r>
        <w:r>
          <w:rPr>
            <w:noProof/>
            <w:webHidden/>
          </w:rPr>
          <w:fldChar w:fldCharType="begin"/>
        </w:r>
        <w:r>
          <w:rPr>
            <w:noProof/>
            <w:webHidden/>
          </w:rPr>
          <w:instrText xml:space="preserve"> PAGEREF _Toc445900954 \h </w:instrText>
        </w:r>
      </w:ins>
      <w:r>
        <w:rPr>
          <w:noProof/>
          <w:webHidden/>
        </w:rPr>
      </w:r>
      <w:r>
        <w:rPr>
          <w:noProof/>
          <w:webHidden/>
        </w:rPr>
        <w:fldChar w:fldCharType="separate"/>
      </w:r>
      <w:ins w:id="68" w:author="Peter Douglas" w:date="2016-03-16T14:13:00Z">
        <w:r>
          <w:rPr>
            <w:noProof/>
            <w:webHidden/>
          </w:rPr>
          <w:t>15</w:t>
        </w:r>
        <w:r>
          <w:rPr>
            <w:noProof/>
            <w:webHidden/>
          </w:rPr>
          <w:fldChar w:fldCharType="end"/>
        </w:r>
        <w:r w:rsidRPr="00E74C68">
          <w:rPr>
            <w:rStyle w:val="Hyperlink"/>
            <w:noProof/>
          </w:rPr>
          <w:fldChar w:fldCharType="end"/>
        </w:r>
      </w:ins>
    </w:p>
    <w:p w14:paraId="1992FCB8" w14:textId="77777777" w:rsidR="005B3609" w:rsidRDefault="005B3609">
      <w:pPr>
        <w:pStyle w:val="TOC3"/>
        <w:tabs>
          <w:tab w:val="left" w:pos="1200"/>
          <w:tab w:val="right" w:leader="dot" w:pos="9017"/>
        </w:tabs>
        <w:rPr>
          <w:ins w:id="69" w:author="Peter Douglas" w:date="2016-03-16T14:13:00Z"/>
          <w:rFonts w:asciiTheme="minorHAnsi" w:eastAsiaTheme="minorEastAsia" w:hAnsiTheme="minorHAnsi" w:cstheme="minorBidi"/>
          <w:i w:val="0"/>
          <w:iCs w:val="0"/>
          <w:noProof/>
          <w:sz w:val="22"/>
          <w:szCs w:val="22"/>
          <w:lang w:eastAsia="en-GB"/>
        </w:rPr>
      </w:pPr>
      <w:ins w:id="70"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"_Toc445900956"</w:instrText>
        </w:r>
        <w:r w:rsidRPr="00E74C68">
          <w:rPr>
            <w:rStyle w:val="Hyperlink"/>
            <w:noProof/>
          </w:rPr>
          <w:instrText xml:space="preserve"> </w:instrText>
        </w:r>
        <w:r w:rsidRPr="00E74C68">
          <w:rPr>
            <w:rStyle w:val="Hyperlink"/>
            <w:noProof/>
          </w:rPr>
          <w:fldChar w:fldCharType="separate"/>
        </w:r>
        <w:r w:rsidRPr="00E74C68">
          <w:rPr>
            <w:rStyle w:val="Hyperlink"/>
            <w:noProof/>
          </w:rPr>
          <w:t>1.5.4</w:t>
        </w:r>
        <w:r>
          <w:rPr>
            <w:rFonts w:asciiTheme="minorHAnsi" w:eastAsiaTheme="minorEastAsia" w:hAnsiTheme="minorHAnsi" w:cstheme="minorBidi"/>
            <w:i w:val="0"/>
            <w:iCs w:val="0"/>
            <w:noProof/>
            <w:sz w:val="22"/>
            <w:szCs w:val="22"/>
            <w:lang w:eastAsia="en-GB"/>
          </w:rPr>
          <w:tab/>
        </w:r>
        <w:r w:rsidRPr="00E74C68">
          <w:rPr>
            <w:rStyle w:val="Hyperlink"/>
            <w:noProof/>
          </w:rPr>
          <w:t>Differential-Loran</w:t>
        </w:r>
        <w:r>
          <w:rPr>
            <w:noProof/>
            <w:webHidden/>
          </w:rPr>
          <w:tab/>
        </w:r>
        <w:r>
          <w:rPr>
            <w:noProof/>
            <w:webHidden/>
          </w:rPr>
          <w:fldChar w:fldCharType="begin"/>
        </w:r>
        <w:r>
          <w:rPr>
            <w:noProof/>
            <w:webHidden/>
          </w:rPr>
          <w:instrText xml:space="preserve"> PAGEREF _Toc445900956 \h </w:instrText>
        </w:r>
      </w:ins>
      <w:r>
        <w:rPr>
          <w:noProof/>
          <w:webHidden/>
        </w:rPr>
      </w:r>
      <w:r>
        <w:rPr>
          <w:noProof/>
          <w:webHidden/>
        </w:rPr>
        <w:fldChar w:fldCharType="separate"/>
      </w:r>
      <w:ins w:id="71" w:author="Peter Douglas" w:date="2016-03-16T14:13:00Z">
        <w:r>
          <w:rPr>
            <w:noProof/>
            <w:webHidden/>
          </w:rPr>
          <w:t>18</w:t>
        </w:r>
        <w:r>
          <w:rPr>
            <w:noProof/>
            <w:webHidden/>
          </w:rPr>
          <w:fldChar w:fldCharType="end"/>
        </w:r>
        <w:r w:rsidRPr="00E74C68">
          <w:rPr>
            <w:rStyle w:val="Hyperlink"/>
            <w:noProof/>
          </w:rPr>
          <w:fldChar w:fldCharType="end"/>
        </w:r>
      </w:ins>
    </w:p>
    <w:p w14:paraId="36F5D6F7" w14:textId="77777777" w:rsidR="005B3609" w:rsidRDefault="005B3609">
      <w:pPr>
        <w:pStyle w:val="TOC3"/>
        <w:tabs>
          <w:tab w:val="left" w:pos="1200"/>
          <w:tab w:val="right" w:leader="dot" w:pos="9017"/>
        </w:tabs>
        <w:rPr>
          <w:ins w:id="72" w:author="Peter Douglas" w:date="2016-03-16T14:13:00Z"/>
          <w:rFonts w:asciiTheme="minorHAnsi" w:eastAsiaTheme="minorEastAsia" w:hAnsiTheme="minorHAnsi" w:cstheme="minorBidi"/>
          <w:i w:val="0"/>
          <w:iCs w:val="0"/>
          <w:noProof/>
          <w:sz w:val="22"/>
          <w:szCs w:val="22"/>
          <w:lang w:eastAsia="en-GB"/>
        </w:rPr>
      </w:pPr>
      <w:ins w:id="73"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"_Toc445900957"</w:instrText>
        </w:r>
        <w:r w:rsidRPr="00E74C68">
          <w:rPr>
            <w:rStyle w:val="Hyperlink"/>
            <w:noProof/>
          </w:rPr>
          <w:instrText xml:space="preserve"> </w:instrText>
        </w:r>
        <w:r w:rsidRPr="00E74C68">
          <w:rPr>
            <w:rStyle w:val="Hyperlink"/>
            <w:noProof/>
          </w:rPr>
          <w:fldChar w:fldCharType="separate"/>
        </w:r>
        <w:r w:rsidRPr="00E74C68">
          <w:rPr>
            <w:rStyle w:val="Hyperlink"/>
            <w:noProof/>
          </w:rPr>
          <w:t>1.5.5</w:t>
        </w:r>
        <w:r>
          <w:rPr>
            <w:rFonts w:asciiTheme="minorHAnsi" w:eastAsiaTheme="minorEastAsia" w:hAnsiTheme="minorHAnsi" w:cstheme="minorBidi"/>
            <w:i w:val="0"/>
            <w:iCs w:val="0"/>
            <w:noProof/>
            <w:sz w:val="22"/>
            <w:szCs w:val="22"/>
            <w:lang w:eastAsia="en-GB"/>
          </w:rPr>
          <w:tab/>
        </w:r>
        <w:r w:rsidRPr="00E74C68">
          <w:rPr>
            <w:rStyle w:val="Hyperlink"/>
            <w:noProof/>
          </w:rPr>
          <w:t>Time and Frequency Equipment</w:t>
        </w:r>
        <w:r>
          <w:rPr>
            <w:noProof/>
            <w:webHidden/>
          </w:rPr>
          <w:tab/>
        </w:r>
        <w:r>
          <w:rPr>
            <w:noProof/>
            <w:webHidden/>
          </w:rPr>
          <w:fldChar w:fldCharType="begin"/>
        </w:r>
        <w:r>
          <w:rPr>
            <w:noProof/>
            <w:webHidden/>
          </w:rPr>
          <w:instrText xml:space="preserve"> PAGEREF _Toc445900957 \h </w:instrText>
        </w:r>
      </w:ins>
      <w:r>
        <w:rPr>
          <w:noProof/>
          <w:webHidden/>
        </w:rPr>
      </w:r>
      <w:r>
        <w:rPr>
          <w:noProof/>
          <w:webHidden/>
        </w:rPr>
        <w:fldChar w:fldCharType="separate"/>
      </w:r>
      <w:ins w:id="74" w:author="Peter Douglas" w:date="2016-03-16T14:13:00Z">
        <w:r>
          <w:rPr>
            <w:noProof/>
            <w:webHidden/>
          </w:rPr>
          <w:t>18</w:t>
        </w:r>
        <w:r>
          <w:rPr>
            <w:noProof/>
            <w:webHidden/>
          </w:rPr>
          <w:fldChar w:fldCharType="end"/>
        </w:r>
        <w:r w:rsidRPr="00E74C68">
          <w:rPr>
            <w:rStyle w:val="Hyperlink"/>
            <w:noProof/>
          </w:rPr>
          <w:fldChar w:fldCharType="end"/>
        </w:r>
      </w:ins>
    </w:p>
    <w:p w14:paraId="10449D72" w14:textId="77777777" w:rsidR="005B3609" w:rsidRDefault="005B3609">
      <w:pPr>
        <w:pStyle w:val="TOC3"/>
        <w:tabs>
          <w:tab w:val="left" w:pos="1200"/>
          <w:tab w:val="right" w:leader="dot" w:pos="9017"/>
        </w:tabs>
        <w:rPr>
          <w:ins w:id="75" w:author="Peter Douglas" w:date="2016-03-16T14:13:00Z"/>
          <w:rFonts w:asciiTheme="minorHAnsi" w:eastAsiaTheme="minorEastAsia" w:hAnsiTheme="minorHAnsi" w:cstheme="minorBidi"/>
          <w:i w:val="0"/>
          <w:iCs w:val="0"/>
          <w:noProof/>
          <w:sz w:val="22"/>
          <w:szCs w:val="22"/>
          <w:lang w:eastAsia="en-GB"/>
        </w:rPr>
      </w:pPr>
      <w:ins w:id="76"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"_Toc445900958"</w:instrText>
        </w:r>
        <w:r w:rsidRPr="00E74C68">
          <w:rPr>
            <w:rStyle w:val="Hyperlink"/>
            <w:noProof/>
          </w:rPr>
          <w:instrText xml:space="preserve"> </w:instrText>
        </w:r>
        <w:r w:rsidRPr="00E74C68">
          <w:rPr>
            <w:rStyle w:val="Hyperlink"/>
            <w:noProof/>
          </w:rPr>
          <w:fldChar w:fldCharType="separate"/>
        </w:r>
        <w:r w:rsidRPr="00E74C68">
          <w:rPr>
            <w:rStyle w:val="Hyperlink"/>
            <w:noProof/>
          </w:rPr>
          <w:t>1.5.6</w:t>
        </w:r>
        <w:r>
          <w:rPr>
            <w:rFonts w:asciiTheme="minorHAnsi" w:eastAsiaTheme="minorEastAsia" w:hAnsiTheme="minorHAnsi" w:cstheme="minorBidi"/>
            <w:i w:val="0"/>
            <w:iCs w:val="0"/>
            <w:noProof/>
            <w:sz w:val="22"/>
            <w:szCs w:val="22"/>
            <w:lang w:eastAsia="en-GB"/>
          </w:rPr>
          <w:tab/>
        </w:r>
        <w:r w:rsidRPr="00E74C68">
          <w:rPr>
            <w:rStyle w:val="Hyperlink"/>
            <w:noProof/>
          </w:rPr>
          <w:t>Benefits of eLoran</w:t>
        </w:r>
        <w:r>
          <w:rPr>
            <w:noProof/>
            <w:webHidden/>
          </w:rPr>
          <w:tab/>
        </w:r>
        <w:r>
          <w:rPr>
            <w:noProof/>
            <w:webHidden/>
          </w:rPr>
          <w:fldChar w:fldCharType="begin"/>
        </w:r>
        <w:r>
          <w:rPr>
            <w:noProof/>
            <w:webHidden/>
          </w:rPr>
          <w:instrText xml:space="preserve"> PAGEREF _Toc445900958 \h </w:instrText>
        </w:r>
      </w:ins>
      <w:r>
        <w:rPr>
          <w:noProof/>
          <w:webHidden/>
        </w:rPr>
      </w:r>
      <w:r>
        <w:rPr>
          <w:noProof/>
          <w:webHidden/>
        </w:rPr>
        <w:fldChar w:fldCharType="separate"/>
      </w:r>
      <w:ins w:id="77" w:author="Peter Douglas" w:date="2016-03-16T14:13:00Z">
        <w:r>
          <w:rPr>
            <w:noProof/>
            <w:webHidden/>
          </w:rPr>
          <w:t>18</w:t>
        </w:r>
        <w:r>
          <w:rPr>
            <w:noProof/>
            <w:webHidden/>
          </w:rPr>
          <w:fldChar w:fldCharType="end"/>
        </w:r>
        <w:r w:rsidRPr="00E74C68">
          <w:rPr>
            <w:rStyle w:val="Hyperlink"/>
            <w:noProof/>
          </w:rPr>
          <w:fldChar w:fldCharType="end"/>
        </w:r>
      </w:ins>
    </w:p>
    <w:p w14:paraId="3358DE7B" w14:textId="77777777" w:rsidR="005B3609" w:rsidRDefault="005B3609" w:rsidP="007170D6">
      <w:pPr>
        <w:pStyle w:val="TOC2"/>
        <w:rPr>
          <w:ins w:id="78" w:author="Peter Douglas" w:date="2016-03-16T14:13:00Z"/>
          <w:rFonts w:asciiTheme="minorHAnsi" w:eastAsiaTheme="minorEastAsia" w:hAnsiTheme="minorHAnsi" w:cstheme="minorBidi"/>
          <w:noProof/>
          <w:sz w:val="22"/>
          <w:szCs w:val="22"/>
          <w:lang w:eastAsia="en-GB"/>
        </w:rPr>
      </w:pPr>
      <w:ins w:id="79"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"_Toc445900959"</w:instrText>
        </w:r>
        <w:r w:rsidRPr="00E74C68">
          <w:rPr>
            <w:rStyle w:val="Hyperlink"/>
            <w:noProof/>
          </w:rPr>
          <w:instrText xml:space="preserve"> </w:instrText>
        </w:r>
        <w:r w:rsidRPr="00E74C68">
          <w:rPr>
            <w:rStyle w:val="Hyperlink"/>
            <w:noProof/>
          </w:rPr>
          <w:fldChar w:fldCharType="separate"/>
        </w:r>
        <w:r w:rsidRPr="00E74C68">
          <w:rPr>
            <w:rStyle w:val="Hyperlink"/>
            <w:noProof/>
          </w:rPr>
          <w:t>1.6</w:t>
        </w:r>
        <w:r>
          <w:rPr>
            <w:rFonts w:asciiTheme="minorHAnsi" w:eastAsiaTheme="minorEastAsia" w:hAnsiTheme="minorHAnsi" w:cstheme="minorBidi"/>
            <w:noProof/>
            <w:sz w:val="22"/>
            <w:szCs w:val="22"/>
            <w:lang w:eastAsia="en-GB"/>
          </w:rPr>
          <w:tab/>
        </w:r>
        <w:r w:rsidRPr="00E74C68">
          <w:rPr>
            <w:rStyle w:val="Hyperlink"/>
            <w:noProof/>
          </w:rPr>
          <w:t>Standards Process</w:t>
        </w:r>
        <w:r>
          <w:rPr>
            <w:noProof/>
            <w:webHidden/>
          </w:rPr>
          <w:tab/>
        </w:r>
        <w:r>
          <w:rPr>
            <w:noProof/>
            <w:webHidden/>
          </w:rPr>
          <w:fldChar w:fldCharType="begin"/>
        </w:r>
        <w:r>
          <w:rPr>
            <w:noProof/>
            <w:webHidden/>
          </w:rPr>
          <w:instrText xml:space="preserve"> PAGEREF _Toc445900959 \h </w:instrText>
        </w:r>
      </w:ins>
      <w:r>
        <w:rPr>
          <w:noProof/>
          <w:webHidden/>
        </w:rPr>
      </w:r>
      <w:r>
        <w:rPr>
          <w:noProof/>
          <w:webHidden/>
        </w:rPr>
        <w:fldChar w:fldCharType="separate"/>
      </w:r>
      <w:ins w:id="80" w:author="Peter Douglas" w:date="2016-03-16T14:13:00Z">
        <w:r>
          <w:rPr>
            <w:noProof/>
            <w:webHidden/>
          </w:rPr>
          <w:t>19</w:t>
        </w:r>
        <w:r>
          <w:rPr>
            <w:noProof/>
            <w:webHidden/>
          </w:rPr>
          <w:fldChar w:fldCharType="end"/>
        </w:r>
        <w:r w:rsidRPr="00E74C68">
          <w:rPr>
            <w:rStyle w:val="Hyperlink"/>
            <w:noProof/>
          </w:rPr>
          <w:fldChar w:fldCharType="end"/>
        </w:r>
      </w:ins>
    </w:p>
    <w:p w14:paraId="735BD3C5" w14:textId="77777777" w:rsidR="005B3609" w:rsidRDefault="005B3609">
      <w:pPr>
        <w:pStyle w:val="TOC3"/>
        <w:tabs>
          <w:tab w:val="left" w:pos="1200"/>
          <w:tab w:val="right" w:leader="dot" w:pos="9017"/>
        </w:tabs>
        <w:rPr>
          <w:ins w:id="81" w:author="Peter Douglas" w:date="2016-03-16T14:13:00Z"/>
          <w:rFonts w:asciiTheme="minorHAnsi" w:eastAsiaTheme="minorEastAsia" w:hAnsiTheme="minorHAnsi" w:cstheme="minorBidi"/>
          <w:i w:val="0"/>
          <w:iCs w:val="0"/>
          <w:noProof/>
          <w:sz w:val="22"/>
          <w:szCs w:val="22"/>
          <w:lang w:eastAsia="en-GB"/>
        </w:rPr>
      </w:pPr>
      <w:ins w:id="82"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"_Toc445900960"</w:instrText>
        </w:r>
        <w:r w:rsidRPr="00E74C68">
          <w:rPr>
            <w:rStyle w:val="Hyperlink"/>
            <w:noProof/>
          </w:rPr>
          <w:instrText xml:space="preserve"> </w:instrText>
        </w:r>
        <w:r w:rsidRPr="00E74C68">
          <w:rPr>
            <w:rStyle w:val="Hyperlink"/>
            <w:noProof/>
          </w:rPr>
          <w:fldChar w:fldCharType="separate"/>
        </w:r>
        <w:r w:rsidRPr="00E74C68">
          <w:rPr>
            <w:rStyle w:val="Hyperlink"/>
            <w:noProof/>
          </w:rPr>
          <w:t>1.6.1</w:t>
        </w:r>
        <w:r>
          <w:rPr>
            <w:rFonts w:asciiTheme="minorHAnsi" w:eastAsiaTheme="minorEastAsia" w:hAnsiTheme="minorHAnsi" w:cstheme="minorBidi"/>
            <w:i w:val="0"/>
            <w:iCs w:val="0"/>
            <w:noProof/>
            <w:sz w:val="22"/>
            <w:szCs w:val="22"/>
            <w:lang w:eastAsia="en-GB"/>
          </w:rPr>
          <w:tab/>
        </w:r>
        <w:r w:rsidRPr="00E74C68">
          <w:rPr>
            <w:rStyle w:val="Hyperlink"/>
            <w:noProof/>
          </w:rPr>
          <w:t>International Regulatory Bodies</w:t>
        </w:r>
        <w:r>
          <w:rPr>
            <w:noProof/>
            <w:webHidden/>
          </w:rPr>
          <w:tab/>
        </w:r>
        <w:r>
          <w:rPr>
            <w:noProof/>
            <w:webHidden/>
          </w:rPr>
          <w:fldChar w:fldCharType="begin"/>
        </w:r>
        <w:r>
          <w:rPr>
            <w:noProof/>
            <w:webHidden/>
          </w:rPr>
          <w:instrText xml:space="preserve"> PAGEREF _Toc445900960 \h </w:instrText>
        </w:r>
      </w:ins>
      <w:r>
        <w:rPr>
          <w:noProof/>
          <w:webHidden/>
        </w:rPr>
      </w:r>
      <w:r>
        <w:rPr>
          <w:noProof/>
          <w:webHidden/>
        </w:rPr>
        <w:fldChar w:fldCharType="separate"/>
      </w:r>
      <w:ins w:id="83" w:author="Peter Douglas" w:date="2016-03-16T14:13:00Z">
        <w:r>
          <w:rPr>
            <w:noProof/>
            <w:webHidden/>
          </w:rPr>
          <w:t>19</w:t>
        </w:r>
        <w:r>
          <w:rPr>
            <w:noProof/>
            <w:webHidden/>
          </w:rPr>
          <w:fldChar w:fldCharType="end"/>
        </w:r>
        <w:r w:rsidRPr="00E74C68">
          <w:rPr>
            <w:rStyle w:val="Hyperlink"/>
            <w:noProof/>
          </w:rPr>
          <w:fldChar w:fldCharType="end"/>
        </w:r>
      </w:ins>
    </w:p>
    <w:p w14:paraId="24D82A86" w14:textId="77777777" w:rsidR="005B3609" w:rsidRDefault="005B3609">
      <w:pPr>
        <w:pStyle w:val="TOC3"/>
        <w:tabs>
          <w:tab w:val="left" w:pos="1200"/>
          <w:tab w:val="right" w:leader="dot" w:pos="9017"/>
        </w:tabs>
        <w:rPr>
          <w:ins w:id="84" w:author="Peter Douglas" w:date="2016-03-16T14:13:00Z"/>
          <w:rFonts w:asciiTheme="minorHAnsi" w:eastAsiaTheme="minorEastAsia" w:hAnsiTheme="minorHAnsi" w:cstheme="minorBidi"/>
          <w:i w:val="0"/>
          <w:iCs w:val="0"/>
          <w:noProof/>
          <w:sz w:val="22"/>
          <w:szCs w:val="22"/>
          <w:lang w:eastAsia="en-GB"/>
        </w:rPr>
      </w:pPr>
      <w:ins w:id="85"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"_Toc445900961"</w:instrText>
        </w:r>
        <w:r w:rsidRPr="00E74C68">
          <w:rPr>
            <w:rStyle w:val="Hyperlink"/>
            <w:noProof/>
          </w:rPr>
          <w:instrText xml:space="preserve"> </w:instrText>
        </w:r>
        <w:r w:rsidRPr="00E74C68">
          <w:rPr>
            <w:rStyle w:val="Hyperlink"/>
            <w:noProof/>
          </w:rPr>
          <w:fldChar w:fldCharType="separate"/>
        </w:r>
        <w:r w:rsidRPr="00E74C68">
          <w:rPr>
            <w:rStyle w:val="Hyperlink"/>
            <w:noProof/>
            <w:lang w:val="fr-FR"/>
          </w:rPr>
          <w:t>1.6.2</w:t>
        </w:r>
        <w:r>
          <w:rPr>
            <w:rFonts w:asciiTheme="minorHAnsi" w:eastAsiaTheme="minorEastAsia" w:hAnsiTheme="minorHAnsi" w:cstheme="minorBidi"/>
            <w:i w:val="0"/>
            <w:iCs w:val="0"/>
            <w:noProof/>
            <w:sz w:val="22"/>
            <w:szCs w:val="22"/>
            <w:lang w:eastAsia="en-GB"/>
          </w:rPr>
          <w:tab/>
        </w:r>
        <w:r w:rsidRPr="00E74C68">
          <w:rPr>
            <w:rStyle w:val="Hyperlink"/>
            <w:noProof/>
            <w:lang w:val="fr-FR"/>
          </w:rPr>
          <w:t>The Status of Loran Documentation</w:t>
        </w:r>
        <w:r>
          <w:rPr>
            <w:noProof/>
            <w:webHidden/>
          </w:rPr>
          <w:tab/>
        </w:r>
        <w:r>
          <w:rPr>
            <w:noProof/>
            <w:webHidden/>
          </w:rPr>
          <w:fldChar w:fldCharType="begin"/>
        </w:r>
        <w:r>
          <w:rPr>
            <w:noProof/>
            <w:webHidden/>
          </w:rPr>
          <w:instrText xml:space="preserve"> PAGEREF _Toc445900961 \h </w:instrText>
        </w:r>
      </w:ins>
      <w:r>
        <w:rPr>
          <w:noProof/>
          <w:webHidden/>
        </w:rPr>
      </w:r>
      <w:r>
        <w:rPr>
          <w:noProof/>
          <w:webHidden/>
        </w:rPr>
        <w:fldChar w:fldCharType="separate"/>
      </w:r>
      <w:ins w:id="86" w:author="Peter Douglas" w:date="2016-03-16T14:13:00Z">
        <w:r>
          <w:rPr>
            <w:noProof/>
            <w:webHidden/>
          </w:rPr>
          <w:t>19</w:t>
        </w:r>
        <w:r>
          <w:rPr>
            <w:noProof/>
            <w:webHidden/>
          </w:rPr>
          <w:fldChar w:fldCharType="end"/>
        </w:r>
        <w:r w:rsidRPr="00E74C68">
          <w:rPr>
            <w:rStyle w:val="Hyperlink"/>
            <w:noProof/>
          </w:rPr>
          <w:fldChar w:fldCharType="end"/>
        </w:r>
      </w:ins>
    </w:p>
    <w:p w14:paraId="13E41732" w14:textId="77777777" w:rsidR="005B3609" w:rsidRDefault="005B3609">
      <w:pPr>
        <w:pStyle w:val="TOC1"/>
        <w:tabs>
          <w:tab w:val="left" w:pos="400"/>
          <w:tab w:val="right" w:leader="dot" w:pos="9017"/>
        </w:tabs>
        <w:rPr>
          <w:ins w:id="87" w:author="Peter Douglas" w:date="2016-03-16T14:13:00Z"/>
          <w:rFonts w:asciiTheme="minorHAnsi" w:eastAsiaTheme="minorEastAsia" w:hAnsiTheme="minorHAnsi" w:cstheme="minorBidi"/>
          <w:b w:val="0"/>
          <w:bCs w:val="0"/>
          <w:caps w:val="0"/>
          <w:noProof/>
          <w:sz w:val="22"/>
          <w:szCs w:val="22"/>
          <w:lang w:eastAsia="en-GB"/>
        </w:rPr>
      </w:pPr>
      <w:ins w:id="88"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"_Toc445900962"</w:instrText>
        </w:r>
        <w:r w:rsidRPr="00E74C68">
          <w:rPr>
            <w:rStyle w:val="Hyperlink"/>
            <w:noProof/>
          </w:rPr>
          <w:instrText xml:space="preserve"> </w:instrText>
        </w:r>
        <w:r w:rsidRPr="00E74C68">
          <w:rPr>
            <w:rStyle w:val="Hyperlink"/>
            <w:noProof/>
          </w:rPr>
          <w:fldChar w:fldCharType="separate"/>
        </w:r>
        <w:r w:rsidRPr="00E74C68">
          <w:rPr>
            <w:rStyle w:val="Hyperlink"/>
            <w:noProof/>
          </w:rPr>
          <w:t>2</w:t>
        </w:r>
        <w:r>
          <w:rPr>
            <w:rFonts w:asciiTheme="minorHAnsi" w:eastAsiaTheme="minorEastAsia" w:hAnsiTheme="minorHAnsi" w:cstheme="minorBidi"/>
            <w:b w:val="0"/>
            <w:bCs w:val="0"/>
            <w:caps w:val="0"/>
            <w:noProof/>
            <w:sz w:val="22"/>
            <w:szCs w:val="22"/>
            <w:lang w:eastAsia="en-GB"/>
          </w:rPr>
          <w:tab/>
        </w:r>
        <w:r w:rsidRPr="00E74C68">
          <w:rPr>
            <w:rStyle w:val="Hyperlink"/>
            <w:noProof/>
          </w:rPr>
          <w:t>The Process of Establishing an eLoran Service</w:t>
        </w:r>
        <w:r>
          <w:rPr>
            <w:noProof/>
            <w:webHidden/>
          </w:rPr>
          <w:tab/>
        </w:r>
        <w:r>
          <w:rPr>
            <w:noProof/>
            <w:webHidden/>
          </w:rPr>
          <w:fldChar w:fldCharType="begin"/>
        </w:r>
        <w:r>
          <w:rPr>
            <w:noProof/>
            <w:webHidden/>
          </w:rPr>
          <w:instrText xml:space="preserve"> PAGEREF _Toc445900962 \h </w:instrText>
        </w:r>
      </w:ins>
      <w:r>
        <w:rPr>
          <w:noProof/>
          <w:webHidden/>
        </w:rPr>
      </w:r>
      <w:r>
        <w:rPr>
          <w:noProof/>
          <w:webHidden/>
        </w:rPr>
        <w:fldChar w:fldCharType="separate"/>
      </w:r>
      <w:ins w:id="89" w:author="Peter Douglas" w:date="2016-03-16T14:13:00Z">
        <w:r>
          <w:rPr>
            <w:noProof/>
            <w:webHidden/>
          </w:rPr>
          <w:t>21</w:t>
        </w:r>
        <w:r>
          <w:rPr>
            <w:noProof/>
            <w:webHidden/>
          </w:rPr>
          <w:fldChar w:fldCharType="end"/>
        </w:r>
        <w:r w:rsidRPr="00E74C68">
          <w:rPr>
            <w:rStyle w:val="Hyperlink"/>
            <w:noProof/>
          </w:rPr>
          <w:fldChar w:fldCharType="end"/>
        </w:r>
      </w:ins>
    </w:p>
    <w:p w14:paraId="305A9BB4" w14:textId="77777777" w:rsidR="005B3609" w:rsidRDefault="005B3609" w:rsidP="007170D6">
      <w:pPr>
        <w:pStyle w:val="TOC2"/>
        <w:rPr>
          <w:ins w:id="90" w:author="Peter Douglas" w:date="2016-03-16T14:13:00Z"/>
          <w:rFonts w:asciiTheme="minorHAnsi" w:eastAsiaTheme="minorEastAsia" w:hAnsiTheme="minorHAnsi" w:cstheme="minorBidi"/>
          <w:noProof/>
          <w:sz w:val="22"/>
          <w:szCs w:val="22"/>
          <w:lang w:eastAsia="en-GB"/>
        </w:rPr>
      </w:pPr>
      <w:ins w:id="91"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"_Toc445900963"</w:instrText>
        </w:r>
        <w:r w:rsidRPr="00E74C68">
          <w:rPr>
            <w:rStyle w:val="Hyperlink"/>
            <w:noProof/>
          </w:rPr>
          <w:instrText xml:space="preserve"> </w:instrText>
        </w:r>
        <w:r w:rsidRPr="00E74C68">
          <w:rPr>
            <w:rStyle w:val="Hyperlink"/>
            <w:noProof/>
          </w:rPr>
          <w:fldChar w:fldCharType="separate"/>
        </w:r>
        <w:r w:rsidRPr="00E74C68">
          <w:rPr>
            <w:rStyle w:val="Hyperlink"/>
            <w:noProof/>
          </w:rPr>
          <w:t>2.1</w:t>
        </w:r>
        <w:r>
          <w:rPr>
            <w:rFonts w:asciiTheme="minorHAnsi" w:eastAsiaTheme="minorEastAsia" w:hAnsiTheme="minorHAnsi" w:cstheme="minorBidi"/>
            <w:noProof/>
            <w:sz w:val="22"/>
            <w:szCs w:val="22"/>
            <w:lang w:eastAsia="en-GB"/>
          </w:rPr>
          <w:tab/>
        </w:r>
        <w:r w:rsidRPr="00E74C68">
          <w:rPr>
            <w:rStyle w:val="Hyperlink"/>
            <w:rFonts w:cs="Arial"/>
            <w:noProof/>
          </w:rPr>
          <w:t>System Coverage Prediction and Analysis</w:t>
        </w:r>
        <w:r>
          <w:rPr>
            <w:noProof/>
            <w:webHidden/>
          </w:rPr>
          <w:tab/>
        </w:r>
        <w:r>
          <w:rPr>
            <w:noProof/>
            <w:webHidden/>
          </w:rPr>
          <w:fldChar w:fldCharType="begin"/>
        </w:r>
        <w:r>
          <w:rPr>
            <w:noProof/>
            <w:webHidden/>
          </w:rPr>
          <w:instrText xml:space="preserve"> PAGEREF _Toc445900963 \h </w:instrText>
        </w:r>
      </w:ins>
      <w:r>
        <w:rPr>
          <w:noProof/>
          <w:webHidden/>
        </w:rPr>
      </w:r>
      <w:r>
        <w:rPr>
          <w:noProof/>
          <w:webHidden/>
        </w:rPr>
        <w:fldChar w:fldCharType="separate"/>
      </w:r>
      <w:ins w:id="92" w:author="Peter Douglas" w:date="2016-03-16T14:13:00Z">
        <w:r>
          <w:rPr>
            <w:noProof/>
            <w:webHidden/>
          </w:rPr>
          <w:t>22</w:t>
        </w:r>
        <w:r>
          <w:rPr>
            <w:noProof/>
            <w:webHidden/>
          </w:rPr>
          <w:fldChar w:fldCharType="end"/>
        </w:r>
        <w:r w:rsidRPr="00E74C68">
          <w:rPr>
            <w:rStyle w:val="Hyperlink"/>
            <w:noProof/>
          </w:rPr>
          <w:fldChar w:fldCharType="end"/>
        </w:r>
      </w:ins>
    </w:p>
    <w:p w14:paraId="1F140742" w14:textId="77777777" w:rsidR="005B3609" w:rsidRDefault="005B3609" w:rsidP="007170D6">
      <w:pPr>
        <w:pStyle w:val="TOC2"/>
        <w:rPr>
          <w:ins w:id="93" w:author="Peter Douglas" w:date="2016-03-16T14:13:00Z"/>
          <w:rFonts w:asciiTheme="minorHAnsi" w:eastAsiaTheme="minorEastAsia" w:hAnsiTheme="minorHAnsi" w:cstheme="minorBidi"/>
          <w:noProof/>
          <w:sz w:val="22"/>
          <w:szCs w:val="22"/>
          <w:lang w:eastAsia="en-GB"/>
        </w:rPr>
      </w:pPr>
      <w:ins w:id="94"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"_Toc445900966"</w:instrText>
        </w:r>
        <w:r w:rsidRPr="00E74C68">
          <w:rPr>
            <w:rStyle w:val="Hyperlink"/>
            <w:noProof/>
          </w:rPr>
          <w:instrText xml:space="preserve"> </w:instrText>
        </w:r>
        <w:r w:rsidRPr="00E74C68">
          <w:rPr>
            <w:rStyle w:val="Hyperlink"/>
            <w:noProof/>
          </w:rPr>
          <w:fldChar w:fldCharType="separate"/>
        </w:r>
        <w:r w:rsidRPr="00E74C68">
          <w:rPr>
            <w:rStyle w:val="Hyperlink"/>
            <w:noProof/>
          </w:rPr>
          <w:t>2.2</w:t>
        </w:r>
        <w:r>
          <w:rPr>
            <w:rFonts w:asciiTheme="minorHAnsi" w:eastAsiaTheme="minorEastAsia" w:hAnsiTheme="minorHAnsi" w:cstheme="minorBidi"/>
            <w:noProof/>
            <w:sz w:val="22"/>
            <w:szCs w:val="22"/>
            <w:lang w:eastAsia="en-GB"/>
          </w:rPr>
          <w:tab/>
        </w:r>
        <w:r w:rsidRPr="00E74C68">
          <w:rPr>
            <w:rStyle w:val="Hyperlink"/>
            <w:noProof/>
          </w:rPr>
          <w:t>Identify Locations for Transmitters</w:t>
        </w:r>
        <w:r>
          <w:rPr>
            <w:noProof/>
            <w:webHidden/>
          </w:rPr>
          <w:tab/>
        </w:r>
        <w:r>
          <w:rPr>
            <w:noProof/>
            <w:webHidden/>
          </w:rPr>
          <w:fldChar w:fldCharType="begin"/>
        </w:r>
        <w:r>
          <w:rPr>
            <w:noProof/>
            <w:webHidden/>
          </w:rPr>
          <w:instrText xml:space="preserve"> PAGEREF _Toc445900966 \h </w:instrText>
        </w:r>
      </w:ins>
      <w:r>
        <w:rPr>
          <w:noProof/>
          <w:webHidden/>
        </w:rPr>
      </w:r>
      <w:r>
        <w:rPr>
          <w:noProof/>
          <w:webHidden/>
        </w:rPr>
        <w:fldChar w:fldCharType="separate"/>
      </w:r>
      <w:ins w:id="95" w:author="Peter Douglas" w:date="2016-03-16T14:13:00Z">
        <w:r>
          <w:rPr>
            <w:noProof/>
            <w:webHidden/>
          </w:rPr>
          <w:t>23</w:t>
        </w:r>
        <w:r>
          <w:rPr>
            <w:noProof/>
            <w:webHidden/>
          </w:rPr>
          <w:fldChar w:fldCharType="end"/>
        </w:r>
        <w:r w:rsidRPr="00E74C68">
          <w:rPr>
            <w:rStyle w:val="Hyperlink"/>
            <w:noProof/>
          </w:rPr>
          <w:fldChar w:fldCharType="end"/>
        </w:r>
      </w:ins>
    </w:p>
    <w:p w14:paraId="5E6731A9" w14:textId="77777777" w:rsidR="005B3609" w:rsidRDefault="005B3609" w:rsidP="007170D6">
      <w:pPr>
        <w:pStyle w:val="TOC2"/>
        <w:rPr>
          <w:ins w:id="96" w:author="Peter Douglas" w:date="2016-03-16T14:13:00Z"/>
          <w:rFonts w:asciiTheme="minorHAnsi" w:eastAsiaTheme="minorEastAsia" w:hAnsiTheme="minorHAnsi" w:cstheme="minorBidi"/>
          <w:noProof/>
          <w:sz w:val="22"/>
          <w:szCs w:val="22"/>
          <w:lang w:eastAsia="en-GB"/>
        </w:rPr>
      </w:pPr>
      <w:ins w:id="97"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"_Toc445900967"</w:instrText>
        </w:r>
        <w:r w:rsidRPr="00E74C68">
          <w:rPr>
            <w:rStyle w:val="Hyperlink"/>
            <w:noProof/>
          </w:rPr>
          <w:instrText xml:space="preserve"> </w:instrText>
        </w:r>
        <w:r w:rsidRPr="00E74C68">
          <w:rPr>
            <w:rStyle w:val="Hyperlink"/>
            <w:noProof/>
          </w:rPr>
          <w:fldChar w:fldCharType="separate"/>
        </w:r>
        <w:r w:rsidRPr="00E74C68">
          <w:rPr>
            <w:rStyle w:val="Hyperlink"/>
            <w:noProof/>
          </w:rPr>
          <w:t>2.3</w:t>
        </w:r>
        <w:r>
          <w:rPr>
            <w:rFonts w:asciiTheme="minorHAnsi" w:eastAsiaTheme="minorEastAsia" w:hAnsiTheme="minorHAnsi" w:cstheme="minorBidi"/>
            <w:noProof/>
            <w:sz w:val="22"/>
            <w:szCs w:val="22"/>
            <w:lang w:eastAsia="en-GB"/>
          </w:rPr>
          <w:tab/>
        </w:r>
        <w:r w:rsidRPr="00E74C68">
          <w:rPr>
            <w:rStyle w:val="Hyperlink"/>
            <w:noProof/>
          </w:rPr>
          <w:t>Select Group Repetition Interval(s)</w:t>
        </w:r>
        <w:r>
          <w:rPr>
            <w:noProof/>
            <w:webHidden/>
          </w:rPr>
          <w:tab/>
        </w:r>
        <w:r>
          <w:rPr>
            <w:noProof/>
            <w:webHidden/>
          </w:rPr>
          <w:fldChar w:fldCharType="begin"/>
        </w:r>
        <w:r>
          <w:rPr>
            <w:noProof/>
            <w:webHidden/>
          </w:rPr>
          <w:instrText xml:space="preserve"> PAGEREF _Toc445900967 \h </w:instrText>
        </w:r>
      </w:ins>
      <w:r>
        <w:rPr>
          <w:noProof/>
          <w:webHidden/>
        </w:rPr>
      </w:r>
      <w:r>
        <w:rPr>
          <w:noProof/>
          <w:webHidden/>
        </w:rPr>
        <w:fldChar w:fldCharType="separate"/>
      </w:r>
      <w:ins w:id="98" w:author="Peter Douglas" w:date="2016-03-16T14:13:00Z">
        <w:r>
          <w:rPr>
            <w:noProof/>
            <w:webHidden/>
          </w:rPr>
          <w:t>23</w:t>
        </w:r>
        <w:r>
          <w:rPr>
            <w:noProof/>
            <w:webHidden/>
          </w:rPr>
          <w:fldChar w:fldCharType="end"/>
        </w:r>
        <w:r w:rsidRPr="00E74C68">
          <w:rPr>
            <w:rStyle w:val="Hyperlink"/>
            <w:noProof/>
          </w:rPr>
          <w:fldChar w:fldCharType="end"/>
        </w:r>
      </w:ins>
    </w:p>
    <w:p w14:paraId="37E9138F" w14:textId="77777777" w:rsidR="005B3609" w:rsidRDefault="005B3609" w:rsidP="007170D6">
      <w:pPr>
        <w:pStyle w:val="TOC2"/>
        <w:rPr>
          <w:ins w:id="99" w:author="Peter Douglas" w:date="2016-03-16T14:13:00Z"/>
          <w:rFonts w:asciiTheme="minorHAnsi" w:eastAsiaTheme="minorEastAsia" w:hAnsiTheme="minorHAnsi" w:cstheme="minorBidi"/>
          <w:noProof/>
          <w:sz w:val="22"/>
          <w:szCs w:val="22"/>
          <w:lang w:eastAsia="en-GB"/>
        </w:rPr>
      </w:pPr>
      <w:ins w:id="100"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"_Toc445900968"</w:instrText>
        </w:r>
        <w:r w:rsidRPr="00E74C68">
          <w:rPr>
            <w:rStyle w:val="Hyperlink"/>
            <w:noProof/>
          </w:rPr>
          <w:instrText xml:space="preserve"> </w:instrText>
        </w:r>
        <w:r w:rsidRPr="00E74C68">
          <w:rPr>
            <w:rStyle w:val="Hyperlink"/>
            <w:noProof/>
          </w:rPr>
          <w:fldChar w:fldCharType="separate"/>
        </w:r>
        <w:r w:rsidRPr="00E74C68">
          <w:rPr>
            <w:rStyle w:val="Hyperlink"/>
            <w:noProof/>
          </w:rPr>
          <w:t>2.4</w:t>
        </w:r>
        <w:r>
          <w:rPr>
            <w:rFonts w:asciiTheme="minorHAnsi" w:eastAsiaTheme="minorEastAsia" w:hAnsiTheme="minorHAnsi" w:cstheme="minorBidi"/>
            <w:noProof/>
            <w:sz w:val="22"/>
            <w:szCs w:val="22"/>
            <w:lang w:eastAsia="en-GB"/>
          </w:rPr>
          <w:tab/>
        </w:r>
        <w:r w:rsidRPr="00E74C68">
          <w:rPr>
            <w:rStyle w:val="Hyperlink"/>
            <w:noProof/>
          </w:rPr>
          <w:t>Install Transmitters</w:t>
        </w:r>
        <w:r>
          <w:rPr>
            <w:noProof/>
            <w:webHidden/>
          </w:rPr>
          <w:tab/>
        </w:r>
        <w:r>
          <w:rPr>
            <w:noProof/>
            <w:webHidden/>
          </w:rPr>
          <w:fldChar w:fldCharType="begin"/>
        </w:r>
        <w:r>
          <w:rPr>
            <w:noProof/>
            <w:webHidden/>
          </w:rPr>
          <w:instrText xml:space="preserve"> PAGEREF _Toc445900968 \h </w:instrText>
        </w:r>
      </w:ins>
      <w:r>
        <w:rPr>
          <w:noProof/>
          <w:webHidden/>
        </w:rPr>
      </w:r>
      <w:r>
        <w:rPr>
          <w:noProof/>
          <w:webHidden/>
        </w:rPr>
        <w:fldChar w:fldCharType="separate"/>
      </w:r>
      <w:ins w:id="101" w:author="Peter Douglas" w:date="2016-03-16T14:13:00Z">
        <w:r>
          <w:rPr>
            <w:noProof/>
            <w:webHidden/>
          </w:rPr>
          <w:t>23</w:t>
        </w:r>
        <w:r>
          <w:rPr>
            <w:noProof/>
            <w:webHidden/>
          </w:rPr>
          <w:fldChar w:fldCharType="end"/>
        </w:r>
        <w:r w:rsidRPr="00E74C68">
          <w:rPr>
            <w:rStyle w:val="Hyperlink"/>
            <w:noProof/>
          </w:rPr>
          <w:fldChar w:fldCharType="end"/>
        </w:r>
      </w:ins>
    </w:p>
    <w:p w14:paraId="03A035C3" w14:textId="77777777" w:rsidR="005B3609" w:rsidRDefault="005B3609" w:rsidP="007170D6">
      <w:pPr>
        <w:pStyle w:val="TOC2"/>
        <w:rPr>
          <w:ins w:id="102" w:author="Peter Douglas" w:date="2016-03-16T14:13:00Z"/>
          <w:rFonts w:asciiTheme="minorHAnsi" w:eastAsiaTheme="minorEastAsia" w:hAnsiTheme="minorHAnsi" w:cstheme="minorBidi"/>
          <w:noProof/>
          <w:sz w:val="22"/>
          <w:szCs w:val="22"/>
          <w:lang w:eastAsia="en-GB"/>
        </w:rPr>
      </w:pPr>
      <w:ins w:id="103"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"_Toc445900969"</w:instrText>
        </w:r>
        <w:r w:rsidRPr="00E74C68">
          <w:rPr>
            <w:rStyle w:val="Hyperlink"/>
            <w:noProof/>
          </w:rPr>
          <w:instrText xml:space="preserve"> </w:instrText>
        </w:r>
        <w:r w:rsidRPr="00E74C68">
          <w:rPr>
            <w:rStyle w:val="Hyperlink"/>
            <w:noProof/>
          </w:rPr>
          <w:fldChar w:fldCharType="separate"/>
        </w:r>
        <w:r w:rsidRPr="00E74C68">
          <w:rPr>
            <w:rStyle w:val="Hyperlink"/>
            <w:noProof/>
          </w:rPr>
          <w:t>2.5</w:t>
        </w:r>
        <w:r>
          <w:rPr>
            <w:rFonts w:asciiTheme="minorHAnsi" w:eastAsiaTheme="minorEastAsia" w:hAnsiTheme="minorHAnsi" w:cstheme="minorBidi"/>
            <w:noProof/>
            <w:sz w:val="22"/>
            <w:szCs w:val="22"/>
            <w:lang w:eastAsia="en-GB"/>
          </w:rPr>
          <w:tab/>
        </w:r>
        <w:r w:rsidRPr="00E74C68">
          <w:rPr>
            <w:rStyle w:val="Hyperlink"/>
            <w:noProof/>
          </w:rPr>
          <w:t>Establish Applications - Voyage Phase Requirements</w:t>
        </w:r>
        <w:r>
          <w:rPr>
            <w:noProof/>
            <w:webHidden/>
          </w:rPr>
          <w:tab/>
        </w:r>
        <w:r>
          <w:rPr>
            <w:noProof/>
            <w:webHidden/>
          </w:rPr>
          <w:fldChar w:fldCharType="begin"/>
        </w:r>
        <w:r>
          <w:rPr>
            <w:noProof/>
            <w:webHidden/>
          </w:rPr>
          <w:instrText xml:space="preserve"> PAGEREF _Toc445900969 \h </w:instrText>
        </w:r>
      </w:ins>
      <w:r>
        <w:rPr>
          <w:noProof/>
          <w:webHidden/>
        </w:rPr>
      </w:r>
      <w:r>
        <w:rPr>
          <w:noProof/>
          <w:webHidden/>
        </w:rPr>
        <w:fldChar w:fldCharType="separate"/>
      </w:r>
      <w:ins w:id="104" w:author="Peter Douglas" w:date="2016-03-16T14:13:00Z">
        <w:r>
          <w:rPr>
            <w:noProof/>
            <w:webHidden/>
          </w:rPr>
          <w:t>24</w:t>
        </w:r>
        <w:r>
          <w:rPr>
            <w:noProof/>
            <w:webHidden/>
          </w:rPr>
          <w:fldChar w:fldCharType="end"/>
        </w:r>
        <w:r w:rsidRPr="00E74C68">
          <w:rPr>
            <w:rStyle w:val="Hyperlink"/>
            <w:noProof/>
          </w:rPr>
          <w:fldChar w:fldCharType="end"/>
        </w:r>
      </w:ins>
    </w:p>
    <w:p w14:paraId="343B2107" w14:textId="77777777" w:rsidR="005B3609" w:rsidRDefault="005B3609">
      <w:pPr>
        <w:pStyle w:val="TOC3"/>
        <w:tabs>
          <w:tab w:val="left" w:pos="1200"/>
          <w:tab w:val="right" w:leader="dot" w:pos="9017"/>
        </w:tabs>
        <w:rPr>
          <w:ins w:id="105" w:author="Peter Douglas" w:date="2016-03-16T14:13:00Z"/>
          <w:rFonts w:asciiTheme="minorHAnsi" w:eastAsiaTheme="minorEastAsia" w:hAnsiTheme="minorHAnsi" w:cstheme="minorBidi"/>
          <w:i w:val="0"/>
          <w:iCs w:val="0"/>
          <w:noProof/>
          <w:sz w:val="22"/>
          <w:szCs w:val="22"/>
          <w:lang w:eastAsia="en-GB"/>
        </w:rPr>
      </w:pPr>
      <w:ins w:id="106"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"_Toc445900970"</w:instrText>
        </w:r>
        <w:r w:rsidRPr="00E74C68">
          <w:rPr>
            <w:rStyle w:val="Hyperlink"/>
            <w:noProof/>
          </w:rPr>
          <w:instrText xml:space="preserve"> </w:instrText>
        </w:r>
        <w:r w:rsidRPr="00E74C68">
          <w:rPr>
            <w:rStyle w:val="Hyperlink"/>
            <w:noProof/>
          </w:rPr>
          <w:fldChar w:fldCharType="separate"/>
        </w:r>
        <w:r w:rsidRPr="00E74C68">
          <w:rPr>
            <w:rStyle w:val="Hyperlink"/>
            <w:noProof/>
          </w:rPr>
          <w:t>2.5.1</w:t>
        </w:r>
        <w:r>
          <w:rPr>
            <w:rFonts w:asciiTheme="minorHAnsi" w:eastAsiaTheme="minorEastAsia" w:hAnsiTheme="minorHAnsi" w:cstheme="minorBidi"/>
            <w:i w:val="0"/>
            <w:iCs w:val="0"/>
            <w:noProof/>
            <w:sz w:val="22"/>
            <w:szCs w:val="22"/>
            <w:lang w:eastAsia="en-GB"/>
          </w:rPr>
          <w:tab/>
        </w:r>
        <w:r w:rsidRPr="00E74C68">
          <w:rPr>
            <w:rStyle w:val="Hyperlink"/>
            <w:noProof/>
          </w:rPr>
          <w:t>Port Approach Voyage Phase</w:t>
        </w:r>
        <w:r>
          <w:rPr>
            <w:noProof/>
            <w:webHidden/>
          </w:rPr>
          <w:tab/>
        </w:r>
        <w:r>
          <w:rPr>
            <w:noProof/>
            <w:webHidden/>
          </w:rPr>
          <w:fldChar w:fldCharType="begin"/>
        </w:r>
        <w:r>
          <w:rPr>
            <w:noProof/>
            <w:webHidden/>
          </w:rPr>
          <w:instrText xml:space="preserve"> PAGEREF _Toc445900970 \h </w:instrText>
        </w:r>
      </w:ins>
      <w:r>
        <w:rPr>
          <w:noProof/>
          <w:webHidden/>
        </w:rPr>
      </w:r>
      <w:r>
        <w:rPr>
          <w:noProof/>
          <w:webHidden/>
        </w:rPr>
        <w:fldChar w:fldCharType="separate"/>
      </w:r>
      <w:ins w:id="107" w:author="Peter Douglas" w:date="2016-03-16T14:13:00Z">
        <w:r>
          <w:rPr>
            <w:noProof/>
            <w:webHidden/>
          </w:rPr>
          <w:t>24</w:t>
        </w:r>
        <w:r>
          <w:rPr>
            <w:noProof/>
            <w:webHidden/>
          </w:rPr>
          <w:fldChar w:fldCharType="end"/>
        </w:r>
        <w:r w:rsidRPr="00E74C68">
          <w:rPr>
            <w:rStyle w:val="Hyperlink"/>
            <w:noProof/>
          </w:rPr>
          <w:fldChar w:fldCharType="end"/>
        </w:r>
      </w:ins>
    </w:p>
    <w:p w14:paraId="5B6EE34E" w14:textId="77777777" w:rsidR="005B3609" w:rsidRDefault="005B3609">
      <w:pPr>
        <w:pStyle w:val="TOC3"/>
        <w:tabs>
          <w:tab w:val="left" w:pos="1200"/>
          <w:tab w:val="right" w:leader="dot" w:pos="9017"/>
        </w:tabs>
        <w:rPr>
          <w:ins w:id="108" w:author="Peter Douglas" w:date="2016-03-16T14:13:00Z"/>
          <w:rFonts w:asciiTheme="minorHAnsi" w:eastAsiaTheme="minorEastAsia" w:hAnsiTheme="minorHAnsi" w:cstheme="minorBidi"/>
          <w:i w:val="0"/>
          <w:iCs w:val="0"/>
          <w:noProof/>
          <w:sz w:val="22"/>
          <w:szCs w:val="22"/>
          <w:lang w:eastAsia="en-GB"/>
        </w:rPr>
      </w:pPr>
      <w:ins w:id="109"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"_Toc445900971"</w:instrText>
        </w:r>
        <w:r w:rsidRPr="00E74C68">
          <w:rPr>
            <w:rStyle w:val="Hyperlink"/>
            <w:noProof/>
          </w:rPr>
          <w:instrText xml:space="preserve"> </w:instrText>
        </w:r>
        <w:r w:rsidRPr="00E74C68">
          <w:rPr>
            <w:rStyle w:val="Hyperlink"/>
            <w:noProof/>
          </w:rPr>
          <w:fldChar w:fldCharType="separate"/>
        </w:r>
        <w:r w:rsidRPr="00E74C68">
          <w:rPr>
            <w:rStyle w:val="Hyperlink"/>
            <w:noProof/>
          </w:rPr>
          <w:t>2.5.2</w:t>
        </w:r>
        <w:r>
          <w:rPr>
            <w:rFonts w:asciiTheme="minorHAnsi" w:eastAsiaTheme="minorEastAsia" w:hAnsiTheme="minorHAnsi" w:cstheme="minorBidi"/>
            <w:i w:val="0"/>
            <w:iCs w:val="0"/>
            <w:noProof/>
            <w:sz w:val="22"/>
            <w:szCs w:val="22"/>
            <w:lang w:eastAsia="en-GB"/>
          </w:rPr>
          <w:tab/>
        </w:r>
        <w:r w:rsidRPr="00E74C68">
          <w:rPr>
            <w:rStyle w:val="Hyperlink"/>
            <w:noProof/>
          </w:rPr>
          <w:t>Coastal Voyage Phase</w:t>
        </w:r>
        <w:r>
          <w:rPr>
            <w:noProof/>
            <w:webHidden/>
          </w:rPr>
          <w:tab/>
        </w:r>
        <w:r>
          <w:rPr>
            <w:noProof/>
            <w:webHidden/>
          </w:rPr>
          <w:fldChar w:fldCharType="begin"/>
        </w:r>
        <w:r>
          <w:rPr>
            <w:noProof/>
            <w:webHidden/>
          </w:rPr>
          <w:instrText xml:space="preserve"> PAGEREF _Toc445900971 \h </w:instrText>
        </w:r>
      </w:ins>
      <w:r>
        <w:rPr>
          <w:noProof/>
          <w:webHidden/>
        </w:rPr>
      </w:r>
      <w:r>
        <w:rPr>
          <w:noProof/>
          <w:webHidden/>
        </w:rPr>
        <w:fldChar w:fldCharType="separate"/>
      </w:r>
      <w:ins w:id="110" w:author="Peter Douglas" w:date="2016-03-16T14:13:00Z">
        <w:r>
          <w:rPr>
            <w:noProof/>
            <w:webHidden/>
          </w:rPr>
          <w:t>26</w:t>
        </w:r>
        <w:r>
          <w:rPr>
            <w:noProof/>
            <w:webHidden/>
          </w:rPr>
          <w:fldChar w:fldCharType="end"/>
        </w:r>
        <w:r w:rsidRPr="00E74C68">
          <w:rPr>
            <w:rStyle w:val="Hyperlink"/>
            <w:noProof/>
          </w:rPr>
          <w:fldChar w:fldCharType="end"/>
        </w:r>
      </w:ins>
    </w:p>
    <w:p w14:paraId="48131867" w14:textId="77777777" w:rsidR="005B3609" w:rsidRDefault="005B3609">
      <w:pPr>
        <w:pStyle w:val="TOC1"/>
        <w:tabs>
          <w:tab w:val="left" w:pos="400"/>
          <w:tab w:val="right" w:leader="dot" w:pos="9017"/>
        </w:tabs>
        <w:rPr>
          <w:ins w:id="111" w:author="Peter Douglas" w:date="2016-03-16T14:13:00Z"/>
          <w:rFonts w:asciiTheme="minorHAnsi" w:eastAsiaTheme="minorEastAsia" w:hAnsiTheme="minorHAnsi" w:cstheme="minorBidi"/>
          <w:b w:val="0"/>
          <w:bCs w:val="0"/>
          <w:caps w:val="0"/>
          <w:noProof/>
          <w:sz w:val="22"/>
          <w:szCs w:val="22"/>
          <w:lang w:eastAsia="en-GB"/>
        </w:rPr>
      </w:pPr>
      <w:ins w:id="112"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"_Toc445900972"</w:instrText>
        </w:r>
        <w:r w:rsidRPr="00E74C68">
          <w:rPr>
            <w:rStyle w:val="Hyperlink"/>
            <w:noProof/>
          </w:rPr>
          <w:instrText xml:space="preserve"> </w:instrText>
        </w:r>
        <w:r w:rsidRPr="00E74C68">
          <w:rPr>
            <w:rStyle w:val="Hyperlink"/>
            <w:noProof/>
          </w:rPr>
          <w:fldChar w:fldCharType="separate"/>
        </w:r>
        <w:r w:rsidRPr="00E74C68">
          <w:rPr>
            <w:rStyle w:val="Hyperlink"/>
            <w:noProof/>
          </w:rPr>
          <w:t>3</w:t>
        </w:r>
        <w:r>
          <w:rPr>
            <w:rFonts w:asciiTheme="minorHAnsi" w:eastAsiaTheme="minorEastAsia" w:hAnsiTheme="minorHAnsi" w:cstheme="minorBidi"/>
            <w:b w:val="0"/>
            <w:bCs w:val="0"/>
            <w:caps w:val="0"/>
            <w:noProof/>
            <w:sz w:val="22"/>
            <w:szCs w:val="22"/>
            <w:lang w:eastAsia="en-GB"/>
          </w:rPr>
          <w:tab/>
        </w:r>
        <w:r w:rsidRPr="00E74C68">
          <w:rPr>
            <w:rStyle w:val="Hyperlink"/>
            <w:rFonts w:cs="Arial"/>
            <w:noProof/>
          </w:rPr>
          <w:t>Operational Aspects</w:t>
        </w:r>
        <w:r>
          <w:rPr>
            <w:noProof/>
            <w:webHidden/>
          </w:rPr>
          <w:tab/>
        </w:r>
        <w:r>
          <w:rPr>
            <w:noProof/>
            <w:webHidden/>
          </w:rPr>
          <w:fldChar w:fldCharType="begin"/>
        </w:r>
        <w:r>
          <w:rPr>
            <w:noProof/>
            <w:webHidden/>
          </w:rPr>
          <w:instrText xml:space="preserve"> PAGEREF _Toc445900972 \h </w:instrText>
        </w:r>
      </w:ins>
      <w:r>
        <w:rPr>
          <w:noProof/>
          <w:webHidden/>
        </w:rPr>
      </w:r>
      <w:r>
        <w:rPr>
          <w:noProof/>
          <w:webHidden/>
        </w:rPr>
        <w:fldChar w:fldCharType="separate"/>
      </w:r>
      <w:ins w:id="113" w:author="Peter Douglas" w:date="2016-03-16T14:13:00Z">
        <w:r>
          <w:rPr>
            <w:noProof/>
            <w:webHidden/>
          </w:rPr>
          <w:t>27</w:t>
        </w:r>
        <w:r>
          <w:rPr>
            <w:noProof/>
            <w:webHidden/>
          </w:rPr>
          <w:fldChar w:fldCharType="end"/>
        </w:r>
        <w:r w:rsidRPr="00E74C68">
          <w:rPr>
            <w:rStyle w:val="Hyperlink"/>
            <w:noProof/>
          </w:rPr>
          <w:fldChar w:fldCharType="end"/>
        </w:r>
      </w:ins>
    </w:p>
    <w:p w14:paraId="1F9C04EE" w14:textId="77777777" w:rsidR="005B3609" w:rsidRDefault="005B3609" w:rsidP="007170D6">
      <w:pPr>
        <w:pStyle w:val="TOC2"/>
        <w:rPr>
          <w:ins w:id="114" w:author="Peter Douglas" w:date="2016-03-16T14:13:00Z"/>
          <w:rFonts w:asciiTheme="minorHAnsi" w:eastAsiaTheme="minorEastAsia" w:hAnsiTheme="minorHAnsi" w:cstheme="minorBidi"/>
          <w:noProof/>
          <w:sz w:val="22"/>
          <w:szCs w:val="22"/>
          <w:lang w:eastAsia="en-GB"/>
        </w:rPr>
      </w:pPr>
      <w:ins w:id="115"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"_Toc445900973"</w:instrText>
        </w:r>
        <w:r w:rsidRPr="00E74C68">
          <w:rPr>
            <w:rStyle w:val="Hyperlink"/>
            <w:noProof/>
          </w:rPr>
          <w:instrText xml:space="preserve"> </w:instrText>
        </w:r>
        <w:r w:rsidRPr="00E74C68">
          <w:rPr>
            <w:rStyle w:val="Hyperlink"/>
            <w:noProof/>
          </w:rPr>
          <w:fldChar w:fldCharType="separate"/>
        </w:r>
        <w:r w:rsidRPr="00E74C68">
          <w:rPr>
            <w:rStyle w:val="Hyperlink"/>
            <w:noProof/>
          </w:rPr>
          <w:t>3.1</w:t>
        </w:r>
        <w:r>
          <w:rPr>
            <w:rFonts w:asciiTheme="minorHAnsi" w:eastAsiaTheme="minorEastAsia" w:hAnsiTheme="minorHAnsi" w:cstheme="minorBidi"/>
            <w:noProof/>
            <w:sz w:val="22"/>
            <w:szCs w:val="22"/>
            <w:lang w:eastAsia="en-GB"/>
          </w:rPr>
          <w:tab/>
        </w:r>
        <w:r w:rsidRPr="00E74C68">
          <w:rPr>
            <w:rStyle w:val="Hyperlink"/>
            <w:noProof/>
          </w:rPr>
          <w:t>Concept of Operations</w:t>
        </w:r>
        <w:r>
          <w:rPr>
            <w:noProof/>
            <w:webHidden/>
          </w:rPr>
          <w:tab/>
        </w:r>
        <w:r>
          <w:rPr>
            <w:noProof/>
            <w:webHidden/>
          </w:rPr>
          <w:fldChar w:fldCharType="begin"/>
        </w:r>
        <w:r>
          <w:rPr>
            <w:noProof/>
            <w:webHidden/>
          </w:rPr>
          <w:instrText xml:space="preserve"> PAGEREF _Toc445900973 \h </w:instrText>
        </w:r>
      </w:ins>
      <w:r>
        <w:rPr>
          <w:noProof/>
          <w:webHidden/>
        </w:rPr>
      </w:r>
      <w:r>
        <w:rPr>
          <w:noProof/>
          <w:webHidden/>
        </w:rPr>
        <w:fldChar w:fldCharType="separate"/>
      </w:r>
      <w:ins w:id="116" w:author="Peter Douglas" w:date="2016-03-16T14:13:00Z">
        <w:r>
          <w:rPr>
            <w:noProof/>
            <w:webHidden/>
          </w:rPr>
          <w:t>27</w:t>
        </w:r>
        <w:r>
          <w:rPr>
            <w:noProof/>
            <w:webHidden/>
          </w:rPr>
          <w:fldChar w:fldCharType="end"/>
        </w:r>
        <w:r w:rsidRPr="00E74C68">
          <w:rPr>
            <w:rStyle w:val="Hyperlink"/>
            <w:noProof/>
          </w:rPr>
          <w:fldChar w:fldCharType="end"/>
        </w:r>
      </w:ins>
    </w:p>
    <w:p w14:paraId="3F75EC50" w14:textId="77777777" w:rsidR="005B3609" w:rsidRDefault="005B3609" w:rsidP="007170D6">
      <w:pPr>
        <w:pStyle w:val="TOC2"/>
        <w:rPr>
          <w:ins w:id="117" w:author="Peter Douglas" w:date="2016-03-16T14:13:00Z"/>
          <w:rFonts w:asciiTheme="minorHAnsi" w:eastAsiaTheme="minorEastAsia" w:hAnsiTheme="minorHAnsi" w:cstheme="minorBidi"/>
          <w:noProof/>
          <w:sz w:val="22"/>
          <w:szCs w:val="22"/>
          <w:lang w:eastAsia="en-GB"/>
        </w:rPr>
      </w:pPr>
      <w:ins w:id="118"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"_Toc445900974"</w:instrText>
        </w:r>
        <w:r w:rsidRPr="00E74C68">
          <w:rPr>
            <w:rStyle w:val="Hyperlink"/>
            <w:noProof/>
          </w:rPr>
          <w:instrText xml:space="preserve"> </w:instrText>
        </w:r>
        <w:r w:rsidRPr="00E74C68">
          <w:rPr>
            <w:rStyle w:val="Hyperlink"/>
            <w:noProof/>
          </w:rPr>
          <w:fldChar w:fldCharType="separate"/>
        </w:r>
        <w:r w:rsidRPr="00E74C68">
          <w:rPr>
            <w:rStyle w:val="Hyperlink"/>
            <w:noProof/>
          </w:rPr>
          <w:t>3.2</w:t>
        </w:r>
        <w:r>
          <w:rPr>
            <w:rFonts w:asciiTheme="minorHAnsi" w:eastAsiaTheme="minorEastAsia" w:hAnsiTheme="minorHAnsi" w:cstheme="minorBidi"/>
            <w:noProof/>
            <w:sz w:val="22"/>
            <w:szCs w:val="22"/>
            <w:lang w:eastAsia="en-GB"/>
          </w:rPr>
          <w:tab/>
        </w:r>
        <w:r w:rsidRPr="00E74C68">
          <w:rPr>
            <w:rStyle w:val="Hyperlink"/>
            <w:rFonts w:cs="Arial"/>
            <w:noProof/>
          </w:rPr>
          <w:t>Reference Datum</w:t>
        </w:r>
        <w:r>
          <w:rPr>
            <w:noProof/>
            <w:webHidden/>
          </w:rPr>
          <w:tab/>
        </w:r>
        <w:r>
          <w:rPr>
            <w:noProof/>
            <w:webHidden/>
          </w:rPr>
          <w:fldChar w:fldCharType="begin"/>
        </w:r>
        <w:r>
          <w:rPr>
            <w:noProof/>
            <w:webHidden/>
          </w:rPr>
          <w:instrText xml:space="preserve"> PAGEREF _Toc445900974 \h </w:instrText>
        </w:r>
      </w:ins>
      <w:r>
        <w:rPr>
          <w:noProof/>
          <w:webHidden/>
        </w:rPr>
      </w:r>
      <w:r>
        <w:rPr>
          <w:noProof/>
          <w:webHidden/>
        </w:rPr>
        <w:fldChar w:fldCharType="separate"/>
      </w:r>
      <w:ins w:id="119" w:author="Peter Douglas" w:date="2016-03-16T14:13:00Z">
        <w:r>
          <w:rPr>
            <w:noProof/>
            <w:webHidden/>
          </w:rPr>
          <w:t>27</w:t>
        </w:r>
        <w:r>
          <w:rPr>
            <w:noProof/>
            <w:webHidden/>
          </w:rPr>
          <w:fldChar w:fldCharType="end"/>
        </w:r>
        <w:r w:rsidRPr="00E74C68">
          <w:rPr>
            <w:rStyle w:val="Hyperlink"/>
            <w:noProof/>
          </w:rPr>
          <w:fldChar w:fldCharType="end"/>
        </w:r>
      </w:ins>
    </w:p>
    <w:p w14:paraId="29F78857" w14:textId="77777777" w:rsidR="005B3609" w:rsidRDefault="005B3609" w:rsidP="007170D6">
      <w:pPr>
        <w:pStyle w:val="TOC2"/>
        <w:rPr>
          <w:ins w:id="120" w:author="Peter Douglas" w:date="2016-03-16T14:13:00Z"/>
          <w:rFonts w:asciiTheme="minorHAnsi" w:eastAsiaTheme="minorEastAsia" w:hAnsiTheme="minorHAnsi" w:cstheme="minorBidi"/>
          <w:noProof/>
          <w:sz w:val="22"/>
          <w:szCs w:val="22"/>
          <w:lang w:eastAsia="en-GB"/>
        </w:rPr>
      </w:pPr>
      <w:ins w:id="121"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"_Toc445900975"</w:instrText>
        </w:r>
        <w:r w:rsidRPr="00E74C68">
          <w:rPr>
            <w:rStyle w:val="Hyperlink"/>
            <w:noProof/>
          </w:rPr>
          <w:instrText xml:space="preserve"> </w:instrText>
        </w:r>
        <w:r w:rsidRPr="00E74C68">
          <w:rPr>
            <w:rStyle w:val="Hyperlink"/>
            <w:noProof/>
          </w:rPr>
          <w:fldChar w:fldCharType="separate"/>
        </w:r>
        <w:r w:rsidRPr="00E74C68">
          <w:rPr>
            <w:rStyle w:val="Hyperlink"/>
            <w:noProof/>
          </w:rPr>
          <w:t>3.3</w:t>
        </w:r>
        <w:r>
          <w:rPr>
            <w:rFonts w:asciiTheme="minorHAnsi" w:eastAsiaTheme="minorEastAsia" w:hAnsiTheme="minorHAnsi" w:cstheme="minorBidi"/>
            <w:noProof/>
            <w:sz w:val="22"/>
            <w:szCs w:val="22"/>
            <w:lang w:eastAsia="en-GB"/>
          </w:rPr>
          <w:tab/>
        </w:r>
        <w:r w:rsidRPr="00E74C68">
          <w:rPr>
            <w:rStyle w:val="Hyperlink"/>
            <w:rFonts w:cs="Arial"/>
            <w:noProof/>
          </w:rPr>
          <w:t>Monitoring</w:t>
        </w:r>
        <w:r>
          <w:rPr>
            <w:noProof/>
            <w:webHidden/>
          </w:rPr>
          <w:tab/>
        </w:r>
        <w:r>
          <w:rPr>
            <w:noProof/>
            <w:webHidden/>
          </w:rPr>
          <w:fldChar w:fldCharType="begin"/>
        </w:r>
        <w:r>
          <w:rPr>
            <w:noProof/>
            <w:webHidden/>
          </w:rPr>
          <w:instrText xml:space="preserve"> PAGEREF _Toc445900975 \h </w:instrText>
        </w:r>
      </w:ins>
      <w:r>
        <w:rPr>
          <w:noProof/>
          <w:webHidden/>
        </w:rPr>
      </w:r>
      <w:r>
        <w:rPr>
          <w:noProof/>
          <w:webHidden/>
        </w:rPr>
        <w:fldChar w:fldCharType="separate"/>
      </w:r>
      <w:ins w:id="122" w:author="Peter Douglas" w:date="2016-03-16T14:13:00Z">
        <w:r>
          <w:rPr>
            <w:noProof/>
            <w:webHidden/>
          </w:rPr>
          <w:t>27</w:t>
        </w:r>
        <w:r>
          <w:rPr>
            <w:noProof/>
            <w:webHidden/>
          </w:rPr>
          <w:fldChar w:fldCharType="end"/>
        </w:r>
        <w:r w:rsidRPr="00E74C68">
          <w:rPr>
            <w:rStyle w:val="Hyperlink"/>
            <w:noProof/>
          </w:rPr>
          <w:fldChar w:fldCharType="end"/>
        </w:r>
      </w:ins>
    </w:p>
    <w:p w14:paraId="18362BD4" w14:textId="77777777" w:rsidR="005B3609" w:rsidRDefault="005B3609" w:rsidP="007170D6">
      <w:pPr>
        <w:pStyle w:val="TOC2"/>
        <w:rPr>
          <w:ins w:id="123" w:author="Peter Douglas" w:date="2016-03-16T14:13:00Z"/>
          <w:rFonts w:asciiTheme="minorHAnsi" w:eastAsiaTheme="minorEastAsia" w:hAnsiTheme="minorHAnsi" w:cstheme="minorBidi"/>
          <w:noProof/>
          <w:sz w:val="22"/>
          <w:szCs w:val="22"/>
          <w:lang w:eastAsia="en-GB"/>
        </w:rPr>
      </w:pPr>
      <w:ins w:id="124"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"_Toc445900976"</w:instrText>
        </w:r>
        <w:r w:rsidRPr="00E74C68">
          <w:rPr>
            <w:rStyle w:val="Hyperlink"/>
            <w:noProof/>
          </w:rPr>
          <w:instrText xml:space="preserve"> </w:instrText>
        </w:r>
        <w:r w:rsidRPr="00E74C68">
          <w:rPr>
            <w:rStyle w:val="Hyperlink"/>
            <w:noProof/>
          </w:rPr>
          <w:fldChar w:fldCharType="separate"/>
        </w:r>
        <w:r w:rsidRPr="00E74C68">
          <w:rPr>
            <w:rStyle w:val="Hyperlink"/>
            <w:noProof/>
          </w:rPr>
          <w:t>3.4</w:t>
        </w:r>
        <w:r>
          <w:rPr>
            <w:rFonts w:asciiTheme="minorHAnsi" w:eastAsiaTheme="minorEastAsia" w:hAnsiTheme="minorHAnsi" w:cstheme="minorBidi"/>
            <w:noProof/>
            <w:sz w:val="22"/>
            <w:szCs w:val="22"/>
            <w:lang w:eastAsia="en-GB"/>
          </w:rPr>
          <w:tab/>
        </w:r>
        <w:r w:rsidRPr="00E74C68">
          <w:rPr>
            <w:rStyle w:val="Hyperlink"/>
            <w:rFonts w:cs="Arial"/>
            <w:noProof/>
          </w:rPr>
          <w:t>Publication of information</w:t>
        </w:r>
        <w:r>
          <w:rPr>
            <w:noProof/>
            <w:webHidden/>
          </w:rPr>
          <w:tab/>
        </w:r>
        <w:r>
          <w:rPr>
            <w:noProof/>
            <w:webHidden/>
          </w:rPr>
          <w:fldChar w:fldCharType="begin"/>
        </w:r>
        <w:r>
          <w:rPr>
            <w:noProof/>
            <w:webHidden/>
          </w:rPr>
          <w:instrText xml:space="preserve"> PAGEREF _Toc445900976 \h </w:instrText>
        </w:r>
      </w:ins>
      <w:r>
        <w:rPr>
          <w:noProof/>
          <w:webHidden/>
        </w:rPr>
      </w:r>
      <w:r>
        <w:rPr>
          <w:noProof/>
          <w:webHidden/>
        </w:rPr>
        <w:fldChar w:fldCharType="separate"/>
      </w:r>
      <w:ins w:id="125" w:author="Peter Douglas" w:date="2016-03-16T14:13:00Z">
        <w:r>
          <w:rPr>
            <w:noProof/>
            <w:webHidden/>
          </w:rPr>
          <w:t>28</w:t>
        </w:r>
        <w:r>
          <w:rPr>
            <w:noProof/>
            <w:webHidden/>
          </w:rPr>
          <w:fldChar w:fldCharType="end"/>
        </w:r>
        <w:r w:rsidRPr="00E74C68">
          <w:rPr>
            <w:rStyle w:val="Hyperlink"/>
            <w:noProof/>
          </w:rPr>
          <w:fldChar w:fldCharType="end"/>
        </w:r>
      </w:ins>
    </w:p>
    <w:p w14:paraId="713C1CA9" w14:textId="77777777" w:rsidR="005B3609" w:rsidRDefault="005B3609" w:rsidP="007170D6">
      <w:pPr>
        <w:pStyle w:val="TOC2"/>
        <w:rPr>
          <w:ins w:id="126" w:author="Peter Douglas" w:date="2016-03-16T14:13:00Z"/>
          <w:rFonts w:asciiTheme="minorHAnsi" w:eastAsiaTheme="minorEastAsia" w:hAnsiTheme="minorHAnsi" w:cstheme="minorBidi"/>
          <w:noProof/>
          <w:sz w:val="22"/>
          <w:szCs w:val="22"/>
          <w:lang w:eastAsia="en-GB"/>
        </w:rPr>
      </w:pPr>
      <w:ins w:id="127"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"_Toc445900978"</w:instrText>
        </w:r>
        <w:r w:rsidRPr="00E74C68">
          <w:rPr>
            <w:rStyle w:val="Hyperlink"/>
            <w:noProof/>
          </w:rPr>
          <w:instrText xml:space="preserve"> </w:instrText>
        </w:r>
        <w:r w:rsidRPr="00E74C68">
          <w:rPr>
            <w:rStyle w:val="Hyperlink"/>
            <w:noProof/>
          </w:rPr>
          <w:fldChar w:fldCharType="separate"/>
        </w:r>
        <w:r w:rsidRPr="00E74C68">
          <w:rPr>
            <w:rStyle w:val="Hyperlink"/>
            <w:noProof/>
          </w:rPr>
          <w:t>3.5</w:t>
        </w:r>
        <w:r>
          <w:rPr>
            <w:rFonts w:asciiTheme="minorHAnsi" w:eastAsiaTheme="minorEastAsia" w:hAnsiTheme="minorHAnsi" w:cstheme="minorBidi"/>
            <w:noProof/>
            <w:sz w:val="22"/>
            <w:szCs w:val="22"/>
            <w:lang w:eastAsia="en-GB"/>
          </w:rPr>
          <w:tab/>
        </w:r>
        <w:r w:rsidRPr="00E74C68">
          <w:rPr>
            <w:rStyle w:val="Hyperlink"/>
            <w:rFonts w:cs="Arial"/>
            <w:noProof/>
          </w:rPr>
          <w:t>Performance Verification</w:t>
        </w:r>
        <w:r>
          <w:rPr>
            <w:noProof/>
            <w:webHidden/>
          </w:rPr>
          <w:tab/>
        </w:r>
        <w:r>
          <w:rPr>
            <w:noProof/>
            <w:webHidden/>
          </w:rPr>
          <w:fldChar w:fldCharType="begin"/>
        </w:r>
        <w:r>
          <w:rPr>
            <w:noProof/>
            <w:webHidden/>
          </w:rPr>
          <w:instrText xml:space="preserve"> PAGEREF _Toc445900978 \h </w:instrText>
        </w:r>
      </w:ins>
      <w:r>
        <w:rPr>
          <w:noProof/>
          <w:webHidden/>
        </w:rPr>
      </w:r>
      <w:r>
        <w:rPr>
          <w:noProof/>
          <w:webHidden/>
        </w:rPr>
        <w:fldChar w:fldCharType="separate"/>
      </w:r>
      <w:ins w:id="128" w:author="Peter Douglas" w:date="2016-03-16T14:13:00Z">
        <w:r>
          <w:rPr>
            <w:noProof/>
            <w:webHidden/>
          </w:rPr>
          <w:t>29</w:t>
        </w:r>
        <w:r>
          <w:rPr>
            <w:noProof/>
            <w:webHidden/>
          </w:rPr>
          <w:fldChar w:fldCharType="end"/>
        </w:r>
        <w:r w:rsidRPr="00E74C68">
          <w:rPr>
            <w:rStyle w:val="Hyperlink"/>
            <w:noProof/>
          </w:rPr>
          <w:fldChar w:fldCharType="end"/>
        </w:r>
      </w:ins>
    </w:p>
    <w:p w14:paraId="2A246586" w14:textId="77777777" w:rsidR="005B3609" w:rsidRDefault="005B3609">
      <w:pPr>
        <w:pStyle w:val="TOC3"/>
        <w:tabs>
          <w:tab w:val="left" w:pos="1200"/>
          <w:tab w:val="right" w:leader="dot" w:pos="9017"/>
        </w:tabs>
        <w:rPr>
          <w:ins w:id="129" w:author="Peter Douglas" w:date="2016-03-16T14:13:00Z"/>
          <w:rFonts w:asciiTheme="minorHAnsi" w:eastAsiaTheme="minorEastAsia" w:hAnsiTheme="minorHAnsi" w:cstheme="minorBidi"/>
          <w:i w:val="0"/>
          <w:iCs w:val="0"/>
          <w:noProof/>
          <w:sz w:val="22"/>
          <w:szCs w:val="22"/>
          <w:lang w:eastAsia="en-GB"/>
        </w:rPr>
      </w:pPr>
      <w:ins w:id="130"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"_Toc445900980"</w:instrText>
        </w:r>
        <w:r w:rsidRPr="00E74C68">
          <w:rPr>
            <w:rStyle w:val="Hyperlink"/>
            <w:noProof/>
          </w:rPr>
          <w:instrText xml:space="preserve"> </w:instrText>
        </w:r>
        <w:r w:rsidRPr="00E74C68">
          <w:rPr>
            <w:rStyle w:val="Hyperlink"/>
            <w:noProof/>
          </w:rPr>
          <w:fldChar w:fldCharType="separate"/>
        </w:r>
        <w:r w:rsidRPr="00E74C68">
          <w:rPr>
            <w:rStyle w:val="Hyperlink"/>
            <w:noProof/>
          </w:rPr>
          <w:t>3.5.1</w:t>
        </w:r>
        <w:r>
          <w:rPr>
            <w:rFonts w:asciiTheme="minorHAnsi" w:eastAsiaTheme="minorEastAsia" w:hAnsiTheme="minorHAnsi" w:cstheme="minorBidi"/>
            <w:i w:val="0"/>
            <w:iCs w:val="0"/>
            <w:noProof/>
            <w:sz w:val="22"/>
            <w:szCs w:val="22"/>
            <w:lang w:eastAsia="en-GB"/>
          </w:rPr>
          <w:tab/>
        </w:r>
        <w:r w:rsidRPr="00E74C68">
          <w:rPr>
            <w:rStyle w:val="Hyperlink"/>
            <w:rFonts w:cs="Arial"/>
            <w:noProof/>
          </w:rPr>
          <w:t>Coverage Verification</w:t>
        </w:r>
        <w:r>
          <w:rPr>
            <w:noProof/>
            <w:webHidden/>
          </w:rPr>
          <w:tab/>
        </w:r>
        <w:r>
          <w:rPr>
            <w:noProof/>
            <w:webHidden/>
          </w:rPr>
          <w:fldChar w:fldCharType="begin"/>
        </w:r>
        <w:r>
          <w:rPr>
            <w:noProof/>
            <w:webHidden/>
          </w:rPr>
          <w:instrText xml:space="preserve"> PAGEREF _Toc445900980 \h </w:instrText>
        </w:r>
      </w:ins>
      <w:r>
        <w:rPr>
          <w:noProof/>
          <w:webHidden/>
        </w:rPr>
      </w:r>
      <w:r>
        <w:rPr>
          <w:noProof/>
          <w:webHidden/>
        </w:rPr>
        <w:fldChar w:fldCharType="separate"/>
      </w:r>
      <w:ins w:id="131" w:author="Peter Douglas" w:date="2016-03-16T14:13:00Z">
        <w:r>
          <w:rPr>
            <w:noProof/>
            <w:webHidden/>
          </w:rPr>
          <w:t>29</w:t>
        </w:r>
        <w:r>
          <w:rPr>
            <w:noProof/>
            <w:webHidden/>
          </w:rPr>
          <w:fldChar w:fldCharType="end"/>
        </w:r>
        <w:r w:rsidRPr="00E74C68">
          <w:rPr>
            <w:rStyle w:val="Hyperlink"/>
            <w:noProof/>
          </w:rPr>
          <w:fldChar w:fldCharType="end"/>
        </w:r>
      </w:ins>
    </w:p>
    <w:p w14:paraId="51578F55" w14:textId="77777777" w:rsidR="005B3609" w:rsidRDefault="005B3609">
      <w:pPr>
        <w:pStyle w:val="TOC3"/>
        <w:tabs>
          <w:tab w:val="left" w:pos="1200"/>
          <w:tab w:val="right" w:leader="dot" w:pos="9017"/>
        </w:tabs>
        <w:rPr>
          <w:ins w:id="132" w:author="Peter Douglas" w:date="2016-03-16T14:13:00Z"/>
          <w:rFonts w:asciiTheme="minorHAnsi" w:eastAsiaTheme="minorEastAsia" w:hAnsiTheme="minorHAnsi" w:cstheme="minorBidi"/>
          <w:i w:val="0"/>
          <w:iCs w:val="0"/>
          <w:noProof/>
          <w:sz w:val="22"/>
          <w:szCs w:val="22"/>
          <w:lang w:eastAsia="en-GB"/>
        </w:rPr>
      </w:pPr>
      <w:ins w:id="133"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"_Toc445900982"</w:instrText>
        </w:r>
        <w:r w:rsidRPr="00E74C68">
          <w:rPr>
            <w:rStyle w:val="Hyperlink"/>
            <w:noProof/>
          </w:rPr>
          <w:instrText xml:space="preserve"> </w:instrText>
        </w:r>
        <w:r w:rsidRPr="00E74C68">
          <w:rPr>
            <w:rStyle w:val="Hyperlink"/>
            <w:noProof/>
          </w:rPr>
          <w:fldChar w:fldCharType="separate"/>
        </w:r>
        <w:r w:rsidRPr="00E74C68">
          <w:rPr>
            <w:rStyle w:val="Hyperlink"/>
            <w:noProof/>
          </w:rPr>
          <w:t>3.5.2</w:t>
        </w:r>
        <w:r>
          <w:rPr>
            <w:rFonts w:asciiTheme="minorHAnsi" w:eastAsiaTheme="minorEastAsia" w:hAnsiTheme="minorHAnsi" w:cstheme="minorBidi"/>
            <w:i w:val="0"/>
            <w:iCs w:val="0"/>
            <w:noProof/>
            <w:sz w:val="22"/>
            <w:szCs w:val="22"/>
            <w:lang w:eastAsia="en-GB"/>
          </w:rPr>
          <w:tab/>
        </w:r>
        <w:r w:rsidRPr="00E74C68">
          <w:rPr>
            <w:rStyle w:val="Hyperlink"/>
            <w:rFonts w:cs="Arial"/>
            <w:noProof/>
          </w:rPr>
          <w:t>Availability Verification</w:t>
        </w:r>
        <w:r>
          <w:rPr>
            <w:noProof/>
            <w:webHidden/>
          </w:rPr>
          <w:tab/>
        </w:r>
        <w:r>
          <w:rPr>
            <w:noProof/>
            <w:webHidden/>
          </w:rPr>
          <w:fldChar w:fldCharType="begin"/>
        </w:r>
        <w:r>
          <w:rPr>
            <w:noProof/>
            <w:webHidden/>
          </w:rPr>
          <w:instrText xml:space="preserve"> PAGEREF _Toc445900982 \h </w:instrText>
        </w:r>
      </w:ins>
      <w:r>
        <w:rPr>
          <w:noProof/>
          <w:webHidden/>
        </w:rPr>
      </w:r>
      <w:r>
        <w:rPr>
          <w:noProof/>
          <w:webHidden/>
        </w:rPr>
        <w:fldChar w:fldCharType="separate"/>
      </w:r>
      <w:ins w:id="134" w:author="Peter Douglas" w:date="2016-03-16T14:13:00Z">
        <w:r>
          <w:rPr>
            <w:noProof/>
            <w:webHidden/>
          </w:rPr>
          <w:t>29</w:t>
        </w:r>
        <w:r>
          <w:rPr>
            <w:noProof/>
            <w:webHidden/>
          </w:rPr>
          <w:fldChar w:fldCharType="end"/>
        </w:r>
        <w:r w:rsidRPr="00E74C68">
          <w:rPr>
            <w:rStyle w:val="Hyperlink"/>
            <w:noProof/>
          </w:rPr>
          <w:fldChar w:fldCharType="end"/>
        </w:r>
      </w:ins>
    </w:p>
    <w:p w14:paraId="27229EED" w14:textId="77777777" w:rsidR="005B3609" w:rsidRDefault="005B3609">
      <w:pPr>
        <w:pStyle w:val="TOC3"/>
        <w:tabs>
          <w:tab w:val="left" w:pos="1200"/>
          <w:tab w:val="right" w:leader="dot" w:pos="9017"/>
        </w:tabs>
        <w:rPr>
          <w:ins w:id="135" w:author="Peter Douglas" w:date="2016-03-16T14:13:00Z"/>
          <w:rFonts w:asciiTheme="minorHAnsi" w:eastAsiaTheme="minorEastAsia" w:hAnsiTheme="minorHAnsi" w:cstheme="minorBidi"/>
          <w:i w:val="0"/>
          <w:iCs w:val="0"/>
          <w:noProof/>
          <w:sz w:val="22"/>
          <w:szCs w:val="22"/>
          <w:lang w:eastAsia="en-GB"/>
        </w:rPr>
      </w:pPr>
      <w:ins w:id="136"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"_Toc445900983"</w:instrText>
        </w:r>
        <w:r w:rsidRPr="00E74C68">
          <w:rPr>
            <w:rStyle w:val="Hyperlink"/>
            <w:noProof/>
          </w:rPr>
          <w:instrText xml:space="preserve"> </w:instrText>
        </w:r>
        <w:r w:rsidRPr="00E74C68">
          <w:rPr>
            <w:rStyle w:val="Hyperlink"/>
            <w:noProof/>
          </w:rPr>
          <w:fldChar w:fldCharType="separate"/>
        </w:r>
        <w:r w:rsidRPr="00E74C68">
          <w:rPr>
            <w:rStyle w:val="Hyperlink"/>
            <w:noProof/>
          </w:rPr>
          <w:t>3.5.3</w:t>
        </w:r>
        <w:r>
          <w:rPr>
            <w:rFonts w:asciiTheme="minorHAnsi" w:eastAsiaTheme="minorEastAsia" w:hAnsiTheme="minorHAnsi" w:cstheme="minorBidi"/>
            <w:i w:val="0"/>
            <w:iCs w:val="0"/>
            <w:noProof/>
            <w:sz w:val="22"/>
            <w:szCs w:val="22"/>
            <w:lang w:eastAsia="en-GB"/>
          </w:rPr>
          <w:tab/>
        </w:r>
        <w:r w:rsidRPr="00E74C68">
          <w:rPr>
            <w:rStyle w:val="Hyperlink"/>
            <w:rFonts w:cs="Arial"/>
            <w:noProof/>
          </w:rPr>
          <w:t>Continuity Verification</w:t>
        </w:r>
        <w:r>
          <w:rPr>
            <w:noProof/>
            <w:webHidden/>
          </w:rPr>
          <w:tab/>
        </w:r>
        <w:r>
          <w:rPr>
            <w:noProof/>
            <w:webHidden/>
          </w:rPr>
          <w:fldChar w:fldCharType="begin"/>
        </w:r>
        <w:r>
          <w:rPr>
            <w:noProof/>
            <w:webHidden/>
          </w:rPr>
          <w:instrText xml:space="preserve"> PAGEREF _Toc445900983 \h </w:instrText>
        </w:r>
      </w:ins>
      <w:r>
        <w:rPr>
          <w:noProof/>
          <w:webHidden/>
        </w:rPr>
      </w:r>
      <w:r>
        <w:rPr>
          <w:noProof/>
          <w:webHidden/>
        </w:rPr>
        <w:fldChar w:fldCharType="separate"/>
      </w:r>
      <w:ins w:id="137" w:author="Peter Douglas" w:date="2016-03-16T14:13:00Z">
        <w:r>
          <w:rPr>
            <w:noProof/>
            <w:webHidden/>
          </w:rPr>
          <w:t>30</w:t>
        </w:r>
        <w:r>
          <w:rPr>
            <w:noProof/>
            <w:webHidden/>
          </w:rPr>
          <w:fldChar w:fldCharType="end"/>
        </w:r>
        <w:r w:rsidRPr="00E74C68">
          <w:rPr>
            <w:rStyle w:val="Hyperlink"/>
            <w:noProof/>
          </w:rPr>
          <w:fldChar w:fldCharType="end"/>
        </w:r>
      </w:ins>
    </w:p>
    <w:p w14:paraId="7637A4EA" w14:textId="77777777" w:rsidR="005B3609" w:rsidRDefault="005B3609">
      <w:pPr>
        <w:pStyle w:val="TOC3"/>
        <w:tabs>
          <w:tab w:val="left" w:pos="1200"/>
          <w:tab w:val="right" w:leader="dot" w:pos="9017"/>
        </w:tabs>
        <w:rPr>
          <w:ins w:id="138" w:author="Peter Douglas" w:date="2016-03-16T14:13:00Z"/>
          <w:rFonts w:asciiTheme="minorHAnsi" w:eastAsiaTheme="minorEastAsia" w:hAnsiTheme="minorHAnsi" w:cstheme="minorBidi"/>
          <w:i w:val="0"/>
          <w:iCs w:val="0"/>
          <w:noProof/>
          <w:sz w:val="22"/>
          <w:szCs w:val="22"/>
          <w:lang w:eastAsia="en-GB"/>
        </w:rPr>
      </w:pPr>
      <w:ins w:id="139"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"_Toc445900985"</w:instrText>
        </w:r>
        <w:r w:rsidRPr="00E74C68">
          <w:rPr>
            <w:rStyle w:val="Hyperlink"/>
            <w:noProof/>
          </w:rPr>
          <w:instrText xml:space="preserve"> </w:instrText>
        </w:r>
        <w:r w:rsidRPr="00E74C68">
          <w:rPr>
            <w:rStyle w:val="Hyperlink"/>
            <w:noProof/>
          </w:rPr>
          <w:fldChar w:fldCharType="separate"/>
        </w:r>
        <w:r w:rsidRPr="00E74C68">
          <w:rPr>
            <w:rStyle w:val="Hyperlink"/>
            <w:noProof/>
          </w:rPr>
          <w:t>3.5.4</w:t>
        </w:r>
        <w:r>
          <w:rPr>
            <w:rFonts w:asciiTheme="minorHAnsi" w:eastAsiaTheme="minorEastAsia" w:hAnsiTheme="minorHAnsi" w:cstheme="minorBidi"/>
            <w:i w:val="0"/>
            <w:iCs w:val="0"/>
            <w:noProof/>
            <w:sz w:val="22"/>
            <w:szCs w:val="22"/>
            <w:lang w:eastAsia="en-GB"/>
          </w:rPr>
          <w:tab/>
        </w:r>
        <w:r w:rsidRPr="00E74C68">
          <w:rPr>
            <w:rStyle w:val="Hyperlink"/>
            <w:rFonts w:cs="Arial"/>
            <w:noProof/>
          </w:rPr>
          <w:t>Integrity Verification</w:t>
        </w:r>
        <w:r>
          <w:rPr>
            <w:noProof/>
            <w:webHidden/>
          </w:rPr>
          <w:tab/>
        </w:r>
        <w:r>
          <w:rPr>
            <w:noProof/>
            <w:webHidden/>
          </w:rPr>
          <w:fldChar w:fldCharType="begin"/>
        </w:r>
        <w:r>
          <w:rPr>
            <w:noProof/>
            <w:webHidden/>
          </w:rPr>
          <w:instrText xml:space="preserve"> PAGEREF _Toc445900985 \h </w:instrText>
        </w:r>
      </w:ins>
      <w:r>
        <w:rPr>
          <w:noProof/>
          <w:webHidden/>
        </w:rPr>
      </w:r>
      <w:r>
        <w:rPr>
          <w:noProof/>
          <w:webHidden/>
        </w:rPr>
        <w:fldChar w:fldCharType="separate"/>
      </w:r>
      <w:ins w:id="140" w:author="Peter Douglas" w:date="2016-03-16T14:13:00Z">
        <w:r>
          <w:rPr>
            <w:noProof/>
            <w:webHidden/>
          </w:rPr>
          <w:t>31</w:t>
        </w:r>
        <w:r>
          <w:rPr>
            <w:noProof/>
            <w:webHidden/>
          </w:rPr>
          <w:fldChar w:fldCharType="end"/>
        </w:r>
        <w:r w:rsidRPr="00E74C68">
          <w:rPr>
            <w:rStyle w:val="Hyperlink"/>
            <w:noProof/>
          </w:rPr>
          <w:fldChar w:fldCharType="end"/>
        </w:r>
      </w:ins>
    </w:p>
    <w:p w14:paraId="4FBE9566" w14:textId="77777777" w:rsidR="005B3609" w:rsidRDefault="005B3609">
      <w:pPr>
        <w:pStyle w:val="TOC3"/>
        <w:tabs>
          <w:tab w:val="left" w:pos="1200"/>
          <w:tab w:val="right" w:leader="dot" w:pos="9017"/>
        </w:tabs>
        <w:rPr>
          <w:ins w:id="141" w:author="Peter Douglas" w:date="2016-03-16T14:13:00Z"/>
          <w:rFonts w:asciiTheme="minorHAnsi" w:eastAsiaTheme="minorEastAsia" w:hAnsiTheme="minorHAnsi" w:cstheme="minorBidi"/>
          <w:i w:val="0"/>
          <w:iCs w:val="0"/>
          <w:noProof/>
          <w:sz w:val="22"/>
          <w:szCs w:val="22"/>
          <w:lang w:eastAsia="en-GB"/>
        </w:rPr>
      </w:pPr>
      <w:ins w:id="142"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"_Toc445900986"</w:instrText>
        </w:r>
        <w:r w:rsidRPr="00E74C68">
          <w:rPr>
            <w:rStyle w:val="Hyperlink"/>
            <w:noProof/>
          </w:rPr>
          <w:instrText xml:space="preserve"> </w:instrText>
        </w:r>
        <w:r w:rsidRPr="00E74C68">
          <w:rPr>
            <w:rStyle w:val="Hyperlink"/>
            <w:noProof/>
          </w:rPr>
          <w:fldChar w:fldCharType="separate"/>
        </w:r>
        <w:r w:rsidRPr="00E74C68">
          <w:rPr>
            <w:rStyle w:val="Hyperlink"/>
            <w:noProof/>
          </w:rPr>
          <w:t>3.5.5</w:t>
        </w:r>
        <w:r>
          <w:rPr>
            <w:rFonts w:asciiTheme="minorHAnsi" w:eastAsiaTheme="minorEastAsia" w:hAnsiTheme="minorHAnsi" w:cstheme="minorBidi"/>
            <w:i w:val="0"/>
            <w:iCs w:val="0"/>
            <w:noProof/>
            <w:sz w:val="22"/>
            <w:szCs w:val="22"/>
            <w:lang w:eastAsia="en-GB"/>
          </w:rPr>
          <w:tab/>
        </w:r>
        <w:r w:rsidRPr="00E74C68">
          <w:rPr>
            <w:rStyle w:val="Hyperlink"/>
            <w:rFonts w:cs="Arial"/>
            <w:noProof/>
          </w:rPr>
          <w:t>Accuracy Verification</w:t>
        </w:r>
        <w:r>
          <w:rPr>
            <w:noProof/>
            <w:webHidden/>
          </w:rPr>
          <w:tab/>
        </w:r>
        <w:r>
          <w:rPr>
            <w:noProof/>
            <w:webHidden/>
          </w:rPr>
          <w:fldChar w:fldCharType="begin"/>
        </w:r>
        <w:r>
          <w:rPr>
            <w:noProof/>
            <w:webHidden/>
          </w:rPr>
          <w:instrText xml:space="preserve"> PAGEREF _Toc445900986 \h </w:instrText>
        </w:r>
      </w:ins>
      <w:r>
        <w:rPr>
          <w:noProof/>
          <w:webHidden/>
        </w:rPr>
      </w:r>
      <w:r>
        <w:rPr>
          <w:noProof/>
          <w:webHidden/>
        </w:rPr>
        <w:fldChar w:fldCharType="separate"/>
      </w:r>
      <w:ins w:id="143" w:author="Peter Douglas" w:date="2016-03-16T14:13:00Z">
        <w:r>
          <w:rPr>
            <w:noProof/>
            <w:webHidden/>
          </w:rPr>
          <w:t>32</w:t>
        </w:r>
        <w:r>
          <w:rPr>
            <w:noProof/>
            <w:webHidden/>
          </w:rPr>
          <w:fldChar w:fldCharType="end"/>
        </w:r>
        <w:r w:rsidRPr="00E74C68">
          <w:rPr>
            <w:rStyle w:val="Hyperlink"/>
            <w:noProof/>
          </w:rPr>
          <w:fldChar w:fldCharType="end"/>
        </w:r>
      </w:ins>
    </w:p>
    <w:p w14:paraId="5D765593" w14:textId="77777777" w:rsidR="005B3609" w:rsidRDefault="005B3609">
      <w:pPr>
        <w:pStyle w:val="TOC1"/>
        <w:tabs>
          <w:tab w:val="left" w:pos="400"/>
          <w:tab w:val="right" w:leader="dot" w:pos="9017"/>
        </w:tabs>
        <w:rPr>
          <w:ins w:id="144" w:author="Peter Douglas" w:date="2016-03-16T14:13:00Z"/>
          <w:rFonts w:asciiTheme="minorHAnsi" w:eastAsiaTheme="minorEastAsia" w:hAnsiTheme="minorHAnsi" w:cstheme="minorBidi"/>
          <w:b w:val="0"/>
          <w:bCs w:val="0"/>
          <w:caps w:val="0"/>
          <w:noProof/>
          <w:sz w:val="22"/>
          <w:szCs w:val="22"/>
          <w:lang w:eastAsia="en-GB"/>
        </w:rPr>
      </w:pPr>
      <w:ins w:id="145"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"_Toc445900988"</w:instrText>
        </w:r>
        <w:r w:rsidRPr="00E74C68">
          <w:rPr>
            <w:rStyle w:val="Hyperlink"/>
            <w:noProof/>
          </w:rPr>
          <w:instrText xml:space="preserve"> </w:instrText>
        </w:r>
        <w:r w:rsidRPr="00E74C68">
          <w:rPr>
            <w:rStyle w:val="Hyperlink"/>
            <w:noProof/>
          </w:rPr>
          <w:fldChar w:fldCharType="separate"/>
        </w:r>
        <w:r w:rsidRPr="00E74C68">
          <w:rPr>
            <w:rStyle w:val="Hyperlink"/>
            <w:noProof/>
          </w:rPr>
          <w:t>4</w:t>
        </w:r>
        <w:r>
          <w:rPr>
            <w:rFonts w:asciiTheme="minorHAnsi" w:eastAsiaTheme="minorEastAsia" w:hAnsiTheme="minorHAnsi" w:cstheme="minorBidi"/>
            <w:b w:val="0"/>
            <w:bCs w:val="0"/>
            <w:caps w:val="0"/>
            <w:noProof/>
            <w:sz w:val="22"/>
            <w:szCs w:val="22"/>
            <w:lang w:eastAsia="en-GB"/>
          </w:rPr>
          <w:tab/>
        </w:r>
        <w:r w:rsidRPr="00E74C68">
          <w:rPr>
            <w:rStyle w:val="Hyperlink"/>
            <w:rFonts w:cs="Arial"/>
            <w:noProof/>
          </w:rPr>
          <w:t>References</w:t>
        </w:r>
        <w:r>
          <w:rPr>
            <w:noProof/>
            <w:webHidden/>
          </w:rPr>
          <w:tab/>
        </w:r>
        <w:r>
          <w:rPr>
            <w:noProof/>
            <w:webHidden/>
          </w:rPr>
          <w:fldChar w:fldCharType="begin"/>
        </w:r>
        <w:r>
          <w:rPr>
            <w:noProof/>
            <w:webHidden/>
          </w:rPr>
          <w:instrText xml:space="preserve"> PAGEREF _Toc445900988 \h </w:instrText>
        </w:r>
      </w:ins>
      <w:r>
        <w:rPr>
          <w:noProof/>
          <w:webHidden/>
        </w:rPr>
      </w:r>
      <w:r>
        <w:rPr>
          <w:noProof/>
          <w:webHidden/>
        </w:rPr>
        <w:fldChar w:fldCharType="separate"/>
      </w:r>
      <w:ins w:id="146" w:author="Peter Douglas" w:date="2016-03-16T14:13:00Z">
        <w:r>
          <w:rPr>
            <w:noProof/>
            <w:webHidden/>
          </w:rPr>
          <w:t>33</w:t>
        </w:r>
        <w:r>
          <w:rPr>
            <w:noProof/>
            <w:webHidden/>
          </w:rPr>
          <w:fldChar w:fldCharType="end"/>
        </w:r>
        <w:r w:rsidRPr="00E74C68">
          <w:rPr>
            <w:rStyle w:val="Hyperlink"/>
            <w:noProof/>
          </w:rPr>
          <w:fldChar w:fldCharType="end"/>
        </w:r>
      </w:ins>
    </w:p>
    <w:p w14:paraId="1FBDDB58" w14:textId="77777777" w:rsidR="005B3609" w:rsidRDefault="005B3609" w:rsidP="007170D6">
      <w:pPr>
        <w:pStyle w:val="TOC2"/>
        <w:rPr>
          <w:ins w:id="147" w:author="Peter Douglas" w:date="2016-03-16T14:14:00Z"/>
          <w:rStyle w:val="Hyperlink"/>
          <w:noProof/>
        </w:rPr>
      </w:pPr>
      <w:ins w:id="148" w:author="Peter Douglas" w:date="2016-03-16T14:13:00Z">
        <w:r w:rsidRPr="00E74C68">
          <w:rPr>
            <w:rStyle w:val="Hyperlink"/>
            <w:noProof/>
          </w:rPr>
          <w:fldChar w:fldCharType="begin"/>
        </w:r>
        <w:r w:rsidRPr="00E74C68">
          <w:rPr>
            <w:rStyle w:val="Hyperlink"/>
            <w:noProof/>
          </w:rPr>
          <w:instrText xml:space="preserve"> </w:instrText>
        </w:r>
        <w:r>
          <w:rPr>
            <w:noProof/>
          </w:rPr>
          <w:instrText>HYPERLINK \l "_Toc445900991"</w:instrText>
        </w:r>
        <w:r w:rsidRPr="00E74C68">
          <w:rPr>
            <w:rStyle w:val="Hyperlink"/>
            <w:noProof/>
          </w:rPr>
          <w:instrText xml:space="preserve"> </w:instrText>
        </w:r>
        <w:r w:rsidRPr="00E74C68">
          <w:rPr>
            <w:rStyle w:val="Hyperlink"/>
            <w:noProof/>
          </w:rPr>
          <w:fldChar w:fldCharType="separate"/>
        </w:r>
        <w:r w:rsidRPr="00E74C68">
          <w:rPr>
            <w:rStyle w:val="Hyperlink"/>
            <w:noProof/>
          </w:rPr>
          <w:t>4.1</w:t>
        </w:r>
        <w:r>
          <w:rPr>
            <w:rFonts w:asciiTheme="minorHAnsi" w:eastAsiaTheme="minorEastAsia" w:hAnsiTheme="minorHAnsi" w:cstheme="minorBidi"/>
            <w:noProof/>
            <w:sz w:val="22"/>
            <w:szCs w:val="22"/>
            <w:lang w:eastAsia="en-GB"/>
          </w:rPr>
          <w:tab/>
        </w:r>
        <w:r w:rsidRPr="00E74C68">
          <w:rPr>
            <w:rStyle w:val="Hyperlink"/>
            <w:noProof/>
          </w:rPr>
          <w:t>Additional Reading</w:t>
        </w:r>
        <w:r>
          <w:rPr>
            <w:noProof/>
            <w:webHidden/>
          </w:rPr>
          <w:tab/>
        </w:r>
        <w:r>
          <w:rPr>
            <w:noProof/>
            <w:webHidden/>
          </w:rPr>
          <w:fldChar w:fldCharType="begin"/>
        </w:r>
        <w:r>
          <w:rPr>
            <w:noProof/>
            <w:webHidden/>
          </w:rPr>
          <w:instrText xml:space="preserve"> PAGEREF _Toc445900991 \h </w:instrText>
        </w:r>
      </w:ins>
      <w:r>
        <w:rPr>
          <w:noProof/>
          <w:webHidden/>
        </w:rPr>
      </w:r>
      <w:r>
        <w:rPr>
          <w:noProof/>
          <w:webHidden/>
        </w:rPr>
        <w:fldChar w:fldCharType="separate"/>
      </w:r>
      <w:ins w:id="149" w:author="Peter Douglas" w:date="2016-03-16T14:13:00Z">
        <w:r>
          <w:rPr>
            <w:noProof/>
            <w:webHidden/>
          </w:rPr>
          <w:t>34</w:t>
        </w:r>
        <w:r>
          <w:rPr>
            <w:noProof/>
            <w:webHidden/>
          </w:rPr>
          <w:fldChar w:fldCharType="end"/>
        </w:r>
        <w:r w:rsidRPr="00E74C68">
          <w:rPr>
            <w:rStyle w:val="Hyperlink"/>
            <w:noProof/>
          </w:rPr>
          <w:fldChar w:fldCharType="end"/>
        </w:r>
      </w:ins>
    </w:p>
    <w:p w14:paraId="4693282C" w14:textId="02DBDCE6" w:rsidR="003F4757" w:rsidRPr="001C5060" w:rsidRDefault="003F4757" w:rsidP="00A60E3A">
      <w:pPr>
        <w:rPr>
          <w:rFonts w:ascii="Arial" w:hAnsi="Arial" w:cs="Arial"/>
        </w:rPr>
      </w:pPr>
      <w:r w:rsidRPr="001C5060">
        <w:rPr>
          <w:rFonts w:ascii="Arial" w:hAnsi="Arial" w:cs="Arial"/>
          <w:b/>
          <w:smallCaps/>
          <w:sz w:val="22"/>
        </w:rPr>
        <w:lastRenderedPageBreak/>
        <w:fldChar w:fldCharType="end"/>
      </w:r>
    </w:p>
    <w:p w14:paraId="167909B6" w14:textId="77777777" w:rsidR="003F4757" w:rsidRPr="00DF2085" w:rsidRDefault="003F4757" w:rsidP="004F3187">
      <w:pPr>
        <w:pStyle w:val="Heading1"/>
        <w:spacing w:before="120"/>
        <w:rPr>
          <w:rFonts w:cs="Arial"/>
        </w:rPr>
      </w:pPr>
      <w:r w:rsidRPr="00DF2085">
        <w:rPr>
          <w:rFonts w:cs="Arial"/>
        </w:rPr>
        <w:br w:type="page"/>
      </w:r>
      <w:bookmarkStart w:id="150" w:name="_Toc445900923"/>
      <w:r w:rsidRPr="00DF2085">
        <w:rPr>
          <w:rFonts w:cs="Arial"/>
        </w:rPr>
        <w:lastRenderedPageBreak/>
        <w:t>Introduction</w:t>
      </w:r>
      <w:bookmarkEnd w:id="150"/>
    </w:p>
    <w:p w14:paraId="3C7649E8" w14:textId="77777777" w:rsidR="00F92410" w:rsidRPr="001C5060" w:rsidRDefault="00F92410" w:rsidP="004F3187">
      <w:pPr>
        <w:spacing w:before="120" w:after="120"/>
        <w:jc w:val="both"/>
        <w:rPr>
          <w:rFonts w:ascii="Arial" w:hAnsi="Arial" w:cs="Arial"/>
          <w:sz w:val="22"/>
          <w:szCs w:val="22"/>
          <w:lang w:val="en-US"/>
        </w:rPr>
      </w:pPr>
      <w:r w:rsidRPr="001C5060">
        <w:rPr>
          <w:rFonts w:ascii="Arial" w:hAnsi="Arial" w:cs="Arial"/>
          <w:sz w:val="22"/>
          <w:szCs w:val="22"/>
        </w:rPr>
        <w:t>Service providers are opting to provide eLoran services as part of a robust PNT solution, as eLoran is dissimilar and complementary to GNSS services.  The aim of this Guideline is to enable service providers to deliver, monitor and assess the performance of eLoran services in a common manner.</w:t>
      </w:r>
      <w:del w:id="151" w:author="Peter Douglas" w:date="2016-03-16T10:12:00Z">
        <w:r w:rsidRPr="001C5060" w:rsidDel="00572657">
          <w:rPr>
            <w:rFonts w:ascii="Arial" w:hAnsi="Arial" w:cs="Arial"/>
            <w:sz w:val="22"/>
            <w:szCs w:val="22"/>
          </w:rPr>
          <w:delText xml:space="preserve">   </w:delText>
        </w:r>
      </w:del>
    </w:p>
    <w:p w14:paraId="20FE2B5D" w14:textId="77777777" w:rsidR="00F92410" w:rsidRDefault="00F92410" w:rsidP="004F3187">
      <w:pPr>
        <w:spacing w:before="120" w:after="120"/>
        <w:jc w:val="both"/>
        <w:rPr>
          <w:rFonts w:ascii="Arial" w:hAnsi="Arial" w:cs="Arial"/>
          <w:sz w:val="22"/>
          <w:szCs w:val="22"/>
        </w:rPr>
      </w:pPr>
      <w:r w:rsidRPr="001C5060">
        <w:rPr>
          <w:rFonts w:ascii="Arial" w:hAnsi="Arial" w:cs="Arial"/>
          <w:sz w:val="22"/>
          <w:szCs w:val="22"/>
        </w:rPr>
        <w:t>System performance is based on the assumptions that the system provider conforms to these Guidelines and that the user equipment meets the design and installation standards as specified</w:t>
      </w:r>
      <w:r w:rsidR="00EE4AA6">
        <w:rPr>
          <w:rFonts w:ascii="Arial" w:hAnsi="Arial" w:cs="Arial"/>
          <w:sz w:val="22"/>
          <w:szCs w:val="22"/>
        </w:rPr>
        <w:t xml:space="preserve"> in the referenced documentation</w:t>
      </w:r>
      <w:r w:rsidRPr="001C5060">
        <w:rPr>
          <w:rFonts w:ascii="Arial" w:hAnsi="Arial" w:cs="Arial"/>
          <w:sz w:val="22"/>
          <w:szCs w:val="22"/>
        </w:rPr>
        <w:t xml:space="preserve">. </w:t>
      </w:r>
    </w:p>
    <w:p w14:paraId="51D25FB5" w14:textId="77777777" w:rsidR="00C12458" w:rsidRDefault="00C12458" w:rsidP="004F3187">
      <w:pPr>
        <w:spacing w:before="0"/>
        <w:jc w:val="both"/>
        <w:rPr>
          <w:rFonts w:ascii="Arial" w:hAnsi="Arial" w:cs="Arial"/>
          <w:sz w:val="22"/>
          <w:szCs w:val="22"/>
        </w:rPr>
      </w:pPr>
    </w:p>
    <w:p w14:paraId="0EAE8331" w14:textId="6B7A388C" w:rsidR="00C12458" w:rsidRPr="001C5060" w:rsidRDefault="00C12458" w:rsidP="004F3187">
      <w:pPr>
        <w:pStyle w:val="Heading2"/>
        <w:spacing w:before="0"/>
      </w:pPr>
      <w:bookmarkStart w:id="152" w:name="_Toc445900924"/>
      <w:r>
        <w:t>Performance Requirements</w:t>
      </w:r>
      <w:bookmarkEnd w:id="152"/>
    </w:p>
    <w:p w14:paraId="57EB9982" w14:textId="77777777" w:rsidR="00C12458" w:rsidRPr="001C5060" w:rsidRDefault="00C12458" w:rsidP="004F3187">
      <w:pPr>
        <w:spacing w:before="0"/>
        <w:jc w:val="both"/>
        <w:rPr>
          <w:rFonts w:ascii="Arial" w:hAnsi="Arial" w:cs="Arial"/>
          <w:sz w:val="22"/>
          <w:szCs w:val="22"/>
        </w:rPr>
      </w:pPr>
      <w:r w:rsidRPr="001C5060">
        <w:rPr>
          <w:rFonts w:ascii="Arial" w:hAnsi="Arial" w:cs="Arial"/>
          <w:sz w:val="22"/>
          <w:szCs w:val="22"/>
        </w:rPr>
        <w:t>IMO Resolution A.1046 (27)</w:t>
      </w:r>
      <w:r w:rsidR="00802DB6">
        <w:rPr>
          <w:rFonts w:ascii="Arial" w:hAnsi="Arial" w:cs="Arial"/>
          <w:sz w:val="22"/>
          <w:szCs w:val="22"/>
        </w:rPr>
        <w:t xml:space="preserve"> [1]</w:t>
      </w:r>
      <w:r w:rsidRPr="001C5060">
        <w:rPr>
          <w:rFonts w:ascii="Arial" w:hAnsi="Arial" w:cs="Arial"/>
          <w:sz w:val="22"/>
          <w:szCs w:val="22"/>
        </w:rPr>
        <w:t xml:space="preserve"> details the requirements on World-Wide Radio Navigation Systems (WWRNS) considering vessels operating in the Ocean and harbour entrances, harbour approaches and coastal waters. The requirements are described by accuracy, integrity, availability, and continuity</w:t>
      </w:r>
      <w:r w:rsidR="005154D7">
        <w:rPr>
          <w:rFonts w:ascii="Arial" w:hAnsi="Arial" w:cs="Arial"/>
          <w:sz w:val="22"/>
          <w:szCs w:val="22"/>
        </w:rPr>
        <w:t xml:space="preserve"> [2]</w:t>
      </w:r>
      <w:r w:rsidR="00802DB6">
        <w:rPr>
          <w:rFonts w:ascii="Arial" w:hAnsi="Arial" w:cs="Arial"/>
          <w:sz w:val="22"/>
          <w:szCs w:val="22"/>
        </w:rPr>
        <w:t xml:space="preserve">. </w:t>
      </w:r>
      <w:r w:rsidRPr="001C5060">
        <w:rPr>
          <w:rFonts w:ascii="Arial" w:hAnsi="Arial" w:cs="Arial"/>
          <w:sz w:val="22"/>
          <w:szCs w:val="22"/>
        </w:rPr>
        <w:fldChar w:fldCharType="begin"/>
      </w:r>
      <w:r w:rsidRPr="001C5060">
        <w:rPr>
          <w:rFonts w:ascii="Arial" w:hAnsi="Arial" w:cs="Arial"/>
          <w:sz w:val="22"/>
          <w:szCs w:val="22"/>
        </w:rPr>
        <w:instrText xml:space="preserve"> REF _Ref360101165 \h  \* MERGEFORMAT </w:instrText>
      </w:r>
      <w:r w:rsidRPr="001C5060">
        <w:rPr>
          <w:rFonts w:ascii="Arial" w:hAnsi="Arial" w:cs="Arial"/>
          <w:sz w:val="22"/>
          <w:szCs w:val="22"/>
        </w:rPr>
      </w:r>
      <w:r w:rsidRPr="001C5060">
        <w:rPr>
          <w:rFonts w:ascii="Arial" w:hAnsi="Arial" w:cs="Arial"/>
          <w:sz w:val="22"/>
          <w:szCs w:val="22"/>
        </w:rPr>
        <w:fldChar w:fldCharType="separate"/>
      </w:r>
      <w:r w:rsidRPr="001C5060">
        <w:rPr>
          <w:rFonts w:ascii="Arial" w:hAnsi="Arial" w:cs="Arial"/>
          <w:sz w:val="22"/>
          <w:szCs w:val="22"/>
        </w:rPr>
        <w:t>Table 1</w:t>
      </w:r>
      <w:r w:rsidRPr="001C5060">
        <w:rPr>
          <w:rFonts w:ascii="Arial" w:hAnsi="Arial" w:cs="Arial"/>
          <w:sz w:val="22"/>
          <w:szCs w:val="22"/>
        </w:rPr>
        <w:fldChar w:fldCharType="end"/>
      </w:r>
      <w:r w:rsidRPr="001C5060">
        <w:rPr>
          <w:rFonts w:ascii="Arial" w:hAnsi="Arial" w:cs="Arial"/>
          <w:sz w:val="22"/>
          <w:szCs w:val="22"/>
        </w:rPr>
        <w:t xml:space="preserve"> summarizes the requirements specified in A.1046 (27), whereby the requirement on availability is given as signal availability describing the availability of radio navigation signals in the specific coverage area </w:t>
      </w:r>
      <w:r w:rsidR="005154D7">
        <w:rPr>
          <w:rFonts w:ascii="Arial" w:hAnsi="Arial" w:cs="Arial"/>
          <w:sz w:val="22"/>
          <w:szCs w:val="22"/>
        </w:rPr>
        <w:t>[3]</w:t>
      </w:r>
      <w:r w:rsidRPr="001C5060">
        <w:rPr>
          <w:rFonts w:ascii="Arial" w:hAnsi="Arial" w:cs="Arial"/>
          <w:sz w:val="22"/>
          <w:szCs w:val="22"/>
        </w:rPr>
        <w:t xml:space="preserve">. </w:t>
      </w:r>
    </w:p>
    <w:p w14:paraId="046CFE9A" w14:textId="77777777" w:rsidR="00C12458" w:rsidRPr="001C5060" w:rsidRDefault="00C12458" w:rsidP="004F3187">
      <w:pPr>
        <w:pStyle w:val="Caption"/>
        <w:tabs>
          <w:tab w:val="left" w:pos="0"/>
        </w:tabs>
        <w:spacing w:before="0"/>
        <w:jc w:val="left"/>
        <w:rPr>
          <w:rFonts w:ascii="Arial" w:hAnsi="Arial"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C12458" w:rsidRPr="001C5060" w14:paraId="0A32C0AF" w14:textId="77777777" w:rsidTr="009A5638">
        <w:trPr>
          <w:jc w:val="center"/>
        </w:trPr>
        <w:tc>
          <w:tcPr>
            <w:tcW w:w="1701" w:type="dxa"/>
            <w:tcBorders>
              <w:bottom w:val="nil"/>
            </w:tcBorders>
          </w:tcPr>
          <w:p w14:paraId="646FFC69" w14:textId="77777777" w:rsidR="00C12458" w:rsidRPr="001C5060" w:rsidRDefault="00C12458" w:rsidP="004F3187">
            <w:pPr>
              <w:spacing w:before="0"/>
              <w:jc w:val="both"/>
              <w:rPr>
                <w:rFonts w:ascii="Arial" w:hAnsi="Arial" w:cs="Arial"/>
                <w:sz w:val="18"/>
                <w:szCs w:val="18"/>
              </w:rPr>
            </w:pPr>
          </w:p>
        </w:tc>
        <w:tc>
          <w:tcPr>
            <w:tcW w:w="3888" w:type="dxa"/>
            <w:gridSpan w:val="4"/>
            <w:vAlign w:val="center"/>
          </w:tcPr>
          <w:p w14:paraId="37333744"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System Level</w:t>
            </w:r>
          </w:p>
        </w:tc>
        <w:tc>
          <w:tcPr>
            <w:tcW w:w="2244" w:type="dxa"/>
            <w:gridSpan w:val="2"/>
            <w:vAlign w:val="center"/>
          </w:tcPr>
          <w:p w14:paraId="42DBED7E"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Service Level</w:t>
            </w:r>
          </w:p>
        </w:tc>
      </w:tr>
      <w:tr w:rsidR="00C12458" w:rsidRPr="001C5060" w14:paraId="69032BE2" w14:textId="77777777" w:rsidTr="009A5638">
        <w:trPr>
          <w:jc w:val="center"/>
        </w:trPr>
        <w:tc>
          <w:tcPr>
            <w:tcW w:w="1701" w:type="dxa"/>
            <w:tcBorders>
              <w:top w:val="nil"/>
              <w:bottom w:val="nil"/>
            </w:tcBorders>
          </w:tcPr>
          <w:p w14:paraId="5816BF1B" w14:textId="77777777" w:rsidR="00C12458" w:rsidRPr="001C5060" w:rsidRDefault="00C12458" w:rsidP="004F3187">
            <w:pPr>
              <w:spacing w:before="0"/>
              <w:jc w:val="both"/>
              <w:rPr>
                <w:rFonts w:ascii="Arial" w:hAnsi="Arial" w:cs="Arial"/>
                <w:sz w:val="18"/>
                <w:szCs w:val="18"/>
              </w:rPr>
            </w:pPr>
          </w:p>
        </w:tc>
        <w:tc>
          <w:tcPr>
            <w:tcW w:w="1268" w:type="dxa"/>
            <w:vMerge w:val="restart"/>
            <w:vAlign w:val="center"/>
          </w:tcPr>
          <w:p w14:paraId="7BAE5E39"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Absolute Horizontal Accuracy (95%)</w:t>
            </w:r>
          </w:p>
        </w:tc>
        <w:tc>
          <w:tcPr>
            <w:tcW w:w="2620" w:type="dxa"/>
            <w:gridSpan w:val="3"/>
            <w:vAlign w:val="center"/>
          </w:tcPr>
          <w:p w14:paraId="6B61B4BA"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Integrity</w:t>
            </w:r>
          </w:p>
        </w:tc>
        <w:tc>
          <w:tcPr>
            <w:tcW w:w="1172" w:type="dxa"/>
            <w:vMerge w:val="restart"/>
            <w:vAlign w:val="center"/>
          </w:tcPr>
          <w:p w14:paraId="1E5F45DF"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Signal Availability</w:t>
            </w:r>
          </w:p>
          <w:p w14:paraId="4808510E" w14:textId="77777777" w:rsidR="00C12458" w:rsidRPr="001C5060" w:rsidRDefault="00C12458" w:rsidP="004F3187">
            <w:pPr>
              <w:spacing w:before="0"/>
              <w:jc w:val="center"/>
              <w:rPr>
                <w:rFonts w:ascii="Arial" w:hAnsi="Arial" w:cs="Arial"/>
                <w:sz w:val="18"/>
                <w:szCs w:val="18"/>
              </w:rPr>
            </w:pPr>
            <w:r w:rsidRPr="00643CD2">
              <w:rPr>
                <w:rFonts w:ascii="Arial" w:hAnsi="Arial" w:cs="Arial"/>
                <w:sz w:val="18"/>
                <w:szCs w:val="18"/>
              </w:rPr>
              <w:t>(2 years)</w:t>
            </w:r>
          </w:p>
        </w:tc>
        <w:tc>
          <w:tcPr>
            <w:tcW w:w="1072" w:type="dxa"/>
            <w:vMerge w:val="restart"/>
            <w:vAlign w:val="center"/>
          </w:tcPr>
          <w:p w14:paraId="021A6626"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Continuity</w:t>
            </w:r>
          </w:p>
          <w:p w14:paraId="49CD6E09"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(over 15 minutes)</w:t>
            </w:r>
          </w:p>
        </w:tc>
      </w:tr>
      <w:tr w:rsidR="00C12458" w:rsidRPr="001C5060" w14:paraId="5BACD4F2" w14:textId="77777777" w:rsidTr="009A5638">
        <w:trPr>
          <w:jc w:val="center"/>
        </w:trPr>
        <w:tc>
          <w:tcPr>
            <w:tcW w:w="1701" w:type="dxa"/>
            <w:tcBorders>
              <w:top w:val="nil"/>
              <w:bottom w:val="nil"/>
            </w:tcBorders>
            <w:vAlign w:val="center"/>
          </w:tcPr>
          <w:p w14:paraId="39B75B10" w14:textId="77777777" w:rsidR="00C12458" w:rsidRPr="001C5060" w:rsidRDefault="00C12458" w:rsidP="004F3187">
            <w:pPr>
              <w:spacing w:before="0"/>
              <w:jc w:val="center"/>
              <w:rPr>
                <w:rFonts w:ascii="Arial" w:hAnsi="Arial" w:cs="Arial"/>
                <w:sz w:val="18"/>
                <w:szCs w:val="18"/>
              </w:rPr>
            </w:pPr>
          </w:p>
        </w:tc>
        <w:tc>
          <w:tcPr>
            <w:tcW w:w="1268" w:type="dxa"/>
            <w:vMerge/>
            <w:vAlign w:val="center"/>
          </w:tcPr>
          <w:p w14:paraId="4A2D461C" w14:textId="77777777" w:rsidR="00C12458" w:rsidRPr="001C5060" w:rsidRDefault="00C12458" w:rsidP="004F3187">
            <w:pPr>
              <w:spacing w:before="0"/>
              <w:jc w:val="center"/>
              <w:rPr>
                <w:rFonts w:ascii="Arial" w:hAnsi="Arial" w:cs="Arial"/>
                <w:sz w:val="18"/>
                <w:szCs w:val="18"/>
              </w:rPr>
            </w:pPr>
          </w:p>
        </w:tc>
        <w:tc>
          <w:tcPr>
            <w:tcW w:w="857" w:type="dxa"/>
            <w:vAlign w:val="center"/>
          </w:tcPr>
          <w:p w14:paraId="45E77D15"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Alert Limit</w:t>
            </w:r>
          </w:p>
        </w:tc>
        <w:tc>
          <w:tcPr>
            <w:tcW w:w="858" w:type="dxa"/>
            <w:vAlign w:val="center"/>
          </w:tcPr>
          <w:p w14:paraId="5CB67175"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Time to Alarm</w:t>
            </w:r>
          </w:p>
        </w:tc>
        <w:tc>
          <w:tcPr>
            <w:tcW w:w="905" w:type="dxa"/>
            <w:vAlign w:val="center"/>
          </w:tcPr>
          <w:p w14:paraId="5E2B85BF"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Integrity Risk</w:t>
            </w:r>
          </w:p>
        </w:tc>
        <w:tc>
          <w:tcPr>
            <w:tcW w:w="1172" w:type="dxa"/>
            <w:vMerge/>
          </w:tcPr>
          <w:p w14:paraId="46B6CDF9" w14:textId="77777777" w:rsidR="00C12458" w:rsidRPr="001C5060" w:rsidRDefault="00C12458" w:rsidP="004F3187">
            <w:pPr>
              <w:spacing w:before="0"/>
              <w:jc w:val="both"/>
              <w:rPr>
                <w:rFonts w:ascii="Arial" w:hAnsi="Arial" w:cs="Arial"/>
                <w:sz w:val="18"/>
                <w:szCs w:val="18"/>
              </w:rPr>
            </w:pPr>
          </w:p>
        </w:tc>
        <w:tc>
          <w:tcPr>
            <w:tcW w:w="1072" w:type="dxa"/>
            <w:vMerge/>
          </w:tcPr>
          <w:p w14:paraId="6E089E46" w14:textId="77777777" w:rsidR="00C12458" w:rsidRPr="001C5060" w:rsidRDefault="00C12458" w:rsidP="004F3187">
            <w:pPr>
              <w:spacing w:before="0"/>
              <w:jc w:val="both"/>
              <w:rPr>
                <w:rFonts w:ascii="Arial" w:hAnsi="Arial" w:cs="Arial"/>
                <w:sz w:val="18"/>
                <w:szCs w:val="18"/>
              </w:rPr>
            </w:pPr>
          </w:p>
        </w:tc>
      </w:tr>
      <w:tr w:rsidR="00C12458" w:rsidRPr="001C5060" w14:paraId="495EC3BF" w14:textId="77777777" w:rsidTr="009A5638">
        <w:trPr>
          <w:jc w:val="center"/>
        </w:trPr>
        <w:tc>
          <w:tcPr>
            <w:tcW w:w="1701" w:type="dxa"/>
            <w:tcBorders>
              <w:top w:val="nil"/>
            </w:tcBorders>
            <w:vAlign w:val="center"/>
          </w:tcPr>
          <w:p w14:paraId="107228F3"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Area</w:t>
            </w:r>
          </w:p>
        </w:tc>
        <w:tc>
          <w:tcPr>
            <w:tcW w:w="1268" w:type="dxa"/>
            <w:vAlign w:val="center"/>
          </w:tcPr>
          <w:p w14:paraId="0699AE60"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m</w:t>
            </w:r>
          </w:p>
        </w:tc>
        <w:tc>
          <w:tcPr>
            <w:tcW w:w="857" w:type="dxa"/>
            <w:vAlign w:val="center"/>
          </w:tcPr>
          <w:p w14:paraId="50C33FE9"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m</w:t>
            </w:r>
          </w:p>
        </w:tc>
        <w:tc>
          <w:tcPr>
            <w:tcW w:w="858" w:type="dxa"/>
            <w:vAlign w:val="center"/>
          </w:tcPr>
          <w:p w14:paraId="6D77BFD5"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s</w:t>
            </w:r>
          </w:p>
        </w:tc>
        <w:tc>
          <w:tcPr>
            <w:tcW w:w="905" w:type="dxa"/>
            <w:vAlign w:val="center"/>
          </w:tcPr>
          <w:p w14:paraId="260747B1"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w:t>
            </w:r>
          </w:p>
        </w:tc>
        <w:tc>
          <w:tcPr>
            <w:tcW w:w="1172" w:type="dxa"/>
            <w:vAlign w:val="center"/>
          </w:tcPr>
          <w:p w14:paraId="005607C7"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w:t>
            </w:r>
          </w:p>
        </w:tc>
        <w:tc>
          <w:tcPr>
            <w:tcW w:w="1072" w:type="dxa"/>
            <w:vAlign w:val="center"/>
          </w:tcPr>
          <w:p w14:paraId="7F7512CA"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w:t>
            </w:r>
          </w:p>
        </w:tc>
      </w:tr>
      <w:tr w:rsidR="00C12458" w:rsidRPr="001C5060" w14:paraId="74736BDC" w14:textId="77777777" w:rsidTr="009A5638">
        <w:trPr>
          <w:jc w:val="center"/>
        </w:trPr>
        <w:tc>
          <w:tcPr>
            <w:tcW w:w="1701" w:type="dxa"/>
            <w:vAlign w:val="center"/>
          </w:tcPr>
          <w:p w14:paraId="5388620F"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Ocean</w:t>
            </w:r>
          </w:p>
        </w:tc>
        <w:tc>
          <w:tcPr>
            <w:tcW w:w="1268" w:type="dxa"/>
            <w:vAlign w:val="center"/>
          </w:tcPr>
          <w:p w14:paraId="3226B3F7"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u w:val="single"/>
              </w:rPr>
              <w:t>&lt;</w:t>
            </w:r>
            <w:r w:rsidRPr="001C5060">
              <w:rPr>
                <w:rFonts w:ascii="Arial" w:hAnsi="Arial" w:cs="Arial"/>
                <w:sz w:val="18"/>
                <w:szCs w:val="18"/>
              </w:rPr>
              <w:t xml:space="preserve"> 100</w:t>
            </w:r>
          </w:p>
        </w:tc>
        <w:tc>
          <w:tcPr>
            <w:tcW w:w="857" w:type="dxa"/>
            <w:vAlign w:val="center"/>
          </w:tcPr>
          <w:p w14:paraId="11D2CE65"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N/A</w:t>
            </w:r>
            <w:r w:rsidRPr="001C5060" w:rsidDel="0077634A">
              <w:rPr>
                <w:rFonts w:ascii="Arial" w:hAnsi="Arial" w:cs="Arial"/>
                <w:sz w:val="18"/>
                <w:szCs w:val="18"/>
              </w:rPr>
              <w:t xml:space="preserve"> </w:t>
            </w:r>
          </w:p>
        </w:tc>
        <w:tc>
          <w:tcPr>
            <w:tcW w:w="858" w:type="dxa"/>
            <w:vAlign w:val="center"/>
          </w:tcPr>
          <w:p w14:paraId="5F44ACFD"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 xml:space="preserve"> N/A</w:t>
            </w:r>
          </w:p>
        </w:tc>
        <w:tc>
          <w:tcPr>
            <w:tcW w:w="905" w:type="dxa"/>
            <w:vAlign w:val="center"/>
          </w:tcPr>
          <w:p w14:paraId="68AD5DDE"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N/A</w:t>
            </w:r>
            <w:r w:rsidRPr="001C5060" w:rsidDel="0077634A">
              <w:rPr>
                <w:rFonts w:ascii="Arial" w:hAnsi="Arial" w:cs="Arial"/>
                <w:sz w:val="18"/>
                <w:szCs w:val="18"/>
              </w:rPr>
              <w:t xml:space="preserve"> </w:t>
            </w:r>
          </w:p>
        </w:tc>
        <w:tc>
          <w:tcPr>
            <w:tcW w:w="1172" w:type="dxa"/>
            <w:vAlign w:val="center"/>
          </w:tcPr>
          <w:p w14:paraId="5DF7066E"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u w:val="single"/>
              </w:rPr>
              <w:t>&gt;</w:t>
            </w:r>
            <w:r w:rsidRPr="001C5060">
              <w:rPr>
                <w:rFonts w:ascii="Arial" w:hAnsi="Arial" w:cs="Arial"/>
                <w:sz w:val="18"/>
                <w:szCs w:val="18"/>
              </w:rPr>
              <w:t xml:space="preserve"> 99.8</w:t>
            </w:r>
          </w:p>
        </w:tc>
        <w:tc>
          <w:tcPr>
            <w:tcW w:w="1072" w:type="dxa"/>
            <w:vAlign w:val="center"/>
          </w:tcPr>
          <w:p w14:paraId="68BEA2AB"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N/A</w:t>
            </w:r>
          </w:p>
        </w:tc>
      </w:tr>
      <w:tr w:rsidR="00C12458" w:rsidRPr="001C5060" w14:paraId="4AC73BCC" w14:textId="77777777" w:rsidTr="009A5638">
        <w:trPr>
          <w:jc w:val="center"/>
        </w:trPr>
        <w:tc>
          <w:tcPr>
            <w:tcW w:w="1701" w:type="dxa"/>
            <w:vAlign w:val="center"/>
          </w:tcPr>
          <w:p w14:paraId="0AFDCCCA"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Harbour entrances, harbour approaches and coastal waters</w:t>
            </w:r>
          </w:p>
        </w:tc>
        <w:tc>
          <w:tcPr>
            <w:tcW w:w="1268" w:type="dxa"/>
            <w:vAlign w:val="center"/>
          </w:tcPr>
          <w:p w14:paraId="45A60A38"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u w:val="single"/>
              </w:rPr>
              <w:t>&lt;</w:t>
            </w:r>
            <w:r w:rsidRPr="001C5060">
              <w:rPr>
                <w:rFonts w:ascii="Arial" w:hAnsi="Arial" w:cs="Arial"/>
                <w:sz w:val="18"/>
                <w:szCs w:val="18"/>
              </w:rPr>
              <w:t xml:space="preserve"> 10</w:t>
            </w:r>
          </w:p>
        </w:tc>
        <w:tc>
          <w:tcPr>
            <w:tcW w:w="857" w:type="dxa"/>
            <w:vAlign w:val="center"/>
          </w:tcPr>
          <w:p w14:paraId="0DE2DFF6"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25</w:t>
            </w:r>
          </w:p>
        </w:tc>
        <w:tc>
          <w:tcPr>
            <w:tcW w:w="858" w:type="dxa"/>
            <w:vAlign w:val="center"/>
          </w:tcPr>
          <w:p w14:paraId="53B69D22"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10</w:t>
            </w:r>
            <w:r w:rsidRPr="001C5060">
              <w:rPr>
                <w:rFonts w:ascii="Arial" w:hAnsi="Arial" w:cs="Arial"/>
                <w:sz w:val="18"/>
                <w:szCs w:val="18"/>
                <w:vertAlign w:val="superscript"/>
              </w:rPr>
              <w:t>1</w:t>
            </w:r>
          </w:p>
        </w:tc>
        <w:tc>
          <w:tcPr>
            <w:tcW w:w="905" w:type="dxa"/>
            <w:vAlign w:val="center"/>
          </w:tcPr>
          <w:p w14:paraId="1FB7071B"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1 x 10</w:t>
            </w:r>
            <w:r w:rsidRPr="001C5060">
              <w:rPr>
                <w:rFonts w:ascii="Arial" w:hAnsi="Arial" w:cs="Arial"/>
                <w:sz w:val="18"/>
                <w:szCs w:val="18"/>
                <w:vertAlign w:val="superscript"/>
              </w:rPr>
              <w:t>-5</w:t>
            </w:r>
          </w:p>
        </w:tc>
        <w:tc>
          <w:tcPr>
            <w:tcW w:w="1172" w:type="dxa"/>
            <w:vAlign w:val="center"/>
          </w:tcPr>
          <w:p w14:paraId="4B9863E9"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u w:val="single"/>
              </w:rPr>
              <w:t>&gt;</w:t>
            </w:r>
            <w:r w:rsidRPr="001C5060">
              <w:rPr>
                <w:rFonts w:ascii="Arial" w:hAnsi="Arial" w:cs="Arial"/>
                <w:sz w:val="18"/>
                <w:szCs w:val="18"/>
              </w:rPr>
              <w:t xml:space="preserve"> 99.8</w:t>
            </w:r>
          </w:p>
        </w:tc>
        <w:tc>
          <w:tcPr>
            <w:tcW w:w="1072" w:type="dxa"/>
            <w:vAlign w:val="center"/>
          </w:tcPr>
          <w:p w14:paraId="303DB7F7" w14:textId="77777777" w:rsidR="00C12458" w:rsidRPr="001C5060" w:rsidRDefault="00C12458" w:rsidP="004F3187">
            <w:pPr>
              <w:spacing w:before="0"/>
              <w:jc w:val="center"/>
              <w:rPr>
                <w:rFonts w:ascii="Arial" w:hAnsi="Arial" w:cs="Arial"/>
                <w:sz w:val="18"/>
                <w:szCs w:val="18"/>
              </w:rPr>
            </w:pPr>
            <w:r w:rsidRPr="001C5060">
              <w:rPr>
                <w:rFonts w:ascii="Arial" w:hAnsi="Arial" w:cs="Arial"/>
                <w:sz w:val="18"/>
                <w:szCs w:val="18"/>
              </w:rPr>
              <w:t>99.97</w:t>
            </w:r>
          </w:p>
        </w:tc>
      </w:tr>
      <w:tr w:rsidR="00C12458" w:rsidRPr="001C5060" w14:paraId="3E0C0B7E" w14:textId="77777777" w:rsidTr="009A5638">
        <w:trPr>
          <w:jc w:val="center"/>
        </w:trPr>
        <w:tc>
          <w:tcPr>
            <w:tcW w:w="7833" w:type="dxa"/>
            <w:gridSpan w:val="7"/>
            <w:tcBorders>
              <w:left w:val="nil"/>
              <w:bottom w:val="nil"/>
              <w:right w:val="nil"/>
            </w:tcBorders>
            <w:vAlign w:val="center"/>
          </w:tcPr>
          <w:p w14:paraId="584DDC5F" w14:textId="77777777" w:rsidR="00C12458" w:rsidRPr="001C5060" w:rsidRDefault="00C12458" w:rsidP="004F3187">
            <w:pPr>
              <w:keepNext/>
              <w:tabs>
                <w:tab w:val="left" w:pos="0"/>
              </w:tabs>
              <w:spacing w:before="0"/>
              <w:jc w:val="both"/>
              <w:rPr>
                <w:rFonts w:ascii="Arial" w:hAnsi="Arial" w:cs="Arial"/>
                <w:sz w:val="18"/>
                <w:szCs w:val="18"/>
              </w:rPr>
            </w:pPr>
            <w:r w:rsidRPr="001C5060">
              <w:rPr>
                <w:rFonts w:ascii="Arial" w:hAnsi="Arial" w:cs="Arial"/>
                <w:sz w:val="18"/>
                <w:szCs w:val="18"/>
                <w:vertAlign w:val="superscript"/>
              </w:rPr>
              <w:t>1</w:t>
            </w:r>
            <w:r w:rsidRPr="001C5060">
              <w:rPr>
                <w:rFonts w:ascii="Arial" w:hAnsi="Arial" w:cs="Arial"/>
                <w:sz w:val="18"/>
                <w:szCs w:val="18"/>
              </w:rPr>
              <w:t xml:space="preserve"> </w:t>
            </w:r>
            <w:r w:rsidRPr="001C5060">
              <w:rPr>
                <w:rFonts w:ascii="Arial" w:hAnsi="Arial" w:cs="Arial"/>
                <w:i/>
                <w:sz w:val="18"/>
                <w:szCs w:val="18"/>
              </w:rPr>
              <w:t>Generation of integrity warnings in cases of system malfunctions, non-availability or discontinuities;</w:t>
            </w:r>
            <w:r w:rsidRPr="001C5060">
              <w:rPr>
                <w:rFonts w:ascii="Arial" w:hAnsi="Arial" w:cs="Arial"/>
                <w:sz w:val="18"/>
                <w:szCs w:val="18"/>
              </w:rPr>
              <w:t xml:space="preserve"> </w:t>
            </w:r>
          </w:p>
        </w:tc>
      </w:tr>
    </w:tbl>
    <w:p w14:paraId="6F21B896" w14:textId="77777777" w:rsidR="00C12458" w:rsidRPr="00C12458" w:rsidRDefault="00C12458" w:rsidP="004F3187">
      <w:pPr>
        <w:pStyle w:val="Caption"/>
        <w:spacing w:before="120" w:after="120"/>
        <w:rPr>
          <w:rFonts w:ascii="Arial" w:hAnsi="Arial" w:cs="Arial"/>
          <w:b/>
          <w:sz w:val="22"/>
          <w:szCs w:val="22"/>
        </w:rPr>
      </w:pPr>
      <w:r w:rsidRPr="00C12458">
        <w:rPr>
          <w:rFonts w:ascii="Arial" w:hAnsi="Arial" w:cs="Arial"/>
          <w:b/>
          <w:sz w:val="22"/>
          <w:szCs w:val="22"/>
        </w:rPr>
        <w:t xml:space="preserve">Table </w:t>
      </w:r>
      <w:r w:rsidRPr="00C12458">
        <w:rPr>
          <w:rFonts w:ascii="Arial" w:hAnsi="Arial" w:cs="Arial"/>
          <w:b/>
          <w:sz w:val="22"/>
          <w:szCs w:val="22"/>
        </w:rPr>
        <w:fldChar w:fldCharType="begin"/>
      </w:r>
      <w:r w:rsidRPr="00C12458">
        <w:rPr>
          <w:rFonts w:ascii="Arial" w:hAnsi="Arial" w:cs="Arial"/>
          <w:b/>
          <w:sz w:val="22"/>
          <w:szCs w:val="22"/>
        </w:rPr>
        <w:instrText xml:space="preserve"> SEQ Table \* ARABIC </w:instrText>
      </w:r>
      <w:r w:rsidRPr="00C12458">
        <w:rPr>
          <w:rFonts w:ascii="Arial" w:hAnsi="Arial" w:cs="Arial"/>
          <w:b/>
          <w:sz w:val="22"/>
          <w:szCs w:val="22"/>
        </w:rPr>
        <w:fldChar w:fldCharType="separate"/>
      </w:r>
      <w:r w:rsidR="00D45F89">
        <w:rPr>
          <w:rFonts w:ascii="Arial" w:hAnsi="Arial" w:cs="Arial"/>
          <w:b/>
          <w:noProof/>
          <w:sz w:val="22"/>
          <w:szCs w:val="22"/>
        </w:rPr>
        <w:t>1</w:t>
      </w:r>
      <w:r w:rsidRPr="00C12458">
        <w:rPr>
          <w:rFonts w:ascii="Arial" w:hAnsi="Arial" w:cs="Arial"/>
          <w:b/>
          <w:sz w:val="22"/>
          <w:szCs w:val="22"/>
        </w:rPr>
        <w:fldChar w:fldCharType="end"/>
      </w:r>
      <w:r w:rsidRPr="00C12458">
        <w:rPr>
          <w:rFonts w:ascii="Arial" w:hAnsi="Arial" w:cs="Arial"/>
          <w:b/>
          <w:sz w:val="22"/>
          <w:szCs w:val="22"/>
        </w:rPr>
        <w:t xml:space="preserve"> - Requirements for </w:t>
      </w:r>
      <w:r w:rsidR="00643CD2">
        <w:rPr>
          <w:rFonts w:ascii="Arial" w:hAnsi="Arial" w:cs="Arial"/>
          <w:b/>
          <w:sz w:val="22"/>
          <w:szCs w:val="22"/>
        </w:rPr>
        <w:t xml:space="preserve">GNSS </w:t>
      </w:r>
      <w:r w:rsidRPr="00C12458">
        <w:rPr>
          <w:rFonts w:ascii="Arial" w:hAnsi="Arial" w:cs="Arial"/>
          <w:b/>
          <w:sz w:val="22"/>
          <w:szCs w:val="22"/>
        </w:rPr>
        <w:t xml:space="preserve">systems [based on IMO A.1046 (27) &amp; IMO </w:t>
      </w:r>
      <w:proofErr w:type="gramStart"/>
      <w:r w:rsidRPr="00C12458">
        <w:rPr>
          <w:rFonts w:ascii="Arial" w:hAnsi="Arial" w:cs="Arial"/>
          <w:b/>
          <w:sz w:val="22"/>
          <w:szCs w:val="22"/>
        </w:rPr>
        <w:t>A.915(</w:t>
      </w:r>
      <w:proofErr w:type="gramEnd"/>
      <w:r w:rsidRPr="00C12458">
        <w:rPr>
          <w:rFonts w:ascii="Arial" w:hAnsi="Arial" w:cs="Arial"/>
          <w:b/>
          <w:sz w:val="22"/>
          <w:szCs w:val="22"/>
        </w:rPr>
        <w:t>22)]</w:t>
      </w:r>
    </w:p>
    <w:p w14:paraId="7BB34E32" w14:textId="2EDAA1DA" w:rsidR="00C12458" w:rsidRPr="00643CD2" w:rsidRDefault="00C12458" w:rsidP="004F3187">
      <w:pPr>
        <w:autoSpaceDE w:val="0"/>
        <w:autoSpaceDN w:val="0"/>
        <w:adjustRightInd w:val="0"/>
        <w:spacing w:before="120" w:after="120"/>
        <w:jc w:val="both"/>
        <w:rPr>
          <w:rFonts w:ascii="Arial" w:hAnsi="Arial" w:cs="Arial"/>
          <w:iCs/>
          <w:sz w:val="22"/>
          <w:szCs w:val="22"/>
        </w:rPr>
      </w:pPr>
      <w:r w:rsidRPr="00643CD2">
        <w:rPr>
          <w:rFonts w:ascii="Arial" w:hAnsi="Arial" w:cs="Arial"/>
          <w:iCs/>
          <w:sz w:val="22"/>
          <w:szCs w:val="22"/>
        </w:rPr>
        <w:t xml:space="preserve">Receiver equipment for </w:t>
      </w:r>
      <w:r w:rsidR="00643CD2">
        <w:rPr>
          <w:rFonts w:ascii="Arial" w:hAnsi="Arial" w:cs="Arial"/>
          <w:iCs/>
          <w:sz w:val="22"/>
          <w:szCs w:val="22"/>
        </w:rPr>
        <w:t xml:space="preserve">GNSS </w:t>
      </w:r>
      <w:r w:rsidRPr="00643CD2">
        <w:rPr>
          <w:rFonts w:ascii="Arial" w:hAnsi="Arial" w:cs="Arial"/>
          <w:iCs/>
          <w:sz w:val="22"/>
          <w:szCs w:val="22"/>
        </w:rPr>
        <w:t>system</w:t>
      </w:r>
      <w:r w:rsidR="00643CD2">
        <w:rPr>
          <w:rFonts w:ascii="Arial" w:hAnsi="Arial" w:cs="Arial"/>
          <w:iCs/>
          <w:sz w:val="22"/>
          <w:szCs w:val="22"/>
        </w:rPr>
        <w:t>s</w:t>
      </w:r>
      <w:r w:rsidRPr="00643CD2">
        <w:rPr>
          <w:rFonts w:ascii="Arial" w:hAnsi="Arial" w:cs="Arial"/>
          <w:iCs/>
          <w:sz w:val="22"/>
          <w:szCs w:val="22"/>
        </w:rPr>
        <w:t xml:space="preserve"> intended for navigational purposes on ships with maximum speeds not exceeding 70 knots</w:t>
      </w:r>
      <w:del w:id="153" w:author="Peter Douglas" w:date="2016-03-15T13:51:00Z">
        <w:r w:rsidRPr="00643CD2" w:rsidDel="00A738A1">
          <w:rPr>
            <w:rStyle w:val="FootnoteReference"/>
            <w:rFonts w:ascii="Arial" w:hAnsi="Arial" w:cs="Arial"/>
            <w:sz w:val="22"/>
            <w:szCs w:val="22"/>
            <w:vertAlign w:val="superscript"/>
          </w:rPr>
          <w:footnoteReference w:id="1"/>
        </w:r>
      </w:del>
      <w:r w:rsidRPr="00643CD2">
        <w:rPr>
          <w:rFonts w:ascii="Arial" w:hAnsi="Arial" w:cs="Arial"/>
          <w:iCs/>
          <w:sz w:val="22"/>
          <w:szCs w:val="22"/>
        </w:rPr>
        <w:t xml:space="preserve"> </w:t>
      </w:r>
      <w:r w:rsidRPr="00643CD2">
        <w:rPr>
          <w:rFonts w:ascii="Arial" w:hAnsi="Arial" w:cs="Arial"/>
          <w:sz w:val="22"/>
          <w:szCs w:val="22"/>
        </w:rPr>
        <w:t xml:space="preserve">shall </w:t>
      </w:r>
      <w:r w:rsidRPr="00643CD2">
        <w:rPr>
          <w:rFonts w:ascii="Arial" w:hAnsi="Arial" w:cs="Arial"/>
          <w:iCs/>
          <w:sz w:val="22"/>
          <w:szCs w:val="22"/>
        </w:rPr>
        <w:t>meet the minimum performance requirements outlined in Table 1.</w:t>
      </w:r>
    </w:p>
    <w:p w14:paraId="28CBD02C" w14:textId="77777777" w:rsidR="00012516" w:rsidRDefault="00012516" w:rsidP="004F3187">
      <w:pPr>
        <w:autoSpaceDE w:val="0"/>
        <w:autoSpaceDN w:val="0"/>
        <w:adjustRightInd w:val="0"/>
        <w:spacing w:before="120" w:after="120"/>
        <w:jc w:val="both"/>
        <w:rPr>
          <w:rFonts w:ascii="Arial" w:hAnsi="Arial" w:cs="Arial"/>
          <w:iCs/>
        </w:rPr>
      </w:pPr>
    </w:p>
    <w:p w14:paraId="2DFDF324" w14:textId="2BBE9649" w:rsidR="00012516" w:rsidDel="00281727" w:rsidRDefault="00012516" w:rsidP="004F3187">
      <w:pPr>
        <w:autoSpaceDE w:val="0"/>
        <w:autoSpaceDN w:val="0"/>
        <w:adjustRightInd w:val="0"/>
        <w:spacing w:before="120" w:after="120"/>
        <w:jc w:val="both"/>
        <w:rPr>
          <w:del w:id="156" w:author="Peter Douglas" w:date="2016-03-15T13:47:00Z"/>
          <w:rFonts w:ascii="Arial" w:hAnsi="Arial" w:cs="Arial"/>
          <w:iCs/>
        </w:rPr>
      </w:pPr>
      <w:bookmarkStart w:id="157" w:name="_Toc445900925"/>
      <w:bookmarkEnd w:id="157"/>
    </w:p>
    <w:p w14:paraId="026566AD" w14:textId="6FE0BCD4" w:rsidR="00643CD2" w:rsidDel="00281727" w:rsidRDefault="00643CD2" w:rsidP="004F3187">
      <w:pPr>
        <w:autoSpaceDE w:val="0"/>
        <w:autoSpaceDN w:val="0"/>
        <w:adjustRightInd w:val="0"/>
        <w:spacing w:before="120" w:after="120"/>
        <w:jc w:val="both"/>
        <w:rPr>
          <w:del w:id="158" w:author="Peter Douglas" w:date="2016-03-15T13:47:00Z"/>
          <w:rFonts w:ascii="Arial" w:hAnsi="Arial" w:cs="Arial"/>
          <w:iCs/>
        </w:rPr>
      </w:pPr>
      <w:bookmarkStart w:id="159" w:name="_Toc445900926"/>
      <w:bookmarkEnd w:id="159"/>
    </w:p>
    <w:p w14:paraId="0720AFFA" w14:textId="1BB8F8DE" w:rsidR="00643CD2" w:rsidDel="00281727" w:rsidRDefault="00643CD2" w:rsidP="004F3187">
      <w:pPr>
        <w:autoSpaceDE w:val="0"/>
        <w:autoSpaceDN w:val="0"/>
        <w:adjustRightInd w:val="0"/>
        <w:spacing w:before="120" w:after="120"/>
        <w:jc w:val="both"/>
        <w:rPr>
          <w:del w:id="160" w:author="Peter Douglas" w:date="2016-03-15T13:47:00Z"/>
          <w:rFonts w:ascii="Arial" w:hAnsi="Arial" w:cs="Arial"/>
          <w:iCs/>
        </w:rPr>
      </w:pPr>
      <w:bookmarkStart w:id="161" w:name="_Toc445900927"/>
      <w:bookmarkEnd w:id="161"/>
    </w:p>
    <w:p w14:paraId="0C0BB4FC" w14:textId="22302D33" w:rsidR="00643CD2" w:rsidDel="00281727" w:rsidRDefault="00643CD2" w:rsidP="004F3187">
      <w:pPr>
        <w:autoSpaceDE w:val="0"/>
        <w:autoSpaceDN w:val="0"/>
        <w:adjustRightInd w:val="0"/>
        <w:spacing w:before="120" w:after="120"/>
        <w:jc w:val="both"/>
        <w:rPr>
          <w:del w:id="162" w:author="Peter Douglas" w:date="2016-03-15T13:47:00Z"/>
          <w:rFonts w:ascii="Arial" w:hAnsi="Arial" w:cs="Arial"/>
          <w:iCs/>
        </w:rPr>
      </w:pPr>
      <w:bookmarkStart w:id="163" w:name="_Toc445900928"/>
      <w:bookmarkEnd w:id="163"/>
    </w:p>
    <w:p w14:paraId="382AE3A1" w14:textId="2D42BB1F" w:rsidR="00643CD2" w:rsidDel="00281727" w:rsidRDefault="00643CD2" w:rsidP="004F3187">
      <w:pPr>
        <w:autoSpaceDE w:val="0"/>
        <w:autoSpaceDN w:val="0"/>
        <w:adjustRightInd w:val="0"/>
        <w:spacing w:before="120" w:after="120"/>
        <w:jc w:val="both"/>
        <w:rPr>
          <w:del w:id="164" w:author="Peter Douglas" w:date="2016-03-15T13:47:00Z"/>
          <w:rFonts w:ascii="Arial" w:hAnsi="Arial" w:cs="Arial"/>
          <w:iCs/>
        </w:rPr>
      </w:pPr>
      <w:bookmarkStart w:id="165" w:name="_Toc445900929"/>
      <w:bookmarkEnd w:id="165"/>
    </w:p>
    <w:p w14:paraId="606B7BFE" w14:textId="77777777" w:rsidR="00012516" w:rsidRDefault="00012516" w:rsidP="004F3187">
      <w:pPr>
        <w:pStyle w:val="Heading3"/>
        <w:spacing w:before="120"/>
        <w:rPr>
          <w:lang w:eastAsia="de-DE"/>
        </w:rPr>
      </w:pPr>
      <w:bookmarkStart w:id="166" w:name="_Toc445900930"/>
      <w:r>
        <w:rPr>
          <w:lang w:eastAsia="de-DE"/>
        </w:rPr>
        <w:t>Requirements for a Backup Navigation System</w:t>
      </w:r>
      <w:bookmarkEnd w:id="166"/>
    </w:p>
    <w:p w14:paraId="1680B6C9" w14:textId="77777777" w:rsidR="00012516" w:rsidRDefault="00012516" w:rsidP="004F3187">
      <w:pPr>
        <w:autoSpaceDE w:val="0"/>
        <w:autoSpaceDN w:val="0"/>
        <w:adjustRightInd w:val="0"/>
        <w:spacing w:before="120" w:after="120"/>
        <w:rPr>
          <w:rFonts w:ascii="Arial" w:hAnsi="Arial" w:cs="Arial"/>
          <w:sz w:val="22"/>
          <w:szCs w:val="22"/>
          <w:lang w:eastAsia="de-DE"/>
        </w:rPr>
      </w:pPr>
      <w:r>
        <w:rPr>
          <w:rFonts w:ascii="Arial" w:hAnsi="Arial" w:cs="Arial"/>
          <w:sz w:val="22"/>
          <w:szCs w:val="22"/>
          <w:lang w:eastAsia="de-DE"/>
        </w:rPr>
        <w:t>As stated in</w:t>
      </w:r>
      <w:r w:rsidR="00643CD2">
        <w:rPr>
          <w:rFonts w:ascii="Arial" w:hAnsi="Arial" w:cs="Arial"/>
          <w:sz w:val="22"/>
          <w:szCs w:val="22"/>
          <w:lang w:eastAsia="de-DE"/>
        </w:rPr>
        <w:t xml:space="preserve"> [4]</w:t>
      </w:r>
      <w:r w:rsidR="009A5638">
        <w:rPr>
          <w:rFonts w:ascii="Arial" w:hAnsi="Arial" w:cs="Arial"/>
          <w:sz w:val="22"/>
          <w:szCs w:val="22"/>
          <w:lang w:eastAsia="de-DE"/>
        </w:rPr>
        <w:t>:</w:t>
      </w:r>
    </w:p>
    <w:p w14:paraId="62F10BFE" w14:textId="190EB396" w:rsidR="00012516" w:rsidDel="005917B6" w:rsidRDefault="00012516" w:rsidP="004F3187">
      <w:pPr>
        <w:autoSpaceDE w:val="0"/>
        <w:autoSpaceDN w:val="0"/>
        <w:adjustRightInd w:val="0"/>
        <w:spacing w:before="120" w:after="120"/>
        <w:rPr>
          <w:del w:id="167" w:author="Peter Douglas" w:date="2016-03-15T15:10:00Z"/>
          <w:rFonts w:ascii="Arial" w:hAnsi="Arial" w:cs="Arial"/>
          <w:sz w:val="22"/>
          <w:szCs w:val="22"/>
          <w:lang w:eastAsia="de-DE"/>
        </w:rPr>
      </w:pPr>
    </w:p>
    <w:p w14:paraId="5465FA58" w14:textId="77777777" w:rsidR="00F92410" w:rsidRDefault="00012516" w:rsidP="004F3187">
      <w:pPr>
        <w:autoSpaceDE w:val="0"/>
        <w:autoSpaceDN w:val="0"/>
        <w:adjustRightInd w:val="0"/>
        <w:spacing w:before="120" w:after="120"/>
        <w:jc w:val="both"/>
        <w:rPr>
          <w:rFonts w:ascii="Arial" w:hAnsi="Arial" w:cs="Arial"/>
          <w:i/>
          <w:sz w:val="22"/>
          <w:szCs w:val="22"/>
          <w:lang w:eastAsia="de-DE"/>
        </w:rPr>
      </w:pPr>
      <w:r>
        <w:rPr>
          <w:rFonts w:ascii="Arial" w:hAnsi="Arial" w:cs="Arial"/>
          <w:i/>
          <w:sz w:val="22"/>
          <w:szCs w:val="22"/>
          <w:lang w:eastAsia="de-DE"/>
        </w:rPr>
        <w:t>‘</w:t>
      </w:r>
      <w:r w:rsidRPr="00012516">
        <w:rPr>
          <w:rFonts w:ascii="Arial" w:hAnsi="Arial" w:cs="Arial"/>
          <w:i/>
          <w:sz w:val="22"/>
          <w:szCs w:val="22"/>
          <w:lang w:eastAsia="de-DE"/>
        </w:rPr>
        <w:t>Where the risk assessment concludes that a backup system (i.e. a system ensuring</w:t>
      </w:r>
      <w:r>
        <w:rPr>
          <w:rFonts w:ascii="Arial" w:hAnsi="Arial" w:cs="Arial"/>
          <w:i/>
          <w:sz w:val="22"/>
          <w:szCs w:val="22"/>
          <w:lang w:eastAsia="de-DE"/>
        </w:rPr>
        <w:t xml:space="preserve"> </w:t>
      </w:r>
      <w:r w:rsidRPr="00012516">
        <w:rPr>
          <w:rFonts w:ascii="Arial" w:hAnsi="Arial" w:cs="Arial"/>
          <w:i/>
          <w:sz w:val="22"/>
          <w:szCs w:val="22"/>
          <w:lang w:eastAsia="de-DE"/>
        </w:rPr>
        <w:t>continued operation, but not necessarily with the full functionality of the primary system) is</w:t>
      </w:r>
      <w:r>
        <w:rPr>
          <w:rFonts w:ascii="Arial" w:hAnsi="Arial" w:cs="Arial"/>
          <w:i/>
          <w:sz w:val="22"/>
          <w:szCs w:val="22"/>
          <w:lang w:eastAsia="de-DE"/>
        </w:rPr>
        <w:t xml:space="preserve"> </w:t>
      </w:r>
      <w:r w:rsidRPr="00012516">
        <w:rPr>
          <w:rFonts w:ascii="Arial" w:hAnsi="Arial" w:cs="Arial"/>
          <w:i/>
          <w:sz w:val="22"/>
          <w:szCs w:val="22"/>
          <w:lang w:eastAsia="de-DE"/>
        </w:rPr>
        <w:t>necessary, suggested minimum maritime user requirements (derived from IMO Resolution</w:t>
      </w:r>
      <w:r>
        <w:rPr>
          <w:rFonts w:ascii="Arial" w:hAnsi="Arial" w:cs="Arial"/>
          <w:i/>
          <w:sz w:val="22"/>
          <w:szCs w:val="22"/>
          <w:lang w:eastAsia="de-DE"/>
        </w:rPr>
        <w:t xml:space="preserve"> </w:t>
      </w:r>
      <w:proofErr w:type="gramStart"/>
      <w:r w:rsidRPr="00012516">
        <w:rPr>
          <w:rFonts w:ascii="Arial" w:hAnsi="Arial" w:cs="Arial"/>
          <w:i/>
          <w:sz w:val="22"/>
          <w:szCs w:val="22"/>
          <w:lang w:eastAsia="de-DE"/>
        </w:rPr>
        <w:t>A.915(</w:t>
      </w:r>
      <w:proofErr w:type="gramEnd"/>
      <w:r w:rsidRPr="00012516">
        <w:rPr>
          <w:rFonts w:ascii="Arial" w:hAnsi="Arial" w:cs="Arial"/>
          <w:i/>
          <w:sz w:val="22"/>
          <w:szCs w:val="22"/>
          <w:lang w:eastAsia="de-DE"/>
        </w:rPr>
        <w:t>22)) for such a system are listed at Appendix A. It may however be impractical to</w:t>
      </w:r>
      <w:r>
        <w:rPr>
          <w:rFonts w:ascii="Arial" w:hAnsi="Arial" w:cs="Arial"/>
          <w:i/>
          <w:sz w:val="22"/>
          <w:szCs w:val="22"/>
          <w:lang w:eastAsia="de-DE"/>
        </w:rPr>
        <w:t xml:space="preserve"> </w:t>
      </w:r>
      <w:r w:rsidRPr="00012516">
        <w:rPr>
          <w:rFonts w:ascii="Arial" w:hAnsi="Arial" w:cs="Arial"/>
          <w:i/>
          <w:sz w:val="22"/>
          <w:szCs w:val="22"/>
          <w:lang w:eastAsia="de-DE"/>
        </w:rPr>
        <w:t>expect backup systems to achieve some of these standards, such as global coverage in the</w:t>
      </w:r>
      <w:r>
        <w:rPr>
          <w:rFonts w:ascii="Arial" w:hAnsi="Arial" w:cs="Arial"/>
          <w:i/>
          <w:sz w:val="22"/>
          <w:szCs w:val="22"/>
          <w:lang w:eastAsia="de-DE"/>
        </w:rPr>
        <w:t xml:space="preserve"> </w:t>
      </w:r>
      <w:r w:rsidRPr="00012516">
        <w:rPr>
          <w:rFonts w:ascii="Arial" w:hAnsi="Arial" w:cs="Arial"/>
          <w:i/>
          <w:sz w:val="22"/>
          <w:szCs w:val="22"/>
          <w:lang w:eastAsia="de-DE"/>
        </w:rPr>
        <w:t>ocean phase of navigation or metre level accuracy in the port phase. In these cases it might</w:t>
      </w:r>
      <w:r w:rsidR="009A5638">
        <w:rPr>
          <w:rFonts w:ascii="Arial" w:hAnsi="Arial" w:cs="Arial"/>
          <w:i/>
          <w:sz w:val="22"/>
          <w:szCs w:val="22"/>
          <w:lang w:eastAsia="de-DE"/>
        </w:rPr>
        <w:t xml:space="preserve"> </w:t>
      </w:r>
      <w:r w:rsidRPr="00012516">
        <w:rPr>
          <w:rFonts w:ascii="Arial" w:hAnsi="Arial" w:cs="Arial"/>
          <w:i/>
          <w:sz w:val="22"/>
          <w:szCs w:val="22"/>
          <w:lang w:eastAsia="de-DE"/>
        </w:rPr>
        <w:t>be necessary to navigate the ocean phase by dead-reckoning, or delay port manoeuvres</w:t>
      </w:r>
      <w:r>
        <w:rPr>
          <w:rFonts w:ascii="Arial" w:hAnsi="Arial" w:cs="Arial"/>
          <w:i/>
          <w:sz w:val="22"/>
          <w:szCs w:val="22"/>
          <w:lang w:eastAsia="de-DE"/>
        </w:rPr>
        <w:t xml:space="preserve"> </w:t>
      </w:r>
      <w:r w:rsidRPr="00012516">
        <w:rPr>
          <w:rFonts w:ascii="Arial" w:hAnsi="Arial" w:cs="Arial"/>
          <w:i/>
          <w:sz w:val="22"/>
          <w:szCs w:val="22"/>
          <w:lang w:eastAsia="de-DE"/>
        </w:rPr>
        <w:t>until the primary navigation system is restored. The argument for a backup system may be</w:t>
      </w:r>
      <w:r>
        <w:rPr>
          <w:rFonts w:ascii="Arial" w:hAnsi="Arial" w:cs="Arial"/>
          <w:i/>
          <w:sz w:val="22"/>
          <w:szCs w:val="22"/>
          <w:lang w:eastAsia="de-DE"/>
        </w:rPr>
        <w:t xml:space="preserve"> </w:t>
      </w:r>
      <w:r w:rsidRPr="00012516">
        <w:rPr>
          <w:rFonts w:ascii="Arial" w:hAnsi="Arial" w:cs="Arial"/>
          <w:i/>
          <w:sz w:val="22"/>
          <w:szCs w:val="22"/>
          <w:lang w:eastAsia="de-DE"/>
        </w:rPr>
        <w:t>dependent on the perceived threat to the primary system and the likely duration of primary</w:t>
      </w:r>
      <w:r>
        <w:rPr>
          <w:rFonts w:ascii="Arial" w:hAnsi="Arial" w:cs="Arial"/>
          <w:i/>
          <w:sz w:val="22"/>
          <w:szCs w:val="22"/>
          <w:lang w:eastAsia="de-DE"/>
        </w:rPr>
        <w:t xml:space="preserve"> </w:t>
      </w:r>
      <w:r w:rsidRPr="00012516">
        <w:rPr>
          <w:rFonts w:ascii="Arial" w:hAnsi="Arial" w:cs="Arial"/>
          <w:i/>
          <w:sz w:val="22"/>
          <w:szCs w:val="22"/>
          <w:lang w:eastAsia="de-DE"/>
        </w:rPr>
        <w:t>system outages.</w:t>
      </w:r>
      <w:r>
        <w:rPr>
          <w:rFonts w:ascii="Arial" w:hAnsi="Arial" w:cs="Arial"/>
          <w:i/>
          <w:sz w:val="22"/>
          <w:szCs w:val="22"/>
          <w:lang w:eastAsia="de-DE"/>
        </w:rPr>
        <w:t>’</w:t>
      </w:r>
    </w:p>
    <w:p w14:paraId="6741F176" w14:textId="77777777" w:rsidR="00012516" w:rsidRDefault="00012516" w:rsidP="004F3187">
      <w:pPr>
        <w:autoSpaceDE w:val="0"/>
        <w:autoSpaceDN w:val="0"/>
        <w:adjustRightInd w:val="0"/>
        <w:spacing w:before="0" w:after="0"/>
        <w:jc w:val="both"/>
        <w:rPr>
          <w:rFonts w:ascii="Arial" w:hAnsi="Arial" w:cs="Arial"/>
          <w:sz w:val="22"/>
          <w:szCs w:val="22"/>
          <w:lang w:eastAsia="de-DE"/>
        </w:rPr>
      </w:pPr>
    </w:p>
    <w:p w14:paraId="67D9207E" w14:textId="00C33DA3" w:rsidR="00012516" w:rsidRPr="00012516" w:rsidRDefault="00012516" w:rsidP="004F3187">
      <w:pPr>
        <w:autoSpaceDE w:val="0"/>
        <w:autoSpaceDN w:val="0"/>
        <w:adjustRightInd w:val="0"/>
        <w:spacing w:before="0" w:after="0"/>
        <w:jc w:val="both"/>
        <w:rPr>
          <w:sz w:val="22"/>
          <w:szCs w:val="22"/>
        </w:rPr>
      </w:pPr>
      <w:r>
        <w:rPr>
          <w:rFonts w:ascii="Arial" w:hAnsi="Arial" w:cs="Arial"/>
          <w:sz w:val="22"/>
          <w:szCs w:val="22"/>
          <w:lang w:eastAsia="de-DE"/>
        </w:rPr>
        <w:t xml:space="preserve">For convenience </w:t>
      </w:r>
      <w:r w:rsidRPr="00012516">
        <w:rPr>
          <w:rFonts w:ascii="Arial" w:hAnsi="Arial" w:cs="Arial"/>
          <w:sz w:val="22"/>
          <w:szCs w:val="22"/>
          <w:lang w:eastAsia="de-DE"/>
        </w:rPr>
        <w:fldChar w:fldCharType="begin"/>
      </w:r>
      <w:r w:rsidRPr="00012516">
        <w:rPr>
          <w:sz w:val="22"/>
          <w:szCs w:val="22"/>
        </w:rPr>
        <w:instrText xml:space="preserve"> REF _Ref435696626 \h </w:instrText>
      </w:r>
      <w:r w:rsidRPr="00012516">
        <w:rPr>
          <w:rFonts w:ascii="Arial" w:hAnsi="Arial" w:cs="Arial"/>
          <w:sz w:val="22"/>
          <w:szCs w:val="22"/>
          <w:lang w:eastAsia="de-DE"/>
        </w:rPr>
        <w:instrText xml:space="preserve"> \* MERGEFORMAT </w:instrText>
      </w:r>
      <w:r w:rsidRPr="00012516">
        <w:rPr>
          <w:rFonts w:ascii="Arial" w:hAnsi="Arial" w:cs="Arial"/>
          <w:sz w:val="22"/>
          <w:szCs w:val="22"/>
          <w:lang w:eastAsia="de-DE"/>
        </w:rPr>
      </w:r>
      <w:r w:rsidRPr="00012516">
        <w:rPr>
          <w:rFonts w:ascii="Arial" w:hAnsi="Arial" w:cs="Arial"/>
          <w:sz w:val="22"/>
          <w:szCs w:val="22"/>
          <w:lang w:eastAsia="de-DE"/>
        </w:rPr>
        <w:fldChar w:fldCharType="separate"/>
      </w:r>
      <w:r w:rsidRPr="00012516">
        <w:rPr>
          <w:rFonts w:ascii="Arial" w:hAnsi="Arial" w:cs="Arial"/>
          <w:sz w:val="22"/>
          <w:szCs w:val="22"/>
        </w:rPr>
        <w:t>Table 2</w:t>
      </w:r>
      <w:r w:rsidRPr="00012516">
        <w:rPr>
          <w:rFonts w:ascii="Arial" w:hAnsi="Arial" w:cs="Arial"/>
          <w:sz w:val="22"/>
          <w:szCs w:val="22"/>
          <w:lang w:eastAsia="de-DE"/>
        </w:rPr>
        <w:fldChar w:fldCharType="end"/>
      </w:r>
      <w:r>
        <w:rPr>
          <w:rFonts w:ascii="Arial" w:hAnsi="Arial" w:cs="Arial"/>
          <w:sz w:val="22"/>
          <w:szCs w:val="22"/>
          <w:lang w:eastAsia="de-DE"/>
        </w:rPr>
        <w:t xml:space="preserve"> illustrates the user requirements for a </w:t>
      </w:r>
      <w:r w:rsidRPr="009A5638">
        <w:rPr>
          <w:rFonts w:ascii="Arial" w:hAnsi="Arial" w:cs="Arial"/>
          <w:b/>
          <w:sz w:val="22"/>
          <w:szCs w:val="22"/>
          <w:lang w:eastAsia="de-DE"/>
        </w:rPr>
        <w:t>backup system</w:t>
      </w:r>
      <w:r>
        <w:rPr>
          <w:rFonts w:ascii="Arial" w:hAnsi="Arial" w:cs="Arial"/>
          <w:sz w:val="22"/>
          <w:szCs w:val="22"/>
          <w:lang w:eastAsia="de-DE"/>
        </w:rPr>
        <w:t xml:space="preserve"> as outlined in Appendix A </w:t>
      </w:r>
      <w:r w:rsidR="00643CD2">
        <w:rPr>
          <w:rFonts w:ascii="Arial" w:hAnsi="Arial" w:cs="Arial"/>
          <w:sz w:val="22"/>
          <w:szCs w:val="22"/>
          <w:lang w:eastAsia="de-DE"/>
        </w:rPr>
        <w:t>of [4]</w:t>
      </w:r>
      <w:ins w:id="168" w:author="Alan Grant" w:date="2016-03-17T10:41:00Z">
        <w:r w:rsidR="009420F1">
          <w:rPr>
            <w:rStyle w:val="FootnoteReference"/>
            <w:rFonts w:ascii="Arial" w:hAnsi="Arial"/>
            <w:sz w:val="22"/>
            <w:szCs w:val="22"/>
            <w:lang w:eastAsia="de-DE"/>
          </w:rPr>
          <w:footnoteReference w:id="2"/>
        </w:r>
      </w:ins>
      <w:r>
        <w:rPr>
          <w:rFonts w:ascii="Arial" w:hAnsi="Arial" w:cs="Arial"/>
          <w:sz w:val="22"/>
          <w:szCs w:val="22"/>
          <w:lang w:eastAsia="de-DE"/>
        </w:rPr>
        <w:t xml:space="preserve">. </w:t>
      </w:r>
    </w:p>
    <w:p w14:paraId="0FC07FCE" w14:textId="77777777" w:rsidR="00012516" w:rsidRDefault="00012516" w:rsidP="004F3187">
      <w:pPr>
        <w:pStyle w:val="Default"/>
        <w:keepNext/>
        <w:spacing w:after="120"/>
        <w:jc w:val="both"/>
      </w:pPr>
      <w:r>
        <w:rPr>
          <w:noProof/>
          <w:color w:val="auto"/>
          <w:sz w:val="22"/>
          <w:szCs w:val="22"/>
          <w:lang w:val="en-GB" w:eastAsia="en-GB"/>
        </w:rPr>
        <w:drawing>
          <wp:inline distT="0" distB="0" distL="0" distR="0" wp14:anchorId="528A92EB" wp14:editId="531E7692">
            <wp:extent cx="5972175" cy="289823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83562" cy="2903756"/>
                    </a:xfrm>
                    <a:prstGeom prst="rect">
                      <a:avLst/>
                    </a:prstGeom>
                    <a:noFill/>
                    <a:ln>
                      <a:noFill/>
                    </a:ln>
                  </pic:spPr>
                </pic:pic>
              </a:graphicData>
            </a:graphic>
          </wp:inline>
        </w:drawing>
      </w:r>
    </w:p>
    <w:p w14:paraId="66F3C93E" w14:textId="77777777" w:rsidR="00012516" w:rsidRPr="00012516" w:rsidRDefault="00012516" w:rsidP="004F3187">
      <w:pPr>
        <w:pStyle w:val="Caption"/>
        <w:spacing w:before="0"/>
        <w:rPr>
          <w:rFonts w:ascii="Arial" w:hAnsi="Arial" w:cs="Arial"/>
          <w:b/>
          <w:sz w:val="22"/>
          <w:szCs w:val="22"/>
        </w:rPr>
      </w:pPr>
      <w:bookmarkStart w:id="171" w:name="_Ref435696626"/>
      <w:r w:rsidRPr="00012516">
        <w:rPr>
          <w:rFonts w:ascii="Arial" w:hAnsi="Arial" w:cs="Arial"/>
          <w:b/>
          <w:sz w:val="22"/>
          <w:szCs w:val="22"/>
        </w:rPr>
        <w:t xml:space="preserve">Table </w:t>
      </w:r>
      <w:r w:rsidRPr="00012516">
        <w:rPr>
          <w:rFonts w:ascii="Arial" w:hAnsi="Arial" w:cs="Arial"/>
          <w:b/>
          <w:sz w:val="22"/>
          <w:szCs w:val="22"/>
        </w:rPr>
        <w:fldChar w:fldCharType="begin"/>
      </w:r>
      <w:r w:rsidRPr="00012516">
        <w:rPr>
          <w:rFonts w:ascii="Arial" w:hAnsi="Arial" w:cs="Arial"/>
          <w:b/>
          <w:sz w:val="22"/>
          <w:szCs w:val="22"/>
        </w:rPr>
        <w:instrText xml:space="preserve"> SEQ Table \* ARABIC </w:instrText>
      </w:r>
      <w:r w:rsidRPr="00012516">
        <w:rPr>
          <w:rFonts w:ascii="Arial" w:hAnsi="Arial" w:cs="Arial"/>
          <w:b/>
          <w:sz w:val="22"/>
          <w:szCs w:val="22"/>
        </w:rPr>
        <w:fldChar w:fldCharType="separate"/>
      </w:r>
      <w:r w:rsidR="00D45F89">
        <w:rPr>
          <w:rFonts w:ascii="Arial" w:hAnsi="Arial" w:cs="Arial"/>
          <w:b/>
          <w:noProof/>
          <w:sz w:val="22"/>
          <w:szCs w:val="22"/>
        </w:rPr>
        <w:t>2</w:t>
      </w:r>
      <w:r w:rsidRPr="00012516">
        <w:rPr>
          <w:rFonts w:ascii="Arial" w:hAnsi="Arial" w:cs="Arial"/>
          <w:b/>
          <w:sz w:val="22"/>
          <w:szCs w:val="22"/>
        </w:rPr>
        <w:fldChar w:fldCharType="end"/>
      </w:r>
      <w:bookmarkEnd w:id="171"/>
      <w:r w:rsidRPr="00012516">
        <w:rPr>
          <w:rFonts w:ascii="Arial" w:hAnsi="Arial" w:cs="Arial"/>
          <w:b/>
          <w:sz w:val="22"/>
          <w:szCs w:val="22"/>
        </w:rPr>
        <w:t xml:space="preserve"> – Suggested minimum maritime user requir</w:t>
      </w:r>
      <w:r w:rsidR="009A5638">
        <w:rPr>
          <w:rFonts w:ascii="Arial" w:hAnsi="Arial" w:cs="Arial"/>
          <w:b/>
          <w:sz w:val="22"/>
          <w:szCs w:val="22"/>
        </w:rPr>
        <w:t>e</w:t>
      </w:r>
      <w:r w:rsidRPr="00012516">
        <w:rPr>
          <w:rFonts w:ascii="Arial" w:hAnsi="Arial" w:cs="Arial"/>
          <w:b/>
          <w:sz w:val="22"/>
          <w:szCs w:val="22"/>
        </w:rPr>
        <w:t xml:space="preserve">ments for </w:t>
      </w:r>
      <w:r w:rsidR="009A5638">
        <w:rPr>
          <w:rFonts w:ascii="Arial" w:hAnsi="Arial" w:cs="Arial"/>
          <w:b/>
          <w:sz w:val="22"/>
          <w:szCs w:val="22"/>
        </w:rPr>
        <w:t xml:space="preserve">a backup system for </w:t>
      </w:r>
      <w:r w:rsidRPr="00012516">
        <w:rPr>
          <w:rFonts w:ascii="Arial" w:hAnsi="Arial" w:cs="Arial"/>
          <w:b/>
          <w:sz w:val="22"/>
          <w:szCs w:val="22"/>
        </w:rPr>
        <w:t>general navigation.</w:t>
      </w:r>
    </w:p>
    <w:p w14:paraId="317C2D56" w14:textId="77777777" w:rsidR="00012516" w:rsidRDefault="00012516" w:rsidP="004F3187">
      <w:pPr>
        <w:pStyle w:val="Default"/>
        <w:spacing w:before="120" w:after="120"/>
        <w:jc w:val="both"/>
        <w:rPr>
          <w:color w:val="auto"/>
          <w:sz w:val="22"/>
          <w:szCs w:val="22"/>
          <w:lang w:val="en-GB" w:eastAsia="fi-FI"/>
        </w:rPr>
      </w:pPr>
    </w:p>
    <w:p w14:paraId="03E3FF9B" w14:textId="147FFCCB" w:rsidR="00012516" w:rsidRDefault="00012516" w:rsidP="004F3187">
      <w:pPr>
        <w:pStyle w:val="Default"/>
        <w:spacing w:before="120" w:after="120"/>
        <w:jc w:val="both"/>
        <w:rPr>
          <w:color w:val="auto"/>
          <w:sz w:val="22"/>
          <w:szCs w:val="22"/>
          <w:lang w:val="en-GB" w:eastAsia="fi-FI"/>
        </w:rPr>
      </w:pPr>
      <w:r>
        <w:rPr>
          <w:color w:val="auto"/>
          <w:sz w:val="22"/>
          <w:szCs w:val="22"/>
          <w:lang w:val="en-GB" w:eastAsia="fi-FI"/>
        </w:rPr>
        <w:t xml:space="preserve">There are two main voyage phases of interest to the eLoran </w:t>
      </w:r>
      <w:ins w:id="172" w:author="Peter Douglas" w:date="2016-03-15T13:54:00Z">
        <w:r w:rsidR="00A738A1">
          <w:rPr>
            <w:color w:val="auto"/>
            <w:sz w:val="22"/>
            <w:szCs w:val="22"/>
            <w:lang w:val="en-GB" w:eastAsia="fi-FI"/>
          </w:rPr>
          <w:t xml:space="preserve">user </w:t>
        </w:r>
      </w:ins>
      <w:r>
        <w:rPr>
          <w:color w:val="auto"/>
          <w:sz w:val="22"/>
          <w:szCs w:val="22"/>
          <w:lang w:val="en-GB" w:eastAsia="fi-FI"/>
        </w:rPr>
        <w:t>community; Port Approach</w:t>
      </w:r>
      <w:r w:rsidR="009A5638">
        <w:rPr>
          <w:color w:val="auto"/>
          <w:sz w:val="22"/>
          <w:szCs w:val="22"/>
          <w:lang w:val="en-GB" w:eastAsia="fi-FI"/>
        </w:rPr>
        <w:t xml:space="preserve"> Phase</w:t>
      </w:r>
      <w:r>
        <w:rPr>
          <w:color w:val="auto"/>
          <w:sz w:val="22"/>
          <w:szCs w:val="22"/>
          <w:lang w:val="en-GB" w:eastAsia="fi-FI"/>
        </w:rPr>
        <w:t>, and Coastal</w:t>
      </w:r>
      <w:r w:rsidR="009A5638">
        <w:rPr>
          <w:color w:val="auto"/>
          <w:sz w:val="22"/>
          <w:szCs w:val="22"/>
          <w:lang w:val="en-GB" w:eastAsia="fi-FI"/>
        </w:rPr>
        <w:t xml:space="preserve"> Phase</w:t>
      </w:r>
      <w:r>
        <w:rPr>
          <w:color w:val="auto"/>
          <w:sz w:val="22"/>
          <w:szCs w:val="22"/>
          <w:lang w:val="en-GB" w:eastAsia="fi-FI"/>
        </w:rPr>
        <w:t xml:space="preserve">. </w:t>
      </w:r>
    </w:p>
    <w:p w14:paraId="5CD19C19" w14:textId="3D58364E" w:rsidR="00012516" w:rsidRDefault="009A5638">
      <w:pPr>
        <w:pStyle w:val="Default"/>
        <w:spacing w:before="120" w:after="120"/>
        <w:jc w:val="both"/>
        <w:rPr>
          <w:color w:val="auto"/>
          <w:sz w:val="22"/>
          <w:szCs w:val="22"/>
          <w:lang w:val="en-GB" w:eastAsia="fi-FI"/>
        </w:rPr>
      </w:pPr>
      <w:r w:rsidRPr="009A5638">
        <w:rPr>
          <w:b/>
          <w:color w:val="auto"/>
          <w:sz w:val="22"/>
          <w:szCs w:val="22"/>
          <w:lang w:val="en-GB" w:eastAsia="fi-FI"/>
        </w:rPr>
        <w:t>Port Approach Phase</w:t>
      </w:r>
      <w:r w:rsidRPr="009A5638">
        <w:rPr>
          <w:color w:val="auto"/>
          <w:sz w:val="22"/>
          <w:szCs w:val="22"/>
          <w:lang w:val="en-GB" w:eastAsia="fi-FI"/>
        </w:rPr>
        <w:t xml:space="preserve"> requires the highest </w:t>
      </w:r>
      <w:r>
        <w:rPr>
          <w:color w:val="auto"/>
          <w:sz w:val="22"/>
          <w:szCs w:val="22"/>
          <w:lang w:val="en-GB" w:eastAsia="fi-FI"/>
        </w:rPr>
        <w:t xml:space="preserve">achievable accuracy performance from eLoran, </w:t>
      </w:r>
      <w:r w:rsidRPr="009A5638">
        <w:rPr>
          <w:color w:val="auto"/>
          <w:sz w:val="22"/>
          <w:szCs w:val="22"/>
          <w:lang w:val="en-GB" w:eastAsia="fi-FI"/>
        </w:rPr>
        <w:t>~10</w:t>
      </w:r>
      <w:r>
        <w:rPr>
          <w:color w:val="auto"/>
          <w:sz w:val="22"/>
          <w:szCs w:val="22"/>
          <w:lang w:val="en-GB" w:eastAsia="fi-FI"/>
        </w:rPr>
        <w:t> </w:t>
      </w:r>
      <w:r w:rsidRPr="009A5638">
        <w:rPr>
          <w:color w:val="auto"/>
          <w:sz w:val="22"/>
          <w:szCs w:val="22"/>
          <w:lang w:val="en-GB" w:eastAsia="fi-FI"/>
        </w:rPr>
        <w:t xml:space="preserve">m </w:t>
      </w:r>
      <w:r>
        <w:rPr>
          <w:color w:val="auto"/>
          <w:sz w:val="22"/>
          <w:szCs w:val="22"/>
          <w:lang w:val="en-GB" w:eastAsia="fi-FI"/>
        </w:rPr>
        <w:t>(</w:t>
      </w:r>
      <w:r w:rsidRPr="009A5638">
        <w:rPr>
          <w:color w:val="auto"/>
          <w:sz w:val="22"/>
          <w:szCs w:val="22"/>
          <w:lang w:val="en-GB" w:eastAsia="fi-FI"/>
        </w:rPr>
        <w:t>95%).</w:t>
      </w:r>
      <w:r>
        <w:rPr>
          <w:color w:val="auto"/>
          <w:sz w:val="22"/>
          <w:szCs w:val="22"/>
          <w:lang w:val="en-GB" w:eastAsia="fi-FI"/>
        </w:rPr>
        <w:t xml:space="preserve"> This can only be achieved through bespoke </w:t>
      </w:r>
      <w:ins w:id="173" w:author="Peter Douglas" w:date="2016-03-16T10:15:00Z">
        <w:r w:rsidR="00572657">
          <w:rPr>
            <w:color w:val="auto"/>
            <w:sz w:val="22"/>
            <w:szCs w:val="22"/>
            <w:lang w:val="en-GB" w:eastAsia="fi-FI"/>
          </w:rPr>
          <w:t>Additional Secondary Factor (</w:t>
        </w:r>
      </w:ins>
      <w:r>
        <w:rPr>
          <w:color w:val="auto"/>
          <w:sz w:val="22"/>
          <w:szCs w:val="22"/>
          <w:lang w:val="en-GB" w:eastAsia="fi-FI"/>
        </w:rPr>
        <w:t>ASF</w:t>
      </w:r>
      <w:ins w:id="174" w:author="Peter Douglas" w:date="2016-03-16T10:15:00Z">
        <w:r w:rsidR="00572657">
          <w:rPr>
            <w:color w:val="auto"/>
            <w:sz w:val="22"/>
            <w:szCs w:val="22"/>
            <w:lang w:val="en-GB" w:eastAsia="fi-FI"/>
          </w:rPr>
          <w:t>)</w:t>
        </w:r>
      </w:ins>
      <w:r>
        <w:rPr>
          <w:color w:val="auto"/>
          <w:sz w:val="22"/>
          <w:szCs w:val="22"/>
          <w:lang w:val="en-GB" w:eastAsia="fi-FI"/>
        </w:rPr>
        <w:t xml:space="preserve"> measurements and the installation and use of a Differential-Loran</w:t>
      </w:r>
      <w:ins w:id="175" w:author="Peter Douglas" w:date="2016-03-16T10:18:00Z">
        <w:r w:rsidR="008A3AB7">
          <w:rPr>
            <w:color w:val="auto"/>
            <w:sz w:val="22"/>
            <w:szCs w:val="22"/>
            <w:lang w:val="en-GB" w:eastAsia="fi-FI"/>
          </w:rPr>
          <w:t xml:space="preserve"> (</w:t>
        </w:r>
        <w:proofErr w:type="spellStart"/>
        <w:r w:rsidR="008A3AB7">
          <w:rPr>
            <w:color w:val="auto"/>
            <w:sz w:val="22"/>
            <w:szCs w:val="22"/>
            <w:lang w:val="en-GB" w:eastAsia="fi-FI"/>
          </w:rPr>
          <w:t>DLoran</w:t>
        </w:r>
        <w:proofErr w:type="spellEnd"/>
        <w:r w:rsidR="008A3AB7">
          <w:rPr>
            <w:color w:val="auto"/>
            <w:sz w:val="22"/>
            <w:szCs w:val="22"/>
            <w:lang w:val="en-GB" w:eastAsia="fi-FI"/>
          </w:rPr>
          <w:t>)</w:t>
        </w:r>
      </w:ins>
      <w:r>
        <w:rPr>
          <w:color w:val="auto"/>
          <w:sz w:val="22"/>
          <w:szCs w:val="22"/>
          <w:lang w:val="en-GB" w:eastAsia="fi-FI"/>
        </w:rPr>
        <w:t xml:space="preserve"> reference station at each port. </w:t>
      </w:r>
    </w:p>
    <w:p w14:paraId="705E4D29" w14:textId="77777777" w:rsidR="006F24AE" w:rsidRPr="00615A4D" w:rsidRDefault="009A5638">
      <w:pPr>
        <w:pStyle w:val="Default"/>
        <w:spacing w:before="120" w:after="120"/>
        <w:jc w:val="both"/>
        <w:rPr>
          <w:sz w:val="22"/>
          <w:szCs w:val="22"/>
        </w:rPr>
      </w:pPr>
      <w:r w:rsidRPr="009A5638">
        <w:rPr>
          <w:b/>
          <w:color w:val="auto"/>
          <w:sz w:val="22"/>
          <w:szCs w:val="22"/>
          <w:lang w:val="en-GB" w:eastAsia="fi-FI"/>
        </w:rPr>
        <w:t>Coastal Voyage Phase</w:t>
      </w:r>
      <w:r>
        <w:rPr>
          <w:color w:val="auto"/>
          <w:sz w:val="22"/>
          <w:szCs w:val="22"/>
          <w:lang w:val="en-GB" w:eastAsia="fi-FI"/>
        </w:rPr>
        <w:t xml:space="preserve"> requires 100 m (95%) accuracy. This can be achieved by eLoran without the use of differential-Loran reference stations and by computer modelling ASF data over a wide area and then calibrating the data with a sparse set of measured ASF data, which may most conveniently be collected automatically by vessels going about their everyday business</w:t>
      </w:r>
      <w:r w:rsidR="006F24AE">
        <w:rPr>
          <w:color w:val="auto"/>
          <w:sz w:val="22"/>
          <w:szCs w:val="22"/>
          <w:lang w:val="en-GB" w:eastAsia="fi-FI"/>
        </w:rPr>
        <w:t xml:space="preserve"> – we refer to these vessels as ‘vessels of convenience’</w:t>
      </w:r>
      <w:r>
        <w:rPr>
          <w:color w:val="auto"/>
          <w:sz w:val="22"/>
          <w:szCs w:val="22"/>
          <w:lang w:val="en-GB" w:eastAsia="fi-FI"/>
        </w:rPr>
        <w:t>.</w:t>
      </w:r>
      <w:r w:rsidR="006F24AE">
        <w:rPr>
          <w:color w:val="auto"/>
          <w:sz w:val="22"/>
          <w:szCs w:val="22"/>
          <w:lang w:val="en-GB" w:eastAsia="fi-FI"/>
        </w:rPr>
        <w:t xml:space="preserve"> </w:t>
      </w:r>
      <w:r w:rsidR="006F24AE" w:rsidRPr="00615A4D">
        <w:rPr>
          <w:sz w:val="22"/>
          <w:szCs w:val="22"/>
        </w:rPr>
        <w:t xml:space="preserve">Coastal ASF maps </w:t>
      </w:r>
      <w:r w:rsidR="006F24AE">
        <w:rPr>
          <w:sz w:val="22"/>
          <w:szCs w:val="22"/>
        </w:rPr>
        <w:t xml:space="preserve">have been shown to be able </w:t>
      </w:r>
      <w:r w:rsidR="006F24AE" w:rsidRPr="00615A4D">
        <w:rPr>
          <w:sz w:val="22"/>
          <w:szCs w:val="22"/>
        </w:rPr>
        <w:t xml:space="preserve">to provide positioning accuracy on the order of 30 to 50 m. </w:t>
      </w:r>
    </w:p>
    <w:p w14:paraId="6CC3152E" w14:textId="77777777" w:rsidR="009A5638" w:rsidRDefault="009A5638">
      <w:pPr>
        <w:pStyle w:val="Default"/>
        <w:spacing w:before="120" w:after="120"/>
        <w:jc w:val="both"/>
        <w:rPr>
          <w:color w:val="auto"/>
          <w:sz w:val="22"/>
          <w:szCs w:val="22"/>
          <w:lang w:val="en-GB" w:eastAsia="fi-FI"/>
        </w:rPr>
      </w:pPr>
      <w:r>
        <w:rPr>
          <w:color w:val="auto"/>
          <w:sz w:val="22"/>
          <w:szCs w:val="22"/>
          <w:lang w:val="en-GB" w:eastAsia="fi-FI"/>
        </w:rPr>
        <w:lastRenderedPageBreak/>
        <w:t>These two statements, made without explanation of the key technical terms at this stage, cover the foundation of maritime eLoran service provision and the rest of this document describes the motivation and background, and the methodology required</w:t>
      </w:r>
      <w:r w:rsidR="00A8344C">
        <w:rPr>
          <w:color w:val="auto"/>
          <w:sz w:val="22"/>
          <w:szCs w:val="22"/>
          <w:lang w:val="en-GB" w:eastAsia="fi-FI"/>
        </w:rPr>
        <w:t xml:space="preserve"> to achieve this performance with eLoran</w:t>
      </w:r>
      <w:r>
        <w:rPr>
          <w:color w:val="auto"/>
          <w:sz w:val="22"/>
          <w:szCs w:val="22"/>
          <w:lang w:val="en-GB" w:eastAsia="fi-FI"/>
        </w:rPr>
        <w:t xml:space="preserve">. </w:t>
      </w:r>
    </w:p>
    <w:p w14:paraId="13106626" w14:textId="77777777" w:rsidR="00012516" w:rsidRDefault="00012516">
      <w:pPr>
        <w:pStyle w:val="Default"/>
        <w:spacing w:before="120" w:after="120"/>
        <w:jc w:val="both"/>
        <w:rPr>
          <w:color w:val="auto"/>
          <w:sz w:val="22"/>
          <w:szCs w:val="22"/>
          <w:lang w:val="en-GB" w:eastAsia="fi-FI"/>
        </w:rPr>
      </w:pPr>
    </w:p>
    <w:p w14:paraId="772B6A96" w14:textId="77777777" w:rsidR="00F92410" w:rsidRDefault="00A8344C">
      <w:pPr>
        <w:pStyle w:val="Heading2"/>
        <w:jc w:val="both"/>
      </w:pPr>
      <w:bookmarkStart w:id="176" w:name="_Toc445900931"/>
      <w:r>
        <w:t>An Overview of eLoran</w:t>
      </w:r>
      <w:bookmarkEnd w:id="176"/>
    </w:p>
    <w:p w14:paraId="57A4F1D4" w14:textId="77777777" w:rsidR="00D017EB" w:rsidRDefault="001D79CC">
      <w:pPr>
        <w:pStyle w:val="Default"/>
        <w:spacing w:before="120" w:after="120"/>
        <w:jc w:val="both"/>
        <w:rPr>
          <w:color w:val="auto"/>
          <w:sz w:val="22"/>
          <w:szCs w:val="22"/>
          <w:lang w:val="en-GB" w:eastAsia="fi-FI"/>
        </w:rPr>
      </w:pPr>
      <w:r w:rsidRPr="001C5060">
        <w:rPr>
          <w:color w:val="auto"/>
          <w:sz w:val="22"/>
          <w:szCs w:val="22"/>
          <w:lang w:val="en-GB" w:eastAsia="fi-FI"/>
        </w:rPr>
        <w:t xml:space="preserve">Enhanced </w:t>
      </w:r>
      <w:r w:rsidR="00D017EB" w:rsidRPr="001C5060">
        <w:rPr>
          <w:color w:val="auto"/>
          <w:sz w:val="22"/>
          <w:szCs w:val="22"/>
          <w:lang w:val="en-GB" w:eastAsia="fi-FI"/>
        </w:rPr>
        <w:t>Loran</w:t>
      </w:r>
      <w:r w:rsidRPr="001C5060">
        <w:rPr>
          <w:color w:val="auto"/>
          <w:sz w:val="22"/>
          <w:szCs w:val="22"/>
          <w:lang w:val="en-GB" w:eastAsia="fi-FI"/>
        </w:rPr>
        <w:t xml:space="preserve"> (eLoran)</w:t>
      </w:r>
      <w:r w:rsidR="00D017EB" w:rsidRPr="001C5060">
        <w:rPr>
          <w:color w:val="auto"/>
          <w:sz w:val="22"/>
          <w:szCs w:val="22"/>
          <w:lang w:val="en-GB" w:eastAsia="fi-FI"/>
        </w:rPr>
        <w:t xml:space="preserve"> is a low-frequency, </w:t>
      </w:r>
      <w:r w:rsidR="002F2665" w:rsidRPr="001C5060">
        <w:rPr>
          <w:color w:val="auto"/>
          <w:sz w:val="22"/>
          <w:szCs w:val="22"/>
          <w:lang w:val="en-GB" w:eastAsia="fi-FI"/>
        </w:rPr>
        <w:t xml:space="preserve">long range </w:t>
      </w:r>
      <w:r w:rsidR="00FE1303" w:rsidRPr="001C5060">
        <w:rPr>
          <w:color w:val="auto"/>
          <w:sz w:val="22"/>
          <w:szCs w:val="22"/>
          <w:lang w:val="en-GB" w:eastAsia="fi-FI"/>
        </w:rPr>
        <w:t xml:space="preserve">Terrestrial Radionavigation </w:t>
      </w:r>
      <w:r w:rsidR="0067016D" w:rsidRPr="001C5060">
        <w:rPr>
          <w:color w:val="auto"/>
          <w:sz w:val="22"/>
          <w:szCs w:val="22"/>
          <w:lang w:val="en-GB" w:eastAsia="fi-FI"/>
        </w:rPr>
        <w:t>S</w:t>
      </w:r>
      <w:r w:rsidR="00D017EB" w:rsidRPr="001C5060">
        <w:rPr>
          <w:color w:val="auto"/>
          <w:sz w:val="22"/>
          <w:szCs w:val="22"/>
          <w:lang w:val="en-GB" w:eastAsia="fi-FI"/>
        </w:rPr>
        <w:t>ystem, capable of providing positioning, navigation and timing (PNT) service for use by many modes of transport</w:t>
      </w:r>
      <w:r w:rsidR="00B340BE">
        <w:rPr>
          <w:color w:val="auto"/>
          <w:sz w:val="22"/>
          <w:szCs w:val="22"/>
          <w:lang w:val="en-GB" w:eastAsia="fi-FI"/>
        </w:rPr>
        <w:t>,</w:t>
      </w:r>
      <w:r w:rsidR="00D017EB" w:rsidRPr="001C5060">
        <w:rPr>
          <w:color w:val="auto"/>
          <w:sz w:val="22"/>
          <w:szCs w:val="22"/>
          <w:lang w:val="en-GB" w:eastAsia="fi-FI"/>
        </w:rPr>
        <w:t xml:space="preserve"> including maritime.  </w:t>
      </w:r>
      <w:proofErr w:type="gramStart"/>
      <w:r w:rsidR="006E0718" w:rsidRPr="00615A4D">
        <w:rPr>
          <w:sz w:val="22"/>
          <w:szCs w:val="22"/>
        </w:rPr>
        <w:t>eLoran</w:t>
      </w:r>
      <w:proofErr w:type="gramEnd"/>
      <w:r w:rsidR="006E0718" w:rsidRPr="00615A4D">
        <w:rPr>
          <w:sz w:val="22"/>
          <w:szCs w:val="22"/>
        </w:rPr>
        <w:t xml:space="preserve"> transmits pulsed </w:t>
      </w:r>
      <w:proofErr w:type="spellStart"/>
      <w:r w:rsidR="006E0718">
        <w:rPr>
          <w:sz w:val="22"/>
          <w:szCs w:val="22"/>
        </w:rPr>
        <w:t>groundwave</w:t>
      </w:r>
      <w:proofErr w:type="spellEnd"/>
      <w:r w:rsidR="006E0718">
        <w:rPr>
          <w:sz w:val="22"/>
          <w:szCs w:val="22"/>
        </w:rPr>
        <w:t xml:space="preserve"> </w:t>
      </w:r>
      <w:r w:rsidR="006E0718" w:rsidRPr="00615A4D">
        <w:rPr>
          <w:sz w:val="22"/>
          <w:szCs w:val="22"/>
        </w:rPr>
        <w:t xml:space="preserve">signals with a central frequency of 100kHz. This low frequency gives the signals their </w:t>
      </w:r>
      <w:proofErr w:type="spellStart"/>
      <w:r w:rsidR="006E0718" w:rsidRPr="00615A4D">
        <w:rPr>
          <w:b/>
          <w:bCs/>
          <w:sz w:val="22"/>
          <w:szCs w:val="22"/>
        </w:rPr>
        <w:t>LO</w:t>
      </w:r>
      <w:r w:rsidR="006E0718" w:rsidRPr="00615A4D">
        <w:rPr>
          <w:sz w:val="22"/>
          <w:szCs w:val="22"/>
        </w:rPr>
        <w:t>ng</w:t>
      </w:r>
      <w:proofErr w:type="spellEnd"/>
      <w:r w:rsidR="006E0718" w:rsidRPr="00615A4D">
        <w:rPr>
          <w:sz w:val="22"/>
          <w:szCs w:val="22"/>
        </w:rPr>
        <w:t xml:space="preserve"> </w:t>
      </w:r>
      <w:proofErr w:type="spellStart"/>
      <w:r w:rsidR="006E0718" w:rsidRPr="00615A4D">
        <w:rPr>
          <w:b/>
          <w:bCs/>
          <w:sz w:val="22"/>
          <w:szCs w:val="22"/>
        </w:rPr>
        <w:t>RA</w:t>
      </w:r>
      <w:r w:rsidR="006E0718" w:rsidRPr="00615A4D">
        <w:rPr>
          <w:sz w:val="22"/>
          <w:szCs w:val="22"/>
        </w:rPr>
        <w:t>nge</w:t>
      </w:r>
      <w:proofErr w:type="spellEnd"/>
      <w:r w:rsidR="006E0718" w:rsidRPr="00615A4D">
        <w:rPr>
          <w:sz w:val="22"/>
          <w:szCs w:val="22"/>
        </w:rPr>
        <w:t xml:space="preserve"> </w:t>
      </w:r>
      <w:r w:rsidR="006E0718" w:rsidRPr="00615A4D">
        <w:rPr>
          <w:b/>
          <w:bCs/>
          <w:sz w:val="22"/>
          <w:szCs w:val="22"/>
        </w:rPr>
        <w:t>N</w:t>
      </w:r>
      <w:r w:rsidR="006E0718" w:rsidRPr="00615A4D">
        <w:rPr>
          <w:sz w:val="22"/>
          <w:szCs w:val="22"/>
        </w:rPr>
        <w:t>avigation capability</w:t>
      </w:r>
      <w:r w:rsidR="006E0718">
        <w:rPr>
          <w:sz w:val="22"/>
          <w:szCs w:val="22"/>
        </w:rPr>
        <w:t xml:space="preserve"> from widely </w:t>
      </w:r>
      <w:r w:rsidR="00D017EB" w:rsidRPr="001C5060">
        <w:rPr>
          <w:color w:val="auto"/>
          <w:sz w:val="22"/>
          <w:szCs w:val="22"/>
          <w:lang w:val="en-GB" w:eastAsia="fi-FI"/>
        </w:rPr>
        <w:t xml:space="preserve">spaced </w:t>
      </w:r>
      <w:r w:rsidR="00F92410">
        <w:rPr>
          <w:color w:val="auto"/>
          <w:sz w:val="22"/>
          <w:szCs w:val="22"/>
          <w:lang w:val="en-GB" w:eastAsia="fi-FI"/>
        </w:rPr>
        <w:t>transmitter</w:t>
      </w:r>
      <w:r w:rsidR="006E0718">
        <w:rPr>
          <w:color w:val="auto"/>
          <w:sz w:val="22"/>
          <w:szCs w:val="22"/>
          <w:lang w:val="en-GB" w:eastAsia="fi-FI"/>
        </w:rPr>
        <w:t>s</w:t>
      </w:r>
      <w:r w:rsidR="00F92410">
        <w:rPr>
          <w:color w:val="auto"/>
          <w:sz w:val="22"/>
          <w:szCs w:val="22"/>
          <w:lang w:val="en-GB" w:eastAsia="fi-FI"/>
        </w:rPr>
        <w:t>. T</w:t>
      </w:r>
      <w:r w:rsidR="00D017EB" w:rsidRPr="001C5060">
        <w:rPr>
          <w:color w:val="auto"/>
          <w:sz w:val="22"/>
          <w:szCs w:val="22"/>
          <w:lang w:val="en-GB" w:eastAsia="fi-FI"/>
        </w:rPr>
        <w:t>he receiver’s position is determined by the measurement of the times of arrival</w:t>
      </w:r>
      <w:r w:rsidR="00F92410">
        <w:rPr>
          <w:color w:val="auto"/>
          <w:sz w:val="22"/>
          <w:szCs w:val="22"/>
          <w:lang w:val="en-GB" w:eastAsia="fi-FI"/>
        </w:rPr>
        <w:t xml:space="preserve"> (TOA)</w:t>
      </w:r>
      <w:r w:rsidR="006E0718">
        <w:rPr>
          <w:color w:val="auto"/>
          <w:sz w:val="22"/>
          <w:szCs w:val="22"/>
          <w:lang w:val="en-GB" w:eastAsia="fi-FI"/>
        </w:rPr>
        <w:t xml:space="preserve"> (</w:t>
      </w:r>
      <w:r w:rsidR="00EE4AA6">
        <w:rPr>
          <w:color w:val="auto"/>
          <w:sz w:val="22"/>
          <w:szCs w:val="22"/>
          <w:lang w:val="en-GB" w:eastAsia="fi-FI"/>
        </w:rPr>
        <w:t xml:space="preserve">or </w:t>
      </w:r>
      <w:proofErr w:type="spellStart"/>
      <w:r w:rsidR="006E0718">
        <w:rPr>
          <w:color w:val="auto"/>
          <w:sz w:val="22"/>
          <w:szCs w:val="22"/>
          <w:lang w:val="en-GB" w:eastAsia="fi-FI"/>
        </w:rPr>
        <w:t>pseudorange</w:t>
      </w:r>
      <w:proofErr w:type="spellEnd"/>
      <w:r w:rsidR="006E0718">
        <w:rPr>
          <w:color w:val="auto"/>
          <w:sz w:val="22"/>
          <w:szCs w:val="22"/>
          <w:lang w:val="en-GB" w:eastAsia="fi-FI"/>
        </w:rPr>
        <w:t>)</w:t>
      </w:r>
      <w:r w:rsidR="00D017EB" w:rsidRPr="001C5060">
        <w:rPr>
          <w:color w:val="auto"/>
          <w:sz w:val="22"/>
          <w:szCs w:val="22"/>
          <w:lang w:val="en-GB" w:eastAsia="fi-FI"/>
        </w:rPr>
        <w:t xml:space="preserve"> of these pulses. </w:t>
      </w:r>
    </w:p>
    <w:p w14:paraId="6DDE3D3C" w14:textId="77777777" w:rsidR="00F92410" w:rsidRDefault="006E0718">
      <w:pPr>
        <w:pStyle w:val="Default"/>
        <w:spacing w:before="120" w:after="120"/>
        <w:jc w:val="both"/>
        <w:rPr>
          <w:color w:val="auto"/>
          <w:sz w:val="22"/>
          <w:szCs w:val="22"/>
          <w:lang w:val="en-GB" w:eastAsia="fi-FI"/>
        </w:rPr>
      </w:pPr>
      <w:proofErr w:type="spellStart"/>
      <w:r>
        <w:rPr>
          <w:color w:val="auto"/>
          <w:sz w:val="22"/>
          <w:szCs w:val="22"/>
          <w:lang w:val="en-GB" w:eastAsia="fi-FI"/>
        </w:rPr>
        <w:t>Pseudoranges</w:t>
      </w:r>
      <w:proofErr w:type="spellEnd"/>
      <w:r>
        <w:rPr>
          <w:color w:val="auto"/>
          <w:sz w:val="22"/>
          <w:szCs w:val="22"/>
          <w:lang w:val="en-GB" w:eastAsia="fi-FI"/>
        </w:rPr>
        <w:t xml:space="preserve"> </w:t>
      </w:r>
      <w:r w:rsidR="00F92410">
        <w:rPr>
          <w:color w:val="auto"/>
          <w:sz w:val="22"/>
          <w:szCs w:val="22"/>
          <w:lang w:val="en-GB" w:eastAsia="fi-FI"/>
        </w:rPr>
        <w:t xml:space="preserve">from at least three transmitters are required to be measured in order to determine a position solution by trilateration. </w:t>
      </w:r>
      <w:r w:rsidR="00EE5C89" w:rsidRPr="00615A4D">
        <w:rPr>
          <w:sz w:val="22"/>
          <w:szCs w:val="22"/>
        </w:rPr>
        <w:t xml:space="preserve">Measuring more than three transmissions </w:t>
      </w:r>
      <w:r>
        <w:rPr>
          <w:sz w:val="22"/>
          <w:szCs w:val="22"/>
        </w:rPr>
        <w:t xml:space="preserve">(preferably five) </w:t>
      </w:r>
      <w:r w:rsidR="00EE5C89" w:rsidRPr="00615A4D">
        <w:rPr>
          <w:sz w:val="22"/>
          <w:szCs w:val="22"/>
        </w:rPr>
        <w:t xml:space="preserve">provides the user with </w:t>
      </w:r>
      <w:r w:rsidR="00EE4AA6">
        <w:rPr>
          <w:sz w:val="22"/>
          <w:szCs w:val="22"/>
        </w:rPr>
        <w:t xml:space="preserve">RAIM (Receiver Autonomous Integrity Monitoring) capability </w:t>
      </w:r>
      <w:r w:rsidR="00EE5C89" w:rsidRPr="00615A4D">
        <w:rPr>
          <w:sz w:val="22"/>
          <w:szCs w:val="22"/>
        </w:rPr>
        <w:t xml:space="preserve">in addition to positioning </w:t>
      </w:r>
      <w:r w:rsidR="00EE5C89" w:rsidRPr="00EE4AA6">
        <w:rPr>
          <w:sz w:val="22"/>
          <w:szCs w:val="22"/>
        </w:rPr>
        <w:t>accuracy</w:t>
      </w:r>
      <w:r w:rsidR="00EE5C89" w:rsidRPr="00615A4D">
        <w:rPr>
          <w:sz w:val="22"/>
          <w:szCs w:val="22"/>
        </w:rPr>
        <w:t>.</w:t>
      </w:r>
    </w:p>
    <w:p w14:paraId="01E0243B" w14:textId="77777777" w:rsidR="000A79E1" w:rsidRPr="001C5060" w:rsidRDefault="000A79E1">
      <w:pPr>
        <w:pStyle w:val="Default"/>
        <w:spacing w:before="120" w:after="120"/>
        <w:jc w:val="both"/>
        <w:rPr>
          <w:color w:val="auto"/>
          <w:sz w:val="22"/>
          <w:szCs w:val="22"/>
          <w:lang w:val="en-GB" w:eastAsia="fi-FI"/>
        </w:rPr>
      </w:pPr>
      <w:r w:rsidRPr="001C5060">
        <w:rPr>
          <w:color w:val="auto"/>
          <w:sz w:val="22"/>
          <w:szCs w:val="22"/>
          <w:lang w:val="en-GB" w:eastAsia="fi-FI"/>
        </w:rPr>
        <w:t>An eLoran system includes the following elements:</w:t>
      </w:r>
    </w:p>
    <w:p w14:paraId="0EDAA19C" w14:textId="77777777" w:rsidR="00F92410" w:rsidRDefault="00E34028">
      <w:pPr>
        <w:pStyle w:val="Default"/>
        <w:numPr>
          <w:ilvl w:val="0"/>
          <w:numId w:val="21"/>
        </w:numPr>
        <w:spacing w:before="120" w:after="120"/>
        <w:jc w:val="both"/>
        <w:rPr>
          <w:color w:val="auto"/>
          <w:sz w:val="22"/>
          <w:szCs w:val="22"/>
          <w:lang w:val="en-GB" w:eastAsia="fi-FI"/>
        </w:rPr>
      </w:pPr>
      <w:r>
        <w:rPr>
          <w:color w:val="auto"/>
          <w:sz w:val="22"/>
          <w:szCs w:val="22"/>
          <w:lang w:val="en-GB" w:eastAsia="fi-FI"/>
        </w:rPr>
        <w:t xml:space="preserve">Several </w:t>
      </w:r>
      <w:r w:rsidR="00EE4AA6">
        <w:rPr>
          <w:color w:val="auto"/>
          <w:sz w:val="22"/>
          <w:szCs w:val="22"/>
          <w:lang w:val="en-GB" w:eastAsia="fi-FI"/>
        </w:rPr>
        <w:t xml:space="preserve">eLoran </w:t>
      </w:r>
      <w:r w:rsidR="00F92410">
        <w:rPr>
          <w:color w:val="auto"/>
          <w:sz w:val="22"/>
          <w:szCs w:val="22"/>
          <w:lang w:val="en-GB" w:eastAsia="fi-FI"/>
        </w:rPr>
        <w:t xml:space="preserve">transmitters broadcasting </w:t>
      </w:r>
      <w:r w:rsidR="00804E5B">
        <w:rPr>
          <w:color w:val="auto"/>
          <w:sz w:val="22"/>
          <w:szCs w:val="22"/>
          <w:lang w:val="en-GB" w:eastAsia="fi-FI"/>
        </w:rPr>
        <w:t xml:space="preserve">a </w:t>
      </w:r>
      <w:r w:rsidR="00F92410">
        <w:rPr>
          <w:color w:val="auto"/>
          <w:sz w:val="22"/>
          <w:szCs w:val="22"/>
          <w:lang w:val="en-GB" w:eastAsia="fi-FI"/>
        </w:rPr>
        <w:t xml:space="preserve">UTC </w:t>
      </w:r>
      <w:r w:rsidR="00EE4AA6">
        <w:rPr>
          <w:color w:val="auto"/>
          <w:sz w:val="22"/>
          <w:szCs w:val="22"/>
          <w:lang w:val="en-GB" w:eastAsia="fi-FI"/>
        </w:rPr>
        <w:t xml:space="preserve">synchronised and standardised eLoran </w:t>
      </w:r>
      <w:r w:rsidR="00804E5B">
        <w:rPr>
          <w:color w:val="auto"/>
          <w:sz w:val="22"/>
          <w:szCs w:val="22"/>
          <w:lang w:val="en-GB" w:eastAsia="fi-FI"/>
        </w:rPr>
        <w:t>signal</w:t>
      </w:r>
      <w:r w:rsidR="00643CD2">
        <w:rPr>
          <w:color w:val="auto"/>
          <w:sz w:val="22"/>
          <w:szCs w:val="22"/>
          <w:lang w:val="en-GB" w:eastAsia="fi-FI"/>
        </w:rPr>
        <w:t xml:space="preserve"> [5]</w:t>
      </w:r>
    </w:p>
    <w:p w14:paraId="74769DA9" w14:textId="77777777" w:rsidR="000A79E1" w:rsidRPr="001C5060" w:rsidRDefault="00F92410">
      <w:pPr>
        <w:pStyle w:val="Default"/>
        <w:numPr>
          <w:ilvl w:val="0"/>
          <w:numId w:val="21"/>
        </w:numPr>
        <w:spacing w:before="120" w:after="120"/>
        <w:jc w:val="both"/>
        <w:rPr>
          <w:color w:val="auto"/>
          <w:sz w:val="22"/>
          <w:szCs w:val="22"/>
          <w:lang w:val="en-GB" w:eastAsia="fi-FI"/>
        </w:rPr>
      </w:pPr>
      <w:r>
        <w:rPr>
          <w:color w:val="auto"/>
          <w:sz w:val="22"/>
          <w:szCs w:val="22"/>
          <w:lang w:val="en-GB" w:eastAsia="fi-FI"/>
        </w:rPr>
        <w:t xml:space="preserve">The signal </w:t>
      </w:r>
      <w:r w:rsidR="004A4DFD" w:rsidRPr="001C5060">
        <w:rPr>
          <w:color w:val="auto"/>
          <w:sz w:val="22"/>
          <w:szCs w:val="22"/>
          <w:lang w:val="en-GB" w:eastAsia="fi-FI"/>
        </w:rPr>
        <w:t>incorporat</w:t>
      </w:r>
      <w:r>
        <w:rPr>
          <w:color w:val="auto"/>
          <w:sz w:val="22"/>
          <w:szCs w:val="22"/>
          <w:lang w:val="en-GB" w:eastAsia="fi-FI"/>
        </w:rPr>
        <w:t>e</w:t>
      </w:r>
      <w:r w:rsidR="00804E5B">
        <w:rPr>
          <w:color w:val="auto"/>
          <w:sz w:val="22"/>
          <w:szCs w:val="22"/>
          <w:lang w:val="en-GB" w:eastAsia="fi-FI"/>
        </w:rPr>
        <w:t>s</w:t>
      </w:r>
      <w:r w:rsidR="004A4DFD" w:rsidRPr="001C5060">
        <w:rPr>
          <w:color w:val="auto"/>
          <w:sz w:val="22"/>
          <w:szCs w:val="22"/>
          <w:lang w:val="en-GB" w:eastAsia="fi-FI"/>
        </w:rPr>
        <w:t xml:space="preserve"> a data message</w:t>
      </w:r>
      <w:r w:rsidR="00B340BE">
        <w:rPr>
          <w:color w:val="auto"/>
          <w:sz w:val="22"/>
          <w:szCs w:val="22"/>
          <w:lang w:val="en-GB" w:eastAsia="fi-FI"/>
        </w:rPr>
        <w:t xml:space="preserve"> channel</w:t>
      </w:r>
      <w:r>
        <w:rPr>
          <w:color w:val="auto"/>
          <w:sz w:val="22"/>
          <w:szCs w:val="22"/>
          <w:lang w:val="en-GB" w:eastAsia="fi-FI"/>
        </w:rPr>
        <w:t xml:space="preserve"> (the Loran Data Channel)</w:t>
      </w:r>
      <w:r w:rsidR="00804E5B">
        <w:rPr>
          <w:color w:val="auto"/>
          <w:sz w:val="22"/>
          <w:szCs w:val="22"/>
          <w:lang w:val="en-GB" w:eastAsia="fi-FI"/>
        </w:rPr>
        <w:t>, which may take several forms</w:t>
      </w:r>
      <w:r w:rsidR="00643CD2">
        <w:rPr>
          <w:color w:val="auto"/>
          <w:sz w:val="22"/>
          <w:szCs w:val="22"/>
          <w:lang w:val="en-GB" w:eastAsia="fi-FI"/>
        </w:rPr>
        <w:t xml:space="preserve"> [6] [7]</w:t>
      </w:r>
    </w:p>
    <w:p w14:paraId="058B51E3" w14:textId="19DDC997" w:rsidR="004A4DFD" w:rsidRPr="001C5060" w:rsidRDefault="004A4DFD">
      <w:pPr>
        <w:pStyle w:val="Default"/>
        <w:numPr>
          <w:ilvl w:val="0"/>
          <w:numId w:val="21"/>
        </w:numPr>
        <w:spacing w:before="120" w:after="120"/>
        <w:jc w:val="both"/>
        <w:rPr>
          <w:color w:val="auto"/>
          <w:sz w:val="22"/>
          <w:szCs w:val="22"/>
          <w:lang w:val="en-GB" w:eastAsia="fi-FI"/>
        </w:rPr>
      </w:pPr>
      <w:r w:rsidRPr="001C5060">
        <w:rPr>
          <w:color w:val="auto"/>
          <w:sz w:val="22"/>
          <w:szCs w:val="22"/>
          <w:lang w:val="en-GB" w:eastAsia="fi-FI"/>
        </w:rPr>
        <w:t>An identified service area, in which the signal propagation characteristic</w:t>
      </w:r>
      <w:r w:rsidR="00804E5B">
        <w:rPr>
          <w:color w:val="auto"/>
          <w:sz w:val="22"/>
          <w:szCs w:val="22"/>
          <w:lang w:val="en-GB" w:eastAsia="fi-FI"/>
        </w:rPr>
        <w:t xml:space="preserve">, represented by </w:t>
      </w:r>
      <w:r w:rsidR="00F92410">
        <w:rPr>
          <w:color w:val="auto"/>
          <w:sz w:val="22"/>
          <w:szCs w:val="22"/>
          <w:lang w:val="en-GB" w:eastAsia="fi-FI"/>
        </w:rPr>
        <w:t>Additional Secondary Factors</w:t>
      </w:r>
      <w:r w:rsidR="00804E5B">
        <w:rPr>
          <w:color w:val="auto"/>
          <w:sz w:val="22"/>
          <w:szCs w:val="22"/>
          <w:lang w:val="en-GB" w:eastAsia="fi-FI"/>
        </w:rPr>
        <w:t xml:space="preserve"> (ASFs), </w:t>
      </w:r>
      <w:r w:rsidRPr="001C5060">
        <w:rPr>
          <w:color w:val="auto"/>
          <w:sz w:val="22"/>
          <w:szCs w:val="22"/>
          <w:lang w:val="en-GB" w:eastAsia="fi-FI"/>
        </w:rPr>
        <w:t xml:space="preserve">have been </w:t>
      </w:r>
      <w:r w:rsidR="00F92410">
        <w:rPr>
          <w:color w:val="auto"/>
          <w:sz w:val="22"/>
          <w:szCs w:val="22"/>
          <w:lang w:val="en-GB" w:eastAsia="fi-FI"/>
        </w:rPr>
        <w:t xml:space="preserve">measured </w:t>
      </w:r>
      <w:del w:id="177" w:author="Peter Douglas" w:date="2016-03-16T10:18:00Z">
        <w:r w:rsidR="00F92410" w:rsidDel="00572657">
          <w:rPr>
            <w:color w:val="auto"/>
            <w:sz w:val="22"/>
            <w:szCs w:val="22"/>
            <w:lang w:val="en-GB" w:eastAsia="fi-FI"/>
          </w:rPr>
          <w:delText xml:space="preserve">using bespoke </w:delText>
        </w:r>
        <w:r w:rsidRPr="001C5060" w:rsidDel="00572657">
          <w:rPr>
            <w:color w:val="auto"/>
            <w:sz w:val="22"/>
            <w:szCs w:val="22"/>
            <w:lang w:val="en-GB" w:eastAsia="fi-FI"/>
          </w:rPr>
          <w:delText>survey</w:delText>
        </w:r>
        <w:r w:rsidR="00F92410" w:rsidDel="00572657">
          <w:rPr>
            <w:color w:val="auto"/>
            <w:sz w:val="22"/>
            <w:szCs w:val="22"/>
            <w:lang w:val="en-GB" w:eastAsia="fi-FI"/>
          </w:rPr>
          <w:delText xml:space="preserve">s or </w:delText>
        </w:r>
        <w:r w:rsidR="00804E5B" w:rsidDel="00572657">
          <w:rPr>
            <w:color w:val="auto"/>
            <w:sz w:val="22"/>
            <w:szCs w:val="22"/>
            <w:lang w:val="en-GB" w:eastAsia="fi-FI"/>
          </w:rPr>
          <w:delText>‘</w:delText>
        </w:r>
        <w:r w:rsidR="00F92410" w:rsidDel="00572657">
          <w:rPr>
            <w:color w:val="auto"/>
            <w:sz w:val="22"/>
            <w:szCs w:val="22"/>
            <w:lang w:val="en-GB" w:eastAsia="fi-FI"/>
          </w:rPr>
          <w:delText>vessels of convenience</w:delText>
        </w:r>
        <w:r w:rsidR="00804E5B" w:rsidDel="00572657">
          <w:rPr>
            <w:color w:val="auto"/>
            <w:sz w:val="22"/>
            <w:szCs w:val="22"/>
            <w:lang w:val="en-GB" w:eastAsia="fi-FI"/>
          </w:rPr>
          <w:delText>’ going about their everyday business</w:delText>
        </w:r>
        <w:r w:rsidR="00F92410" w:rsidDel="00572657">
          <w:rPr>
            <w:color w:val="auto"/>
            <w:sz w:val="22"/>
            <w:szCs w:val="22"/>
            <w:lang w:val="en-GB" w:eastAsia="fi-FI"/>
          </w:rPr>
          <w:delText xml:space="preserve">; </w:delText>
        </w:r>
      </w:del>
      <w:r w:rsidR="007E67D2">
        <w:rPr>
          <w:color w:val="auto"/>
          <w:sz w:val="22"/>
          <w:szCs w:val="22"/>
          <w:lang w:val="en-GB" w:eastAsia="fi-FI"/>
        </w:rPr>
        <w:t xml:space="preserve">or modelled </w:t>
      </w:r>
      <w:r w:rsidR="00F92410">
        <w:rPr>
          <w:color w:val="auto"/>
          <w:sz w:val="22"/>
          <w:szCs w:val="22"/>
          <w:lang w:val="en-GB" w:eastAsia="fi-FI"/>
        </w:rPr>
        <w:t xml:space="preserve">through software with the resulting modelled data </w:t>
      </w:r>
      <w:r w:rsidR="007E67D2">
        <w:rPr>
          <w:color w:val="auto"/>
          <w:sz w:val="22"/>
          <w:szCs w:val="22"/>
          <w:lang w:val="en-GB" w:eastAsia="fi-FI"/>
        </w:rPr>
        <w:t>calibrated</w:t>
      </w:r>
      <w:r w:rsidR="00F92410">
        <w:rPr>
          <w:color w:val="auto"/>
          <w:sz w:val="22"/>
          <w:szCs w:val="22"/>
          <w:lang w:val="en-GB" w:eastAsia="fi-FI"/>
        </w:rPr>
        <w:t xml:space="preserve"> using a much smaller set of measurements than would otherwise be required without such modelling</w:t>
      </w:r>
      <w:r w:rsidR="00425641">
        <w:rPr>
          <w:color w:val="auto"/>
          <w:sz w:val="22"/>
          <w:szCs w:val="22"/>
          <w:lang w:val="en-GB" w:eastAsia="fi-FI"/>
        </w:rPr>
        <w:t xml:space="preserve"> [8]</w:t>
      </w:r>
    </w:p>
    <w:p w14:paraId="4CD11DBF" w14:textId="1C933A86" w:rsidR="003F4757" w:rsidRPr="00180206" w:rsidRDefault="00F92410">
      <w:pPr>
        <w:pStyle w:val="Default"/>
        <w:numPr>
          <w:ilvl w:val="0"/>
          <w:numId w:val="21"/>
        </w:numPr>
        <w:spacing w:before="120" w:after="120"/>
        <w:jc w:val="both"/>
      </w:pPr>
      <w:r w:rsidRPr="00F92410">
        <w:rPr>
          <w:color w:val="auto"/>
          <w:sz w:val="22"/>
          <w:szCs w:val="22"/>
          <w:lang w:val="en-GB" w:eastAsia="fi-FI"/>
        </w:rPr>
        <w:t xml:space="preserve">Where </w:t>
      </w:r>
      <w:r w:rsidR="004A4DFD" w:rsidRPr="00F92410">
        <w:rPr>
          <w:color w:val="auto"/>
          <w:sz w:val="22"/>
          <w:szCs w:val="22"/>
          <w:lang w:val="en-GB" w:eastAsia="fi-FI"/>
        </w:rPr>
        <w:t xml:space="preserve">accuracy </w:t>
      </w:r>
      <w:r w:rsidRPr="00F92410">
        <w:rPr>
          <w:color w:val="auto"/>
          <w:sz w:val="22"/>
          <w:szCs w:val="22"/>
          <w:lang w:val="en-GB" w:eastAsia="fi-FI"/>
        </w:rPr>
        <w:t>is required to support the Port Approach Voyage Phase</w:t>
      </w:r>
      <w:ins w:id="178" w:author="Peter Douglas" w:date="2016-03-16T10:19:00Z">
        <w:r w:rsidR="00AC4746">
          <w:rPr>
            <w:color w:val="auto"/>
            <w:sz w:val="22"/>
            <w:szCs w:val="22"/>
            <w:lang w:val="en-GB" w:eastAsia="fi-FI"/>
          </w:rPr>
          <w:t>,</w:t>
        </w:r>
      </w:ins>
      <w:r w:rsidRPr="00F92410">
        <w:rPr>
          <w:color w:val="auto"/>
          <w:sz w:val="22"/>
          <w:szCs w:val="22"/>
          <w:lang w:val="en-GB" w:eastAsia="fi-FI"/>
        </w:rPr>
        <w:t xml:space="preserve"> </w:t>
      </w:r>
      <w:r w:rsidR="00B340BE" w:rsidRPr="00F92410">
        <w:rPr>
          <w:color w:val="auto"/>
          <w:sz w:val="22"/>
          <w:szCs w:val="22"/>
          <w:lang w:val="en-GB" w:eastAsia="fi-FI"/>
        </w:rPr>
        <w:t xml:space="preserve">differential-Loran </w:t>
      </w:r>
      <w:r w:rsidR="00180206">
        <w:rPr>
          <w:color w:val="auto"/>
          <w:sz w:val="22"/>
          <w:szCs w:val="22"/>
          <w:lang w:val="en-GB" w:eastAsia="fi-FI"/>
        </w:rPr>
        <w:t>(</w:t>
      </w:r>
      <w:proofErr w:type="spellStart"/>
      <w:r w:rsidR="00180206">
        <w:rPr>
          <w:color w:val="auto"/>
          <w:sz w:val="22"/>
          <w:szCs w:val="22"/>
          <w:lang w:val="en-GB" w:eastAsia="fi-FI"/>
        </w:rPr>
        <w:t>DLoran</w:t>
      </w:r>
      <w:proofErr w:type="spellEnd"/>
      <w:r w:rsidR="00180206">
        <w:rPr>
          <w:color w:val="auto"/>
          <w:sz w:val="22"/>
          <w:szCs w:val="22"/>
          <w:lang w:val="en-GB" w:eastAsia="fi-FI"/>
        </w:rPr>
        <w:t xml:space="preserve">) </w:t>
      </w:r>
      <w:r w:rsidRPr="00F92410">
        <w:rPr>
          <w:color w:val="auto"/>
          <w:sz w:val="22"/>
          <w:szCs w:val="22"/>
          <w:lang w:val="en-GB" w:eastAsia="fi-FI"/>
        </w:rPr>
        <w:t>R</w:t>
      </w:r>
      <w:r w:rsidR="004A4DFD" w:rsidRPr="00F92410">
        <w:rPr>
          <w:color w:val="auto"/>
          <w:sz w:val="22"/>
          <w:szCs w:val="22"/>
          <w:lang w:val="en-GB" w:eastAsia="fi-FI"/>
        </w:rPr>
        <w:t xml:space="preserve">eference </w:t>
      </w:r>
      <w:r w:rsidRPr="00F92410">
        <w:rPr>
          <w:color w:val="auto"/>
          <w:sz w:val="22"/>
          <w:szCs w:val="22"/>
          <w:lang w:val="en-GB" w:eastAsia="fi-FI"/>
        </w:rPr>
        <w:t>S</w:t>
      </w:r>
      <w:r w:rsidR="004A4DFD" w:rsidRPr="00F92410">
        <w:rPr>
          <w:color w:val="auto"/>
          <w:sz w:val="22"/>
          <w:szCs w:val="22"/>
          <w:lang w:val="en-GB" w:eastAsia="fi-FI"/>
        </w:rPr>
        <w:t xml:space="preserve">tations </w:t>
      </w:r>
      <w:r w:rsidRPr="00F92410">
        <w:rPr>
          <w:color w:val="auto"/>
          <w:sz w:val="22"/>
          <w:szCs w:val="22"/>
          <w:lang w:val="en-GB" w:eastAsia="fi-FI"/>
        </w:rPr>
        <w:t xml:space="preserve">should be </w:t>
      </w:r>
      <w:r w:rsidR="004A4DFD" w:rsidRPr="00F92410">
        <w:rPr>
          <w:color w:val="auto"/>
          <w:sz w:val="22"/>
          <w:szCs w:val="22"/>
          <w:lang w:val="en-GB" w:eastAsia="fi-FI"/>
        </w:rPr>
        <w:t>installed</w:t>
      </w:r>
      <w:r w:rsidRPr="00F92410">
        <w:rPr>
          <w:color w:val="auto"/>
          <w:sz w:val="22"/>
          <w:szCs w:val="22"/>
          <w:lang w:val="en-GB" w:eastAsia="fi-FI"/>
        </w:rPr>
        <w:t xml:space="preserve">. These calculate differential corrections, which are sent to the mariner via the Loran Data Channel for reception using the </w:t>
      </w:r>
      <w:r>
        <w:rPr>
          <w:color w:val="auto"/>
          <w:sz w:val="22"/>
          <w:szCs w:val="22"/>
          <w:lang w:val="en-GB" w:eastAsia="fi-FI"/>
        </w:rPr>
        <w:t xml:space="preserve">same </w:t>
      </w:r>
      <w:r w:rsidRPr="00F92410">
        <w:rPr>
          <w:color w:val="auto"/>
          <w:sz w:val="22"/>
          <w:szCs w:val="22"/>
          <w:lang w:val="en-GB" w:eastAsia="fi-FI"/>
        </w:rPr>
        <w:t>eLoran receiver</w:t>
      </w:r>
      <w:r>
        <w:rPr>
          <w:color w:val="auto"/>
          <w:sz w:val="22"/>
          <w:szCs w:val="22"/>
          <w:lang w:val="en-GB" w:eastAsia="fi-FI"/>
        </w:rPr>
        <w:t xml:space="preserve"> used for positioning</w:t>
      </w:r>
      <w:r w:rsidRPr="00F92410">
        <w:rPr>
          <w:color w:val="auto"/>
          <w:sz w:val="22"/>
          <w:szCs w:val="22"/>
          <w:lang w:val="en-GB" w:eastAsia="fi-FI"/>
        </w:rPr>
        <w:t xml:space="preserve"> </w:t>
      </w:r>
      <w:r w:rsidR="00425641">
        <w:rPr>
          <w:color w:val="auto"/>
          <w:sz w:val="22"/>
          <w:szCs w:val="22"/>
          <w:lang w:val="en-GB" w:eastAsia="fi-FI"/>
        </w:rPr>
        <w:t>[9] [10]</w:t>
      </w:r>
    </w:p>
    <w:p w14:paraId="0D6F0FA4" w14:textId="77777777" w:rsidR="00804E5B" w:rsidRPr="00804E5B" w:rsidRDefault="00180206">
      <w:pPr>
        <w:pStyle w:val="Default"/>
        <w:numPr>
          <w:ilvl w:val="0"/>
          <w:numId w:val="21"/>
        </w:numPr>
        <w:spacing w:before="120" w:after="120"/>
        <w:jc w:val="both"/>
      </w:pPr>
      <w:r>
        <w:rPr>
          <w:color w:val="auto"/>
          <w:sz w:val="22"/>
          <w:szCs w:val="22"/>
          <w:lang w:val="en-GB" w:eastAsia="fi-FI"/>
        </w:rPr>
        <w:t xml:space="preserve">An infrastructure based integrity monitoring system </w:t>
      </w:r>
      <w:r w:rsidR="00804E5B">
        <w:rPr>
          <w:color w:val="auto"/>
          <w:sz w:val="22"/>
          <w:szCs w:val="22"/>
          <w:lang w:val="en-GB" w:eastAsia="fi-FI"/>
        </w:rPr>
        <w:t xml:space="preserve">that takes two main forms: </w:t>
      </w:r>
    </w:p>
    <w:p w14:paraId="78B7C597" w14:textId="77777777" w:rsidR="00804E5B" w:rsidRPr="00804E5B" w:rsidRDefault="00804E5B">
      <w:pPr>
        <w:pStyle w:val="Default"/>
        <w:numPr>
          <w:ilvl w:val="1"/>
          <w:numId w:val="21"/>
        </w:numPr>
        <w:spacing w:before="120" w:after="120"/>
        <w:jc w:val="both"/>
      </w:pPr>
      <w:r>
        <w:rPr>
          <w:color w:val="auto"/>
          <w:sz w:val="22"/>
          <w:szCs w:val="22"/>
          <w:lang w:val="en-GB" w:eastAsia="fi-FI"/>
        </w:rPr>
        <w:t xml:space="preserve">Alarms and alerts concerning the health and status of eLoran transmitters and their associated transmissions and the health and status of </w:t>
      </w:r>
      <w:proofErr w:type="spellStart"/>
      <w:r>
        <w:rPr>
          <w:color w:val="auto"/>
          <w:sz w:val="22"/>
          <w:szCs w:val="22"/>
          <w:lang w:val="en-GB" w:eastAsia="fi-FI"/>
        </w:rPr>
        <w:t>DLoran</w:t>
      </w:r>
      <w:proofErr w:type="spellEnd"/>
      <w:r>
        <w:rPr>
          <w:color w:val="auto"/>
          <w:sz w:val="22"/>
          <w:szCs w:val="22"/>
          <w:lang w:val="en-GB" w:eastAsia="fi-FI"/>
        </w:rPr>
        <w:t xml:space="preserve"> reference stations and their transmitted differential-corrections</w:t>
      </w:r>
    </w:p>
    <w:p w14:paraId="3D2428D8" w14:textId="1791B76F" w:rsidR="00180206" w:rsidRPr="00F92410" w:rsidRDefault="00804E5B">
      <w:pPr>
        <w:pStyle w:val="Default"/>
        <w:numPr>
          <w:ilvl w:val="1"/>
          <w:numId w:val="21"/>
        </w:numPr>
        <w:spacing w:before="120" w:after="120"/>
        <w:jc w:val="both"/>
      </w:pPr>
      <w:r>
        <w:rPr>
          <w:color w:val="auto"/>
          <w:sz w:val="22"/>
          <w:szCs w:val="22"/>
          <w:lang w:val="en-GB" w:eastAsia="fi-FI"/>
        </w:rPr>
        <w:t xml:space="preserve">The capability to monitor the effects of solar weather </w:t>
      </w:r>
      <w:r w:rsidR="00180206">
        <w:rPr>
          <w:color w:val="auto"/>
          <w:sz w:val="22"/>
          <w:szCs w:val="22"/>
          <w:lang w:val="en-GB" w:eastAsia="fi-FI"/>
        </w:rPr>
        <w:t xml:space="preserve">is required to be installed in locations that are particularly prone to </w:t>
      </w:r>
      <w:r>
        <w:rPr>
          <w:color w:val="auto"/>
          <w:sz w:val="22"/>
          <w:szCs w:val="22"/>
          <w:lang w:val="en-GB" w:eastAsia="fi-FI"/>
        </w:rPr>
        <w:t xml:space="preserve">such </w:t>
      </w:r>
      <w:r w:rsidR="00180206">
        <w:rPr>
          <w:color w:val="auto"/>
          <w:sz w:val="22"/>
          <w:szCs w:val="22"/>
          <w:lang w:val="en-GB" w:eastAsia="fi-FI"/>
        </w:rPr>
        <w:t>effects (geomagnetic storms, proton event</w:t>
      </w:r>
      <w:r>
        <w:rPr>
          <w:color w:val="auto"/>
          <w:sz w:val="22"/>
          <w:szCs w:val="22"/>
          <w:lang w:val="en-GB" w:eastAsia="fi-FI"/>
        </w:rPr>
        <w:t>s</w:t>
      </w:r>
      <w:r w:rsidR="00180206">
        <w:rPr>
          <w:color w:val="auto"/>
          <w:sz w:val="22"/>
          <w:szCs w:val="22"/>
          <w:lang w:val="en-GB" w:eastAsia="fi-FI"/>
        </w:rPr>
        <w:t xml:space="preserve">, coronal mass ejections etc.). The effects on eLoran vary with the geomagnetic latitude of the user and the distance between the user and the transmitters. Integrity monitors of this kind remotely monitor the quality of the received signals and are able to interface to the Loran Data Channel in order to issue timely integrity warnings to the mariner. Integrity monitors may be co-located with </w:t>
      </w:r>
      <w:proofErr w:type="spellStart"/>
      <w:r w:rsidR="00180206">
        <w:rPr>
          <w:color w:val="auto"/>
          <w:sz w:val="22"/>
          <w:szCs w:val="22"/>
          <w:lang w:val="en-GB" w:eastAsia="fi-FI"/>
        </w:rPr>
        <w:t>DLoran</w:t>
      </w:r>
      <w:proofErr w:type="spellEnd"/>
      <w:r w:rsidR="00180206">
        <w:rPr>
          <w:color w:val="auto"/>
          <w:sz w:val="22"/>
          <w:szCs w:val="22"/>
          <w:lang w:val="en-GB" w:eastAsia="fi-FI"/>
        </w:rPr>
        <w:t xml:space="preserve"> Reference Stations where appropriate, however separate processing hardware may be required </w:t>
      </w:r>
      <w:del w:id="179" w:author="Peter Douglas" w:date="2016-03-16T10:21:00Z">
        <w:r w:rsidR="00180206" w:rsidDel="00AC4746">
          <w:rPr>
            <w:color w:val="auto"/>
            <w:sz w:val="22"/>
            <w:szCs w:val="22"/>
            <w:lang w:val="en-GB" w:eastAsia="fi-FI"/>
          </w:rPr>
          <w:delText xml:space="preserve">above and beyond </w:delText>
        </w:r>
        <w:r w:rsidDel="00AC4746">
          <w:rPr>
            <w:color w:val="auto"/>
            <w:sz w:val="22"/>
            <w:szCs w:val="22"/>
            <w:lang w:val="en-GB" w:eastAsia="fi-FI"/>
          </w:rPr>
          <w:delText xml:space="preserve">that </w:delText>
        </w:r>
        <w:r w:rsidR="00180206" w:rsidDel="00AC4746">
          <w:rPr>
            <w:color w:val="auto"/>
            <w:sz w:val="22"/>
            <w:szCs w:val="22"/>
            <w:lang w:val="en-GB" w:eastAsia="fi-FI"/>
          </w:rPr>
          <w:delText xml:space="preserve">available </w:delText>
        </w:r>
        <w:r w:rsidDel="00AC4746">
          <w:rPr>
            <w:color w:val="auto"/>
            <w:sz w:val="22"/>
            <w:szCs w:val="22"/>
            <w:lang w:val="en-GB" w:eastAsia="fi-FI"/>
          </w:rPr>
          <w:delText xml:space="preserve">at the station </w:delText>
        </w:r>
        <w:r w:rsidR="00180206" w:rsidDel="00AC4746">
          <w:rPr>
            <w:color w:val="auto"/>
            <w:sz w:val="22"/>
            <w:szCs w:val="22"/>
            <w:lang w:val="en-GB" w:eastAsia="fi-FI"/>
          </w:rPr>
          <w:delText xml:space="preserve">for DLoran correction processing </w:delText>
        </w:r>
      </w:del>
      <w:r w:rsidR="00180206">
        <w:rPr>
          <w:color w:val="auto"/>
          <w:sz w:val="22"/>
          <w:szCs w:val="22"/>
          <w:lang w:val="en-GB" w:eastAsia="fi-FI"/>
        </w:rPr>
        <w:t xml:space="preserve">because of the more complicated mathematical analysis of the signals required to be performed by the monitoring receiver/computer setup. </w:t>
      </w:r>
    </w:p>
    <w:p w14:paraId="2F3FAB08" w14:textId="3CD90860" w:rsidR="00F92410" w:rsidRPr="00431332" w:rsidRDefault="00F92410">
      <w:pPr>
        <w:pStyle w:val="Default"/>
        <w:numPr>
          <w:ilvl w:val="0"/>
          <w:numId w:val="21"/>
        </w:numPr>
        <w:spacing w:before="120" w:after="120"/>
        <w:jc w:val="both"/>
      </w:pPr>
      <w:r>
        <w:rPr>
          <w:color w:val="auto"/>
          <w:sz w:val="22"/>
          <w:szCs w:val="22"/>
          <w:lang w:val="en-GB" w:eastAsia="fi-FI"/>
        </w:rPr>
        <w:lastRenderedPageBreak/>
        <w:t>A Control and Monitoring Centre, which provides a remote human</w:t>
      </w:r>
      <w:r w:rsidR="00431332">
        <w:rPr>
          <w:color w:val="auto"/>
          <w:sz w:val="22"/>
          <w:szCs w:val="22"/>
          <w:lang w:val="en-GB" w:eastAsia="fi-FI"/>
        </w:rPr>
        <w:t xml:space="preserve">/machine </w:t>
      </w:r>
      <w:r>
        <w:rPr>
          <w:color w:val="auto"/>
          <w:sz w:val="22"/>
          <w:szCs w:val="22"/>
          <w:lang w:val="en-GB" w:eastAsia="fi-FI"/>
        </w:rPr>
        <w:t xml:space="preserve">interface to the set of transmitters and/or </w:t>
      </w:r>
      <w:proofErr w:type="spellStart"/>
      <w:r>
        <w:rPr>
          <w:color w:val="auto"/>
          <w:sz w:val="22"/>
          <w:szCs w:val="22"/>
          <w:lang w:val="en-GB" w:eastAsia="fi-FI"/>
        </w:rPr>
        <w:t>DLoran</w:t>
      </w:r>
      <w:proofErr w:type="spellEnd"/>
      <w:r>
        <w:rPr>
          <w:color w:val="auto"/>
          <w:sz w:val="22"/>
          <w:szCs w:val="22"/>
          <w:lang w:val="en-GB" w:eastAsia="fi-FI"/>
        </w:rPr>
        <w:t xml:space="preserve"> reference stations deployed by the service provider. </w:t>
      </w:r>
      <w:r w:rsidR="00180206">
        <w:rPr>
          <w:color w:val="auto"/>
          <w:sz w:val="22"/>
          <w:szCs w:val="22"/>
          <w:lang w:val="en-GB" w:eastAsia="fi-FI"/>
        </w:rPr>
        <w:t>Its role is to control the system(</w:t>
      </w:r>
      <w:r w:rsidR="00804E5B">
        <w:rPr>
          <w:color w:val="auto"/>
          <w:sz w:val="22"/>
          <w:szCs w:val="22"/>
          <w:lang w:val="en-GB" w:eastAsia="fi-FI"/>
        </w:rPr>
        <w:t>s) and monitor alarm conditions.</w:t>
      </w:r>
      <w:r w:rsidR="00180206">
        <w:rPr>
          <w:color w:val="auto"/>
          <w:sz w:val="22"/>
          <w:szCs w:val="22"/>
          <w:lang w:val="en-GB" w:eastAsia="fi-FI"/>
        </w:rPr>
        <w:t xml:space="preserve"> Control Centre personnel should have the power to deploy engineers to remedy any issues with equipment. </w:t>
      </w:r>
      <w:r>
        <w:rPr>
          <w:color w:val="auto"/>
          <w:sz w:val="22"/>
          <w:szCs w:val="22"/>
          <w:lang w:val="en-GB" w:eastAsia="fi-FI"/>
        </w:rPr>
        <w:t xml:space="preserve">It may be that the organisation that is responsible for the set of transmitters is not the same organisation that is responsible for the </w:t>
      </w:r>
      <w:proofErr w:type="spellStart"/>
      <w:r>
        <w:rPr>
          <w:color w:val="auto"/>
          <w:sz w:val="22"/>
          <w:szCs w:val="22"/>
          <w:lang w:val="en-GB" w:eastAsia="fi-FI"/>
        </w:rPr>
        <w:t>DLoran</w:t>
      </w:r>
      <w:proofErr w:type="spellEnd"/>
      <w:r>
        <w:rPr>
          <w:color w:val="auto"/>
          <w:sz w:val="22"/>
          <w:szCs w:val="22"/>
          <w:lang w:val="en-GB" w:eastAsia="fi-FI"/>
        </w:rPr>
        <w:t xml:space="preserve"> </w:t>
      </w:r>
      <w:r w:rsidR="00804E5B">
        <w:rPr>
          <w:color w:val="auto"/>
          <w:sz w:val="22"/>
          <w:szCs w:val="22"/>
          <w:lang w:val="en-GB" w:eastAsia="fi-FI"/>
        </w:rPr>
        <w:t>r</w:t>
      </w:r>
      <w:r>
        <w:rPr>
          <w:color w:val="auto"/>
          <w:sz w:val="22"/>
          <w:szCs w:val="22"/>
          <w:lang w:val="en-GB" w:eastAsia="fi-FI"/>
        </w:rPr>
        <w:t xml:space="preserve">eference </w:t>
      </w:r>
      <w:r w:rsidR="00804E5B">
        <w:rPr>
          <w:color w:val="auto"/>
          <w:sz w:val="22"/>
          <w:szCs w:val="22"/>
          <w:lang w:val="en-GB" w:eastAsia="fi-FI"/>
        </w:rPr>
        <w:t>s</w:t>
      </w:r>
      <w:r>
        <w:rPr>
          <w:color w:val="auto"/>
          <w:sz w:val="22"/>
          <w:szCs w:val="22"/>
          <w:lang w:val="en-GB" w:eastAsia="fi-FI"/>
        </w:rPr>
        <w:t xml:space="preserve">tations, in which case the eLoran transmitter Control/Monitor Centre </w:t>
      </w:r>
      <w:del w:id="180" w:author="Peter Douglas" w:date="2016-03-16T10:23:00Z">
        <w:r w:rsidDel="00AC4746">
          <w:rPr>
            <w:color w:val="auto"/>
            <w:sz w:val="22"/>
            <w:szCs w:val="22"/>
            <w:lang w:val="en-GB" w:eastAsia="fi-FI"/>
          </w:rPr>
          <w:delText xml:space="preserve">will </w:delText>
        </w:r>
      </w:del>
      <w:ins w:id="181" w:author="Peter Douglas" w:date="2016-03-16T10:23:00Z">
        <w:r w:rsidR="00AC4746">
          <w:rPr>
            <w:color w:val="auto"/>
            <w:sz w:val="22"/>
            <w:szCs w:val="22"/>
            <w:lang w:val="en-GB" w:eastAsia="fi-FI"/>
          </w:rPr>
          <w:t xml:space="preserve">may </w:t>
        </w:r>
      </w:ins>
      <w:r>
        <w:rPr>
          <w:color w:val="auto"/>
          <w:sz w:val="22"/>
          <w:szCs w:val="22"/>
          <w:lang w:val="en-GB" w:eastAsia="fi-FI"/>
        </w:rPr>
        <w:t xml:space="preserve">be separate from the </w:t>
      </w:r>
      <w:proofErr w:type="spellStart"/>
      <w:r>
        <w:rPr>
          <w:color w:val="auto"/>
          <w:sz w:val="22"/>
          <w:szCs w:val="22"/>
          <w:lang w:val="en-GB" w:eastAsia="fi-FI"/>
        </w:rPr>
        <w:t>DLoran</w:t>
      </w:r>
      <w:proofErr w:type="spellEnd"/>
      <w:r>
        <w:rPr>
          <w:color w:val="auto"/>
          <w:sz w:val="22"/>
          <w:szCs w:val="22"/>
          <w:lang w:val="en-GB" w:eastAsia="fi-FI"/>
        </w:rPr>
        <w:t xml:space="preserve"> Reference Station Control/Monitoring Centre </w:t>
      </w:r>
    </w:p>
    <w:p w14:paraId="38910D1A" w14:textId="77777777" w:rsidR="00431332" w:rsidRPr="004F3187" w:rsidRDefault="00431332">
      <w:pPr>
        <w:pStyle w:val="Default"/>
        <w:numPr>
          <w:ilvl w:val="0"/>
          <w:numId w:val="21"/>
        </w:numPr>
        <w:spacing w:before="120" w:after="120"/>
        <w:jc w:val="both"/>
        <w:rPr>
          <w:ins w:id="182" w:author="Peter Douglas" w:date="2016-03-15T13:58:00Z"/>
        </w:rPr>
      </w:pPr>
      <w:r>
        <w:rPr>
          <w:color w:val="auto"/>
          <w:sz w:val="22"/>
          <w:szCs w:val="22"/>
          <w:lang w:val="en-GB" w:eastAsia="fi-FI"/>
        </w:rPr>
        <w:t xml:space="preserve">A data communications backbone is required for the </w:t>
      </w:r>
      <w:r w:rsidR="00804E5B">
        <w:rPr>
          <w:color w:val="auto"/>
          <w:sz w:val="22"/>
          <w:szCs w:val="22"/>
          <w:lang w:val="en-GB" w:eastAsia="fi-FI"/>
        </w:rPr>
        <w:t xml:space="preserve">various components of the system </w:t>
      </w:r>
      <w:r>
        <w:rPr>
          <w:color w:val="auto"/>
          <w:sz w:val="22"/>
          <w:szCs w:val="22"/>
          <w:lang w:val="en-GB" w:eastAsia="fi-FI"/>
        </w:rPr>
        <w:t xml:space="preserve">to </w:t>
      </w:r>
      <w:r w:rsidR="00804E5B">
        <w:rPr>
          <w:color w:val="auto"/>
          <w:sz w:val="22"/>
          <w:szCs w:val="22"/>
          <w:lang w:val="en-GB" w:eastAsia="fi-FI"/>
        </w:rPr>
        <w:t xml:space="preserve">communicate with their respective Control Centres, and to link </w:t>
      </w:r>
      <w:proofErr w:type="spellStart"/>
      <w:r w:rsidR="00804E5B">
        <w:rPr>
          <w:color w:val="auto"/>
          <w:sz w:val="22"/>
          <w:szCs w:val="22"/>
          <w:lang w:val="en-GB" w:eastAsia="fi-FI"/>
        </w:rPr>
        <w:t>DLoran</w:t>
      </w:r>
      <w:proofErr w:type="spellEnd"/>
      <w:r w:rsidR="00804E5B">
        <w:rPr>
          <w:color w:val="auto"/>
          <w:sz w:val="22"/>
          <w:szCs w:val="22"/>
          <w:lang w:val="en-GB" w:eastAsia="fi-FI"/>
        </w:rPr>
        <w:t xml:space="preserve"> reference stations with transmitters</w:t>
      </w:r>
      <w:r>
        <w:rPr>
          <w:color w:val="auto"/>
          <w:sz w:val="22"/>
          <w:szCs w:val="22"/>
          <w:lang w:val="en-GB" w:eastAsia="fi-FI"/>
        </w:rPr>
        <w:t xml:space="preserve">. Such data communications includes </w:t>
      </w:r>
      <w:r w:rsidR="00804E5B">
        <w:rPr>
          <w:color w:val="auto"/>
          <w:sz w:val="22"/>
          <w:szCs w:val="22"/>
          <w:lang w:val="en-GB" w:eastAsia="fi-FI"/>
        </w:rPr>
        <w:t xml:space="preserve">such items as </w:t>
      </w:r>
      <w:r>
        <w:rPr>
          <w:color w:val="auto"/>
          <w:sz w:val="22"/>
          <w:szCs w:val="22"/>
          <w:lang w:val="en-GB" w:eastAsia="fi-FI"/>
        </w:rPr>
        <w:t xml:space="preserve">control messages, differential correction information, integrity alerts, UTC time dissemination etc. The data backbone will usually be implemented using Internet Protocol, and may run on a private network, or via the public Internet. In the latter case it is appropriate to implement one or more Virtual Private Networks (VPN) for data security purposes. </w:t>
      </w:r>
    </w:p>
    <w:p w14:paraId="0D11ADFF" w14:textId="77777777" w:rsidR="00A738A1" w:rsidRPr="00180206" w:rsidRDefault="00A738A1" w:rsidP="005743E5">
      <w:pPr>
        <w:pStyle w:val="Default"/>
        <w:spacing w:before="120" w:after="120"/>
        <w:ind w:left="360"/>
        <w:jc w:val="both"/>
      </w:pPr>
    </w:p>
    <w:p w14:paraId="2FB064F4" w14:textId="77777777" w:rsidR="00180206" w:rsidRPr="006E0718" w:rsidRDefault="00E451BB" w:rsidP="005743E5">
      <w:pPr>
        <w:pStyle w:val="Default"/>
        <w:spacing w:before="120" w:after="120"/>
        <w:jc w:val="both"/>
        <w:rPr>
          <w:sz w:val="22"/>
          <w:szCs w:val="22"/>
        </w:rPr>
      </w:pPr>
      <w:r w:rsidRPr="006E0718">
        <w:rPr>
          <w:sz w:val="22"/>
          <w:szCs w:val="22"/>
        </w:rPr>
        <w:fldChar w:fldCharType="begin"/>
      </w:r>
      <w:r w:rsidRPr="006E0718">
        <w:rPr>
          <w:sz w:val="22"/>
          <w:szCs w:val="22"/>
        </w:rPr>
        <w:instrText xml:space="preserve"> REF _Ref435518643 \h </w:instrText>
      </w:r>
      <w:r w:rsidR="006E0718">
        <w:rPr>
          <w:sz w:val="22"/>
          <w:szCs w:val="22"/>
        </w:rPr>
        <w:instrText xml:space="preserve"> \* MERGEFORMAT </w:instrText>
      </w:r>
      <w:r w:rsidRPr="006E0718">
        <w:rPr>
          <w:sz w:val="22"/>
          <w:szCs w:val="22"/>
        </w:rPr>
      </w:r>
      <w:r w:rsidRPr="006E0718">
        <w:rPr>
          <w:sz w:val="22"/>
          <w:szCs w:val="22"/>
        </w:rPr>
        <w:fldChar w:fldCharType="separate"/>
      </w:r>
      <w:r w:rsidRPr="006E0718">
        <w:rPr>
          <w:sz w:val="22"/>
          <w:szCs w:val="22"/>
        </w:rPr>
        <w:t xml:space="preserve">Figure </w:t>
      </w:r>
      <w:r w:rsidRPr="006E0718">
        <w:rPr>
          <w:noProof/>
          <w:sz w:val="22"/>
          <w:szCs w:val="22"/>
        </w:rPr>
        <w:t>1</w:t>
      </w:r>
      <w:r w:rsidRPr="006E0718">
        <w:rPr>
          <w:sz w:val="22"/>
          <w:szCs w:val="22"/>
        </w:rPr>
        <w:t>.</w:t>
      </w:r>
      <w:r w:rsidRPr="006E0718">
        <w:rPr>
          <w:noProof/>
          <w:sz w:val="22"/>
          <w:szCs w:val="22"/>
        </w:rPr>
        <w:t>1</w:t>
      </w:r>
      <w:r w:rsidRPr="006E0718">
        <w:rPr>
          <w:sz w:val="22"/>
          <w:szCs w:val="22"/>
        </w:rPr>
        <w:fldChar w:fldCharType="end"/>
      </w:r>
      <w:r w:rsidRPr="006E0718">
        <w:rPr>
          <w:sz w:val="22"/>
          <w:szCs w:val="22"/>
        </w:rPr>
        <w:t xml:space="preserve"> illustrates an overview of the eLoran system for maritime applications.  </w:t>
      </w:r>
    </w:p>
    <w:p w14:paraId="1D1DBB8F" w14:textId="77777777" w:rsidR="00E451BB" w:rsidRPr="00F92410" w:rsidRDefault="00E451BB">
      <w:pPr>
        <w:pStyle w:val="Default"/>
        <w:spacing w:before="120" w:after="120"/>
        <w:ind w:left="284"/>
        <w:jc w:val="both"/>
      </w:pPr>
    </w:p>
    <w:p w14:paraId="18B12B67" w14:textId="77777777" w:rsidR="00E451BB" w:rsidRDefault="004A4DFD" w:rsidP="004F3187">
      <w:pPr>
        <w:keepNext/>
        <w:spacing w:before="120" w:after="120"/>
        <w:jc w:val="center"/>
      </w:pPr>
      <w:r w:rsidRPr="001C5060">
        <w:rPr>
          <w:rFonts w:ascii="Arial" w:hAnsi="Arial" w:cs="Arial"/>
          <w:noProof/>
          <w:lang w:eastAsia="en-GB"/>
        </w:rPr>
        <w:drawing>
          <wp:inline distT="0" distB="0" distL="0" distR="0" wp14:anchorId="2B035D22" wp14:editId="3B18A550">
            <wp:extent cx="5095875" cy="3609975"/>
            <wp:effectExtent l="0" t="0" r="9525" b="9525"/>
            <wp:docPr id="4" name="Billede 4" descr="C:\Users\B002226\Desktop\eNAV-17\eloran_background_informatio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B002226\Desktop\eNAV-17\eloran_background_information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95875" cy="3609975"/>
                    </a:xfrm>
                    <a:prstGeom prst="rect">
                      <a:avLst/>
                    </a:prstGeom>
                    <a:noFill/>
                    <a:ln>
                      <a:noFill/>
                    </a:ln>
                  </pic:spPr>
                </pic:pic>
              </a:graphicData>
            </a:graphic>
          </wp:inline>
        </w:drawing>
      </w:r>
    </w:p>
    <w:p w14:paraId="5FDAC8B6" w14:textId="77777777" w:rsidR="00736860" w:rsidRPr="008A1189" w:rsidRDefault="00E451BB" w:rsidP="004F3187">
      <w:pPr>
        <w:pStyle w:val="Caption"/>
        <w:spacing w:before="120" w:after="120"/>
        <w:rPr>
          <w:rFonts w:ascii="Arial" w:hAnsi="Arial" w:cs="Arial"/>
          <w:b/>
          <w:i/>
          <w:sz w:val="22"/>
          <w:szCs w:val="22"/>
        </w:rPr>
      </w:pPr>
      <w:bookmarkStart w:id="183" w:name="_Ref435518643"/>
      <w:r w:rsidRPr="008A1189">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bookmarkEnd w:id="183"/>
      <w:r w:rsidRPr="008A1189">
        <w:rPr>
          <w:rFonts w:ascii="Arial" w:hAnsi="Arial" w:cs="Arial"/>
          <w:b/>
          <w:sz w:val="22"/>
          <w:szCs w:val="22"/>
        </w:rPr>
        <w:t xml:space="preserve"> - </w:t>
      </w:r>
      <w:r w:rsidR="00216763" w:rsidRPr="008A1189">
        <w:rPr>
          <w:rFonts w:ascii="Arial" w:hAnsi="Arial" w:cs="Arial"/>
          <w:b/>
          <w:sz w:val="22"/>
          <w:szCs w:val="22"/>
        </w:rPr>
        <w:t>T</w:t>
      </w:r>
      <w:r w:rsidR="00736860" w:rsidRPr="008A1189">
        <w:rPr>
          <w:rFonts w:ascii="Arial" w:hAnsi="Arial" w:cs="Arial"/>
          <w:b/>
          <w:sz w:val="22"/>
          <w:szCs w:val="22"/>
        </w:rPr>
        <w:t>he service architecture for eLoran and the components required.</w:t>
      </w:r>
      <w:r w:rsidR="007E67D2" w:rsidRPr="008A1189">
        <w:rPr>
          <w:rFonts w:ascii="Arial" w:hAnsi="Arial" w:cs="Arial"/>
          <w:b/>
          <w:sz w:val="22"/>
          <w:szCs w:val="22"/>
        </w:rPr>
        <w:t xml:space="preserve"> </w:t>
      </w:r>
      <w:r w:rsidR="007E67D2" w:rsidRPr="008A1189">
        <w:rPr>
          <w:rFonts w:ascii="Arial" w:hAnsi="Arial" w:cs="Arial"/>
          <w:b/>
          <w:i/>
          <w:sz w:val="22"/>
          <w:szCs w:val="22"/>
        </w:rPr>
        <w:t xml:space="preserve">After ‘eLoran Definition Document’, V1.0, October 2007, International Loran Association. </w:t>
      </w:r>
    </w:p>
    <w:p w14:paraId="6752D418" w14:textId="77777777" w:rsidR="004A4DFD" w:rsidRDefault="004A4DFD" w:rsidP="004F3187">
      <w:pPr>
        <w:spacing w:before="120" w:after="120"/>
        <w:jc w:val="both"/>
        <w:rPr>
          <w:rFonts w:ascii="Arial" w:hAnsi="Arial" w:cs="Arial"/>
          <w:sz w:val="24"/>
        </w:rPr>
      </w:pPr>
    </w:p>
    <w:p w14:paraId="6F9F7EB9" w14:textId="77777777" w:rsidR="00646F76" w:rsidDel="00A513C7" w:rsidRDefault="00646F76" w:rsidP="004F3187">
      <w:pPr>
        <w:spacing w:before="120" w:after="120"/>
        <w:jc w:val="both"/>
        <w:rPr>
          <w:del w:id="184" w:author="Peter Douglas" w:date="2016-03-15T15:12:00Z"/>
          <w:rFonts w:ascii="Arial" w:hAnsi="Arial" w:cs="Arial"/>
          <w:sz w:val="24"/>
        </w:rPr>
      </w:pPr>
    </w:p>
    <w:p w14:paraId="54CD6F86" w14:textId="7A4CD697" w:rsidR="00425641" w:rsidDel="00A738A1" w:rsidRDefault="00425641" w:rsidP="004F3187">
      <w:pPr>
        <w:spacing w:before="120" w:after="120"/>
        <w:jc w:val="both"/>
        <w:rPr>
          <w:del w:id="185" w:author="Peter Douglas" w:date="2016-03-15T13:58:00Z"/>
          <w:rFonts w:ascii="Arial" w:hAnsi="Arial" w:cs="Arial"/>
          <w:sz w:val="24"/>
        </w:rPr>
      </w:pPr>
    </w:p>
    <w:p w14:paraId="683C4C4E" w14:textId="77777777" w:rsidR="00425641" w:rsidRDefault="00425641" w:rsidP="004F3187">
      <w:pPr>
        <w:spacing w:before="120" w:after="120"/>
        <w:jc w:val="both"/>
        <w:rPr>
          <w:rFonts w:ascii="Arial" w:hAnsi="Arial" w:cs="Arial"/>
          <w:sz w:val="24"/>
        </w:rPr>
      </w:pPr>
    </w:p>
    <w:p w14:paraId="6C484A5D" w14:textId="77777777" w:rsidR="00E451BB" w:rsidRDefault="00646F76" w:rsidP="004F3187">
      <w:pPr>
        <w:pStyle w:val="Heading2"/>
      </w:pPr>
      <w:bookmarkStart w:id="186" w:name="_Toc445900932"/>
      <w:proofErr w:type="gramStart"/>
      <w:r>
        <w:lastRenderedPageBreak/>
        <w:t>eLoran</w:t>
      </w:r>
      <w:proofErr w:type="gramEnd"/>
      <w:r>
        <w:t xml:space="preserve"> </w:t>
      </w:r>
      <w:r w:rsidR="006B515A">
        <w:t>Signal Structure</w:t>
      </w:r>
      <w:bookmarkEnd w:id="186"/>
    </w:p>
    <w:p w14:paraId="2C59BF8E" w14:textId="733E2B3A" w:rsidR="006310DE" w:rsidRPr="006310DE" w:rsidRDefault="006310DE" w:rsidP="004F3187">
      <w:pPr>
        <w:spacing w:before="120" w:after="120"/>
        <w:jc w:val="both"/>
        <w:rPr>
          <w:rFonts w:ascii="Arial" w:hAnsi="Arial" w:cs="Arial"/>
          <w:sz w:val="22"/>
          <w:szCs w:val="22"/>
        </w:rPr>
      </w:pPr>
      <w:r w:rsidRPr="006310DE">
        <w:rPr>
          <w:rFonts w:ascii="Arial" w:hAnsi="Arial" w:cs="Arial"/>
          <w:sz w:val="22"/>
          <w:szCs w:val="22"/>
        </w:rPr>
        <w:fldChar w:fldCharType="begin"/>
      </w:r>
      <w:r w:rsidRPr="006310DE">
        <w:rPr>
          <w:rFonts w:ascii="Arial" w:hAnsi="Arial" w:cs="Arial"/>
          <w:sz w:val="22"/>
          <w:szCs w:val="22"/>
        </w:rPr>
        <w:instrText xml:space="preserve"> REF _Ref435519587 \h  \* MERGEFORMAT </w:instrText>
      </w:r>
      <w:r w:rsidRPr="006310DE">
        <w:rPr>
          <w:rFonts w:ascii="Arial" w:hAnsi="Arial" w:cs="Arial"/>
          <w:sz w:val="22"/>
          <w:szCs w:val="22"/>
        </w:rPr>
      </w:r>
      <w:r w:rsidRPr="006310DE">
        <w:rPr>
          <w:rFonts w:ascii="Arial" w:hAnsi="Arial" w:cs="Arial"/>
          <w:sz w:val="22"/>
          <w:szCs w:val="22"/>
        </w:rPr>
        <w:fldChar w:fldCharType="separate"/>
      </w:r>
      <w:r w:rsidRPr="006310DE">
        <w:rPr>
          <w:rFonts w:ascii="Arial" w:hAnsi="Arial" w:cs="Arial"/>
          <w:sz w:val="22"/>
          <w:szCs w:val="22"/>
        </w:rPr>
        <w:t xml:space="preserve">Figure </w:t>
      </w:r>
      <w:r w:rsidRPr="006310DE">
        <w:rPr>
          <w:rFonts w:ascii="Arial" w:hAnsi="Arial" w:cs="Arial"/>
          <w:noProof/>
          <w:sz w:val="22"/>
          <w:szCs w:val="22"/>
        </w:rPr>
        <w:t>1</w:t>
      </w:r>
      <w:r w:rsidRPr="006310DE">
        <w:rPr>
          <w:rFonts w:ascii="Arial" w:hAnsi="Arial" w:cs="Arial"/>
          <w:sz w:val="22"/>
          <w:szCs w:val="22"/>
        </w:rPr>
        <w:t>.</w:t>
      </w:r>
      <w:r w:rsidRPr="006310DE">
        <w:rPr>
          <w:rFonts w:ascii="Arial" w:hAnsi="Arial" w:cs="Arial"/>
          <w:noProof/>
          <w:sz w:val="22"/>
          <w:szCs w:val="22"/>
        </w:rPr>
        <w:t>2</w:t>
      </w:r>
      <w:r w:rsidRPr="006310DE">
        <w:rPr>
          <w:rFonts w:ascii="Arial" w:hAnsi="Arial" w:cs="Arial"/>
          <w:sz w:val="22"/>
          <w:szCs w:val="22"/>
        </w:rPr>
        <w:fldChar w:fldCharType="end"/>
      </w:r>
      <w:r w:rsidRPr="006310DE">
        <w:rPr>
          <w:rFonts w:ascii="Arial" w:hAnsi="Arial" w:cs="Arial"/>
          <w:sz w:val="22"/>
          <w:szCs w:val="22"/>
        </w:rPr>
        <w:t xml:space="preserve"> shows the signal structure and frequency spectrum of the eLoran signal</w:t>
      </w:r>
      <w:r w:rsidR="00425641">
        <w:rPr>
          <w:rFonts w:ascii="Arial" w:hAnsi="Arial" w:cs="Arial"/>
          <w:sz w:val="22"/>
          <w:szCs w:val="22"/>
        </w:rPr>
        <w:t xml:space="preserve"> [5]</w:t>
      </w:r>
      <w:r w:rsidRPr="006310DE">
        <w:rPr>
          <w:rFonts w:ascii="Arial" w:hAnsi="Arial" w:cs="Arial"/>
          <w:sz w:val="22"/>
          <w:szCs w:val="22"/>
        </w:rPr>
        <w:t>. The figure is divided into three sections. In the top left of the diagram is shown the individual Loran pulse. It</w:t>
      </w:r>
      <w:r>
        <w:rPr>
          <w:rFonts w:ascii="Arial" w:hAnsi="Arial" w:cs="Arial"/>
          <w:sz w:val="22"/>
          <w:szCs w:val="22"/>
        </w:rPr>
        <w:t xml:space="preserve"> has a specially designed shape (given by the equation underneath the plot) </w:t>
      </w:r>
      <w:r w:rsidRPr="006310DE">
        <w:rPr>
          <w:rFonts w:ascii="Arial" w:hAnsi="Arial" w:cs="Arial"/>
          <w:sz w:val="22"/>
          <w:szCs w:val="22"/>
        </w:rPr>
        <w:t xml:space="preserve">with a centre frequency of 100 kHz. At such a low frequency the main mode of propagation is by a very stable </w:t>
      </w:r>
      <w:r>
        <w:rPr>
          <w:rFonts w:ascii="Arial" w:hAnsi="Arial" w:cs="Arial"/>
          <w:sz w:val="22"/>
          <w:szCs w:val="22"/>
        </w:rPr>
        <w:t xml:space="preserve">radio frequency </w:t>
      </w:r>
      <w:r w:rsidRPr="006310DE">
        <w:rPr>
          <w:rFonts w:ascii="Arial" w:hAnsi="Arial" w:cs="Arial"/>
          <w:sz w:val="22"/>
          <w:szCs w:val="22"/>
        </w:rPr>
        <w:t xml:space="preserve">groundwave. The front edge of the pulse is carefully designed to provide high signal strength at the tracking point within a receiver, while the tracking point is early enough in the pulse to avoid </w:t>
      </w:r>
      <w:r>
        <w:rPr>
          <w:rFonts w:ascii="Arial" w:hAnsi="Arial" w:cs="Arial"/>
          <w:sz w:val="22"/>
          <w:szCs w:val="22"/>
        </w:rPr>
        <w:t xml:space="preserve">early arriving </w:t>
      </w:r>
      <w:proofErr w:type="spellStart"/>
      <w:r w:rsidRPr="006310DE">
        <w:rPr>
          <w:rFonts w:ascii="Arial" w:hAnsi="Arial" w:cs="Arial"/>
          <w:sz w:val="22"/>
          <w:szCs w:val="22"/>
        </w:rPr>
        <w:t>skywave</w:t>
      </w:r>
      <w:proofErr w:type="spellEnd"/>
      <w:r w:rsidRPr="006310DE">
        <w:rPr>
          <w:rFonts w:ascii="Arial" w:hAnsi="Arial" w:cs="Arial"/>
          <w:sz w:val="22"/>
          <w:szCs w:val="22"/>
        </w:rPr>
        <w:t xml:space="preserve"> (an unwanted reflection of </w:t>
      </w:r>
      <w:del w:id="187" w:author="Peter Douglas" w:date="2016-03-16T10:25:00Z">
        <w:r w:rsidRPr="006310DE" w:rsidDel="00AC4746">
          <w:rPr>
            <w:rFonts w:ascii="Arial" w:hAnsi="Arial" w:cs="Arial"/>
            <w:sz w:val="22"/>
            <w:szCs w:val="22"/>
          </w:rPr>
          <w:delText xml:space="preserve">a copy of </w:delText>
        </w:r>
      </w:del>
      <w:r w:rsidRPr="006310DE">
        <w:rPr>
          <w:rFonts w:ascii="Arial" w:hAnsi="Arial" w:cs="Arial"/>
          <w:sz w:val="22"/>
          <w:szCs w:val="22"/>
        </w:rPr>
        <w:t xml:space="preserve">the </w:t>
      </w:r>
      <w:del w:id="188" w:author="Peter Douglas" w:date="2016-03-16T10:26:00Z">
        <w:r w:rsidRPr="006310DE" w:rsidDel="00AC4746">
          <w:rPr>
            <w:rFonts w:ascii="Arial" w:hAnsi="Arial" w:cs="Arial"/>
            <w:sz w:val="22"/>
            <w:szCs w:val="22"/>
          </w:rPr>
          <w:delText xml:space="preserve">wanted </w:delText>
        </w:r>
      </w:del>
      <w:r w:rsidRPr="006310DE">
        <w:rPr>
          <w:rFonts w:ascii="Arial" w:hAnsi="Arial" w:cs="Arial"/>
          <w:sz w:val="22"/>
          <w:szCs w:val="22"/>
        </w:rPr>
        <w:t>groundwave pulse off the ionospher</w:t>
      </w:r>
      <w:r w:rsidR="008E4964">
        <w:rPr>
          <w:rFonts w:ascii="Arial" w:hAnsi="Arial" w:cs="Arial"/>
          <w:sz w:val="22"/>
          <w:szCs w:val="22"/>
        </w:rPr>
        <w:t>e). The pulse duration is approximately</w:t>
      </w:r>
      <w:r w:rsidRPr="006310DE">
        <w:rPr>
          <w:rFonts w:ascii="Arial" w:hAnsi="Arial" w:cs="Arial"/>
          <w:sz w:val="22"/>
          <w:szCs w:val="22"/>
        </w:rPr>
        <w:t xml:space="preserve"> 250 µs. The tail of the pulse is not defined, however the transmitter suppresses it sufficiently to maintain </w:t>
      </w:r>
      <w:r w:rsidR="008E4964">
        <w:rPr>
          <w:rFonts w:ascii="Arial" w:hAnsi="Arial" w:cs="Arial"/>
          <w:sz w:val="22"/>
          <w:szCs w:val="22"/>
        </w:rPr>
        <w:t xml:space="preserve">99% of the energy of </w:t>
      </w:r>
      <w:r w:rsidRPr="006310DE">
        <w:rPr>
          <w:rFonts w:ascii="Arial" w:hAnsi="Arial" w:cs="Arial"/>
          <w:sz w:val="22"/>
          <w:szCs w:val="22"/>
        </w:rPr>
        <w:t xml:space="preserve">the </w:t>
      </w:r>
      <w:r w:rsidR="008E4964">
        <w:rPr>
          <w:rFonts w:ascii="Arial" w:hAnsi="Arial" w:cs="Arial"/>
          <w:sz w:val="22"/>
          <w:szCs w:val="22"/>
        </w:rPr>
        <w:t>e</w:t>
      </w:r>
      <w:r w:rsidRPr="006310DE">
        <w:rPr>
          <w:rFonts w:ascii="Arial" w:hAnsi="Arial" w:cs="Arial"/>
          <w:sz w:val="22"/>
          <w:szCs w:val="22"/>
        </w:rPr>
        <w:t xml:space="preserve">Loran </w:t>
      </w:r>
      <w:r w:rsidR="008E4964">
        <w:rPr>
          <w:rFonts w:ascii="Arial" w:hAnsi="Arial" w:cs="Arial"/>
          <w:sz w:val="22"/>
          <w:szCs w:val="22"/>
        </w:rPr>
        <w:t xml:space="preserve">signal within the band </w:t>
      </w:r>
      <w:r w:rsidRPr="006310DE">
        <w:rPr>
          <w:rFonts w:ascii="Arial" w:hAnsi="Arial" w:cs="Arial"/>
          <w:sz w:val="22"/>
          <w:szCs w:val="22"/>
        </w:rPr>
        <w:t xml:space="preserve">90 kHz </w:t>
      </w:r>
      <w:r w:rsidR="008E4964">
        <w:rPr>
          <w:rFonts w:ascii="Arial" w:hAnsi="Arial" w:cs="Arial"/>
          <w:sz w:val="22"/>
          <w:szCs w:val="22"/>
        </w:rPr>
        <w:t>to</w:t>
      </w:r>
      <w:r w:rsidRPr="006310DE">
        <w:rPr>
          <w:rFonts w:ascii="Arial" w:hAnsi="Arial" w:cs="Arial"/>
          <w:sz w:val="22"/>
          <w:szCs w:val="22"/>
        </w:rPr>
        <w:t xml:space="preserve"> 110kHz as shown in the frequency plot in the top right of the figure.  </w:t>
      </w:r>
    </w:p>
    <w:p w14:paraId="13C2E738" w14:textId="77777777" w:rsidR="00A513C7" w:rsidRDefault="00A513C7" w:rsidP="00A513C7">
      <w:pPr>
        <w:spacing w:before="120" w:after="120"/>
        <w:jc w:val="both"/>
        <w:rPr>
          <w:ins w:id="189" w:author="Peter Douglas" w:date="2016-03-15T15:12:00Z"/>
          <w:rFonts w:ascii="Arial" w:hAnsi="Arial" w:cs="Arial"/>
          <w:sz w:val="22"/>
          <w:szCs w:val="22"/>
        </w:rPr>
      </w:pPr>
      <w:ins w:id="190" w:author="Peter Douglas" w:date="2016-03-15T15:12:00Z">
        <w:r w:rsidRPr="006310DE">
          <w:rPr>
            <w:rFonts w:ascii="Arial" w:hAnsi="Arial" w:cs="Arial"/>
            <w:sz w:val="22"/>
            <w:szCs w:val="22"/>
          </w:rPr>
          <w:t xml:space="preserve">A transmitter broadcasts a group of 8 of these </w:t>
        </w:r>
        <w:r>
          <w:rPr>
            <w:rFonts w:ascii="Arial" w:hAnsi="Arial" w:cs="Arial"/>
            <w:sz w:val="22"/>
            <w:szCs w:val="22"/>
          </w:rPr>
          <w:t xml:space="preserve">‘navigation’ </w:t>
        </w:r>
        <w:r w:rsidRPr="006310DE">
          <w:rPr>
            <w:rFonts w:ascii="Arial" w:hAnsi="Arial" w:cs="Arial"/>
            <w:sz w:val="22"/>
            <w:szCs w:val="22"/>
          </w:rPr>
          <w:t>pulses</w:t>
        </w:r>
        <w:r>
          <w:rPr>
            <w:rFonts w:ascii="Arial" w:hAnsi="Arial" w:cs="Arial"/>
            <w:sz w:val="22"/>
            <w:szCs w:val="22"/>
          </w:rPr>
          <w:t>, transmitted at 1 millisecond spacing. The</w:t>
        </w:r>
        <w:r w:rsidRPr="006310DE">
          <w:rPr>
            <w:rFonts w:ascii="Arial" w:hAnsi="Arial" w:cs="Arial"/>
            <w:sz w:val="22"/>
            <w:szCs w:val="22"/>
          </w:rPr>
          <w:t xml:space="preserve"> additional</w:t>
        </w:r>
        <w:r>
          <w:rPr>
            <w:rFonts w:ascii="Arial" w:hAnsi="Arial" w:cs="Arial"/>
            <w:sz w:val="22"/>
            <w:szCs w:val="22"/>
          </w:rPr>
          <w:t xml:space="preserve"> </w:t>
        </w:r>
        <w:r w:rsidRPr="006310DE">
          <w:rPr>
            <w:rFonts w:ascii="Arial" w:hAnsi="Arial" w:cs="Arial"/>
            <w:sz w:val="22"/>
            <w:szCs w:val="22"/>
          </w:rPr>
          <w:t>9</w:t>
        </w:r>
        <w:r w:rsidRPr="006310DE">
          <w:rPr>
            <w:rFonts w:ascii="Arial" w:hAnsi="Arial" w:cs="Arial"/>
            <w:sz w:val="22"/>
            <w:szCs w:val="22"/>
            <w:vertAlign w:val="superscript"/>
          </w:rPr>
          <w:t>th</w:t>
        </w:r>
        <w:r w:rsidRPr="006310DE">
          <w:rPr>
            <w:rFonts w:ascii="Arial" w:hAnsi="Arial" w:cs="Arial"/>
            <w:sz w:val="22"/>
            <w:szCs w:val="22"/>
          </w:rPr>
          <w:t xml:space="preserve"> pulse </w:t>
        </w:r>
        <w:r>
          <w:rPr>
            <w:rFonts w:ascii="Arial" w:hAnsi="Arial" w:cs="Arial"/>
            <w:sz w:val="22"/>
            <w:szCs w:val="22"/>
          </w:rPr>
          <w:t>(actually in 10</w:t>
        </w:r>
        <w:r w:rsidRPr="008E4964">
          <w:rPr>
            <w:rFonts w:ascii="Arial" w:hAnsi="Arial" w:cs="Arial"/>
            <w:sz w:val="22"/>
            <w:szCs w:val="22"/>
            <w:vertAlign w:val="superscript"/>
          </w:rPr>
          <w:t>th</w:t>
        </w:r>
        <w:r>
          <w:rPr>
            <w:rFonts w:ascii="Arial" w:hAnsi="Arial" w:cs="Arial"/>
            <w:sz w:val="22"/>
            <w:szCs w:val="22"/>
          </w:rPr>
          <w:t xml:space="preserve"> pulse position!) shown in the Master pulse group in the diagram is now obsolete for eLoran, being a legacy of Loran-C. However 9</w:t>
        </w:r>
        <w:r w:rsidRPr="008E4964">
          <w:rPr>
            <w:rFonts w:ascii="Arial" w:hAnsi="Arial" w:cs="Arial"/>
            <w:sz w:val="22"/>
            <w:szCs w:val="22"/>
            <w:vertAlign w:val="superscript"/>
          </w:rPr>
          <w:t>th</w:t>
        </w:r>
        <w:r>
          <w:rPr>
            <w:rFonts w:ascii="Arial" w:hAnsi="Arial" w:cs="Arial"/>
            <w:sz w:val="22"/>
            <w:szCs w:val="22"/>
          </w:rPr>
          <w:t xml:space="preserve"> and 10</w:t>
        </w:r>
        <w:r w:rsidRPr="008E4964">
          <w:rPr>
            <w:rFonts w:ascii="Arial" w:hAnsi="Arial" w:cs="Arial"/>
            <w:sz w:val="22"/>
            <w:szCs w:val="22"/>
            <w:vertAlign w:val="superscript"/>
          </w:rPr>
          <w:t>th</w:t>
        </w:r>
        <w:r>
          <w:rPr>
            <w:rFonts w:ascii="Arial" w:hAnsi="Arial" w:cs="Arial"/>
            <w:sz w:val="22"/>
            <w:szCs w:val="22"/>
          </w:rPr>
          <w:t xml:space="preserve"> pulses may be added in order to implement the Loran Data Channel</w:t>
        </w:r>
        <w:r w:rsidRPr="006310DE">
          <w:rPr>
            <w:rFonts w:ascii="Arial" w:hAnsi="Arial" w:cs="Arial"/>
            <w:sz w:val="22"/>
            <w:szCs w:val="22"/>
          </w:rPr>
          <w:t>.</w:t>
        </w:r>
        <w:r>
          <w:rPr>
            <w:rFonts w:ascii="Arial" w:hAnsi="Arial" w:cs="Arial"/>
            <w:sz w:val="22"/>
            <w:szCs w:val="22"/>
          </w:rPr>
          <w:t xml:space="preserve"> </w:t>
        </w:r>
      </w:ins>
    </w:p>
    <w:p w14:paraId="0A16887A" w14:textId="77777777" w:rsidR="006310DE" w:rsidRDefault="006310DE" w:rsidP="004F3187">
      <w:pPr>
        <w:spacing w:before="120" w:after="120"/>
      </w:pPr>
    </w:p>
    <w:p w14:paraId="1D7E544A" w14:textId="77777777" w:rsidR="006310DE" w:rsidRDefault="006310DE" w:rsidP="004F3187">
      <w:pPr>
        <w:keepNext/>
        <w:spacing w:before="120" w:after="120"/>
        <w:jc w:val="center"/>
      </w:pPr>
      <w:r w:rsidRPr="00CF569F">
        <w:rPr>
          <w:noProof/>
          <w:lang w:eastAsia="en-GB"/>
        </w:rPr>
        <w:drawing>
          <wp:inline distT="0" distB="0" distL="0" distR="0" wp14:anchorId="3B8ABE3D" wp14:editId="54B0EB46">
            <wp:extent cx="5690281" cy="4008729"/>
            <wp:effectExtent l="19050" t="19050" r="24765" b="11430"/>
            <wp:docPr id="17" name="Picture 1035" descr="E:\Figures\Loran\G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5" name="Picture 1035" descr="E:\Figures\Loran\GRI.jpg"/>
                    <pic:cNvPicPr>
                      <a:picLocks noChangeAspect="1" noChangeArrowheads="1"/>
                    </pic:cNvPicPr>
                  </pic:nvPicPr>
                  <pic:blipFill>
                    <a:blip r:embed="rId12" cstate="print"/>
                    <a:srcRect/>
                    <a:stretch>
                      <a:fillRect/>
                    </a:stretch>
                  </pic:blipFill>
                  <pic:spPr bwMode="auto">
                    <a:xfrm>
                      <a:off x="0" y="0"/>
                      <a:ext cx="5695470" cy="4012385"/>
                    </a:xfrm>
                    <a:prstGeom prst="rect">
                      <a:avLst/>
                    </a:prstGeom>
                    <a:noFill/>
                    <a:ln>
                      <a:solidFill>
                        <a:schemeClr val="tx1"/>
                      </a:solidFill>
                    </a:ln>
                  </pic:spPr>
                </pic:pic>
              </a:graphicData>
            </a:graphic>
          </wp:inline>
        </w:drawing>
      </w:r>
    </w:p>
    <w:p w14:paraId="1274558E" w14:textId="77777777" w:rsidR="006310DE" w:rsidRPr="008A1189" w:rsidRDefault="006310DE" w:rsidP="004F3187">
      <w:pPr>
        <w:pStyle w:val="Caption"/>
        <w:spacing w:before="120" w:after="120"/>
        <w:rPr>
          <w:rFonts w:ascii="Arial" w:hAnsi="Arial" w:cs="Arial"/>
          <w:b/>
          <w:sz w:val="22"/>
          <w:szCs w:val="22"/>
        </w:rPr>
      </w:pPr>
      <w:bookmarkStart w:id="191" w:name="_Ref435519587"/>
      <w:proofErr w:type="gramStart"/>
      <w:r w:rsidRPr="008A1189">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proofErr w:type="gramEnd"/>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2</w:t>
      </w:r>
      <w:r w:rsidR="001F1352">
        <w:rPr>
          <w:rFonts w:ascii="Arial" w:hAnsi="Arial" w:cs="Arial"/>
          <w:b/>
          <w:sz w:val="22"/>
          <w:szCs w:val="22"/>
        </w:rPr>
        <w:fldChar w:fldCharType="end"/>
      </w:r>
      <w:bookmarkEnd w:id="191"/>
      <w:r w:rsidRPr="008A1189">
        <w:rPr>
          <w:rFonts w:ascii="Arial" w:hAnsi="Arial" w:cs="Arial"/>
          <w:b/>
          <w:sz w:val="22"/>
          <w:szCs w:val="22"/>
        </w:rPr>
        <w:t xml:space="preserve">– </w:t>
      </w:r>
      <w:proofErr w:type="gramStart"/>
      <w:r w:rsidRPr="008A1189">
        <w:rPr>
          <w:rFonts w:ascii="Arial" w:hAnsi="Arial" w:cs="Arial"/>
          <w:b/>
          <w:sz w:val="22"/>
          <w:szCs w:val="22"/>
        </w:rPr>
        <w:t>eLoran</w:t>
      </w:r>
      <w:proofErr w:type="gramEnd"/>
      <w:r w:rsidRPr="008A1189">
        <w:rPr>
          <w:rFonts w:ascii="Arial" w:hAnsi="Arial" w:cs="Arial"/>
          <w:b/>
          <w:sz w:val="22"/>
          <w:szCs w:val="22"/>
        </w:rPr>
        <w:t xml:space="preserve"> signal structure and frequency spectrum.</w:t>
      </w:r>
    </w:p>
    <w:p w14:paraId="1402E4AE" w14:textId="77777777" w:rsidR="006310DE" w:rsidRDefault="006310DE" w:rsidP="004F3187">
      <w:pPr>
        <w:spacing w:before="120" w:after="120"/>
      </w:pPr>
    </w:p>
    <w:p w14:paraId="4E0BB49D" w14:textId="2FB37CAE" w:rsidR="008E4964" w:rsidDel="00A513C7" w:rsidRDefault="006310DE" w:rsidP="004F3187">
      <w:pPr>
        <w:spacing w:before="120" w:after="120"/>
        <w:jc w:val="both"/>
        <w:rPr>
          <w:del w:id="192" w:author="Peter Douglas" w:date="2016-03-15T15:12:00Z"/>
          <w:rFonts w:ascii="Arial" w:hAnsi="Arial" w:cs="Arial"/>
          <w:sz w:val="22"/>
          <w:szCs w:val="22"/>
        </w:rPr>
      </w:pPr>
      <w:del w:id="193" w:author="Peter Douglas" w:date="2016-03-15T15:12:00Z">
        <w:r w:rsidRPr="006310DE" w:rsidDel="00A513C7">
          <w:rPr>
            <w:rFonts w:ascii="Arial" w:hAnsi="Arial" w:cs="Arial"/>
            <w:sz w:val="22"/>
            <w:szCs w:val="22"/>
          </w:rPr>
          <w:delText xml:space="preserve">A transmitter broadcasts a group of 8 of these </w:delText>
        </w:r>
        <w:r w:rsidR="008E4964" w:rsidDel="00A513C7">
          <w:rPr>
            <w:rFonts w:ascii="Arial" w:hAnsi="Arial" w:cs="Arial"/>
            <w:sz w:val="22"/>
            <w:szCs w:val="22"/>
          </w:rPr>
          <w:delText xml:space="preserve">‘navigation’ </w:delText>
        </w:r>
        <w:r w:rsidRPr="006310DE" w:rsidDel="00A513C7">
          <w:rPr>
            <w:rFonts w:ascii="Arial" w:hAnsi="Arial" w:cs="Arial"/>
            <w:sz w:val="22"/>
            <w:szCs w:val="22"/>
          </w:rPr>
          <w:delText>pulses</w:delText>
        </w:r>
        <w:r w:rsidR="008E4964" w:rsidDel="00A513C7">
          <w:rPr>
            <w:rFonts w:ascii="Arial" w:hAnsi="Arial" w:cs="Arial"/>
            <w:sz w:val="22"/>
            <w:szCs w:val="22"/>
          </w:rPr>
          <w:delText>. T</w:delText>
        </w:r>
        <w:r w:rsidDel="00A513C7">
          <w:rPr>
            <w:rFonts w:ascii="Arial" w:hAnsi="Arial" w:cs="Arial"/>
            <w:sz w:val="22"/>
            <w:szCs w:val="22"/>
          </w:rPr>
          <w:delText>he</w:delText>
        </w:r>
        <w:r w:rsidRPr="006310DE" w:rsidDel="00A513C7">
          <w:rPr>
            <w:rFonts w:ascii="Arial" w:hAnsi="Arial" w:cs="Arial"/>
            <w:sz w:val="22"/>
            <w:szCs w:val="22"/>
          </w:rPr>
          <w:delText xml:space="preserve"> additional</w:delText>
        </w:r>
        <w:r w:rsidDel="00A513C7">
          <w:rPr>
            <w:rFonts w:ascii="Arial" w:hAnsi="Arial" w:cs="Arial"/>
            <w:sz w:val="22"/>
            <w:szCs w:val="22"/>
          </w:rPr>
          <w:delText xml:space="preserve"> </w:delText>
        </w:r>
        <w:r w:rsidRPr="006310DE" w:rsidDel="00A513C7">
          <w:rPr>
            <w:rFonts w:ascii="Arial" w:hAnsi="Arial" w:cs="Arial"/>
            <w:sz w:val="22"/>
            <w:szCs w:val="22"/>
          </w:rPr>
          <w:delText>9</w:delText>
        </w:r>
        <w:r w:rsidRPr="006310DE" w:rsidDel="00A513C7">
          <w:rPr>
            <w:rFonts w:ascii="Arial" w:hAnsi="Arial" w:cs="Arial"/>
            <w:sz w:val="22"/>
            <w:szCs w:val="22"/>
            <w:vertAlign w:val="superscript"/>
          </w:rPr>
          <w:delText>th</w:delText>
        </w:r>
        <w:r w:rsidRPr="006310DE" w:rsidDel="00A513C7">
          <w:rPr>
            <w:rFonts w:ascii="Arial" w:hAnsi="Arial" w:cs="Arial"/>
            <w:sz w:val="22"/>
            <w:szCs w:val="22"/>
          </w:rPr>
          <w:delText xml:space="preserve"> pulse </w:delText>
        </w:r>
        <w:r w:rsidR="008E4964" w:rsidDel="00A513C7">
          <w:rPr>
            <w:rFonts w:ascii="Arial" w:hAnsi="Arial" w:cs="Arial"/>
            <w:sz w:val="22"/>
            <w:szCs w:val="22"/>
          </w:rPr>
          <w:delText>(actually in 10</w:delText>
        </w:r>
        <w:r w:rsidR="008E4964" w:rsidRPr="008E4964" w:rsidDel="00A513C7">
          <w:rPr>
            <w:rFonts w:ascii="Arial" w:hAnsi="Arial" w:cs="Arial"/>
            <w:sz w:val="22"/>
            <w:szCs w:val="22"/>
            <w:vertAlign w:val="superscript"/>
          </w:rPr>
          <w:delText>th</w:delText>
        </w:r>
        <w:r w:rsidR="008E4964" w:rsidDel="00A513C7">
          <w:rPr>
            <w:rFonts w:ascii="Arial" w:hAnsi="Arial" w:cs="Arial"/>
            <w:sz w:val="22"/>
            <w:szCs w:val="22"/>
          </w:rPr>
          <w:delText xml:space="preserve"> pulse position!) </w:delText>
        </w:r>
        <w:r w:rsidDel="00A513C7">
          <w:rPr>
            <w:rFonts w:ascii="Arial" w:hAnsi="Arial" w:cs="Arial"/>
            <w:sz w:val="22"/>
            <w:szCs w:val="22"/>
          </w:rPr>
          <w:delText>shown in the Master pulse group in the diagram is now obsolete for eLoran</w:delText>
        </w:r>
        <w:r w:rsidR="008E4964" w:rsidDel="00A513C7">
          <w:rPr>
            <w:rFonts w:ascii="Arial" w:hAnsi="Arial" w:cs="Arial"/>
            <w:sz w:val="22"/>
            <w:szCs w:val="22"/>
          </w:rPr>
          <w:delText>,</w:delText>
        </w:r>
        <w:r w:rsidDel="00A513C7">
          <w:rPr>
            <w:rFonts w:ascii="Arial" w:hAnsi="Arial" w:cs="Arial"/>
            <w:sz w:val="22"/>
            <w:szCs w:val="22"/>
          </w:rPr>
          <w:delText xml:space="preserve"> being a legacy of Loran-C</w:delText>
        </w:r>
        <w:r w:rsidR="008E4964" w:rsidDel="00A513C7">
          <w:rPr>
            <w:rFonts w:ascii="Arial" w:hAnsi="Arial" w:cs="Arial"/>
            <w:sz w:val="22"/>
            <w:szCs w:val="22"/>
          </w:rPr>
          <w:delText>. However 9</w:delText>
        </w:r>
        <w:r w:rsidR="008E4964" w:rsidRPr="008E4964" w:rsidDel="00A513C7">
          <w:rPr>
            <w:rFonts w:ascii="Arial" w:hAnsi="Arial" w:cs="Arial"/>
            <w:sz w:val="22"/>
            <w:szCs w:val="22"/>
            <w:vertAlign w:val="superscript"/>
          </w:rPr>
          <w:delText>th</w:delText>
        </w:r>
        <w:r w:rsidR="008E4964" w:rsidDel="00A513C7">
          <w:rPr>
            <w:rFonts w:ascii="Arial" w:hAnsi="Arial" w:cs="Arial"/>
            <w:sz w:val="22"/>
            <w:szCs w:val="22"/>
          </w:rPr>
          <w:delText xml:space="preserve"> and 10</w:delText>
        </w:r>
        <w:r w:rsidR="008E4964" w:rsidRPr="008E4964" w:rsidDel="00A513C7">
          <w:rPr>
            <w:rFonts w:ascii="Arial" w:hAnsi="Arial" w:cs="Arial"/>
            <w:sz w:val="22"/>
            <w:szCs w:val="22"/>
            <w:vertAlign w:val="superscript"/>
          </w:rPr>
          <w:delText>th</w:delText>
        </w:r>
        <w:r w:rsidR="008E4964" w:rsidDel="00A513C7">
          <w:rPr>
            <w:rFonts w:ascii="Arial" w:hAnsi="Arial" w:cs="Arial"/>
            <w:sz w:val="22"/>
            <w:szCs w:val="22"/>
          </w:rPr>
          <w:delText xml:space="preserve"> pulses may be added in order to implement the Loran Data Channel</w:delText>
        </w:r>
        <w:r w:rsidRPr="006310DE" w:rsidDel="00A513C7">
          <w:rPr>
            <w:rFonts w:ascii="Arial" w:hAnsi="Arial" w:cs="Arial"/>
            <w:sz w:val="22"/>
            <w:szCs w:val="22"/>
          </w:rPr>
          <w:delText>.</w:delText>
        </w:r>
        <w:r w:rsidR="008A1189" w:rsidDel="00A513C7">
          <w:rPr>
            <w:rFonts w:ascii="Arial" w:hAnsi="Arial" w:cs="Arial"/>
            <w:sz w:val="22"/>
            <w:szCs w:val="22"/>
          </w:rPr>
          <w:delText xml:space="preserve"> </w:delText>
        </w:r>
      </w:del>
    </w:p>
    <w:p w14:paraId="321CB6DD" w14:textId="3303BC15" w:rsidR="006E0718" w:rsidDel="00D63BEB" w:rsidRDefault="008A1189" w:rsidP="004F3187">
      <w:pPr>
        <w:spacing w:before="120" w:after="120"/>
        <w:jc w:val="both"/>
        <w:rPr>
          <w:del w:id="194" w:author="Peter Douglas" w:date="2016-03-15T14:00:00Z"/>
          <w:rFonts w:ascii="Arial" w:hAnsi="Arial" w:cs="Arial"/>
          <w:sz w:val="22"/>
          <w:szCs w:val="22"/>
        </w:rPr>
      </w:pPr>
      <w:del w:id="195" w:author="Peter Douglas" w:date="2016-03-15T14:00:00Z">
        <w:r w:rsidRPr="006310DE" w:rsidDel="00D63BEB">
          <w:rPr>
            <w:rFonts w:ascii="Arial" w:hAnsi="Arial" w:cs="Arial"/>
            <w:sz w:val="22"/>
            <w:szCs w:val="22"/>
          </w:rPr>
          <w:delText xml:space="preserve">There is 1 ms between the </w:delText>
        </w:r>
        <w:r w:rsidR="008E4964" w:rsidDel="00D63BEB">
          <w:rPr>
            <w:rFonts w:ascii="Arial" w:hAnsi="Arial" w:cs="Arial"/>
            <w:sz w:val="22"/>
            <w:szCs w:val="22"/>
          </w:rPr>
          <w:delText xml:space="preserve">navigation </w:delText>
        </w:r>
        <w:r w:rsidRPr="006310DE" w:rsidDel="00D63BEB">
          <w:rPr>
            <w:rFonts w:ascii="Arial" w:hAnsi="Arial" w:cs="Arial"/>
            <w:sz w:val="22"/>
            <w:szCs w:val="22"/>
          </w:rPr>
          <w:delText>pulses transmitted from each transmitter</w:delText>
        </w:r>
        <w:r w:rsidR="006E0718" w:rsidDel="00D63BEB">
          <w:rPr>
            <w:rFonts w:ascii="Arial" w:hAnsi="Arial" w:cs="Arial"/>
            <w:sz w:val="22"/>
            <w:szCs w:val="22"/>
          </w:rPr>
          <w:delText>.</w:delText>
        </w:r>
        <w:r w:rsidRPr="006310DE" w:rsidDel="00D63BEB">
          <w:rPr>
            <w:rFonts w:ascii="Arial" w:hAnsi="Arial" w:cs="Arial"/>
            <w:sz w:val="22"/>
            <w:szCs w:val="22"/>
          </w:rPr>
          <w:delText xml:space="preserve"> </w:delText>
        </w:r>
      </w:del>
    </w:p>
    <w:p w14:paraId="12A00F3C" w14:textId="77777777" w:rsidR="006E0718" w:rsidRDefault="006E0718" w:rsidP="004F3187">
      <w:pPr>
        <w:spacing w:before="120" w:after="120"/>
        <w:jc w:val="both"/>
        <w:rPr>
          <w:rFonts w:ascii="Arial" w:hAnsi="Arial" w:cs="Arial"/>
          <w:sz w:val="22"/>
          <w:szCs w:val="22"/>
        </w:rPr>
      </w:pPr>
      <w:r w:rsidRPr="00615A4D">
        <w:rPr>
          <w:rFonts w:ascii="Arial" w:hAnsi="Arial" w:cs="Arial"/>
          <w:sz w:val="22"/>
          <w:szCs w:val="22"/>
        </w:rPr>
        <w:lastRenderedPageBreak/>
        <w:t xml:space="preserve">All eLoran transmitters transmit at the same frequency, </w:t>
      </w:r>
      <w:r>
        <w:rPr>
          <w:rFonts w:ascii="Arial" w:hAnsi="Arial" w:cs="Arial"/>
          <w:sz w:val="22"/>
          <w:szCs w:val="22"/>
        </w:rPr>
        <w:t xml:space="preserve">so they cannot </w:t>
      </w:r>
      <w:r w:rsidRPr="00615A4D">
        <w:rPr>
          <w:rFonts w:ascii="Arial" w:hAnsi="Arial" w:cs="Arial"/>
          <w:sz w:val="22"/>
          <w:szCs w:val="22"/>
        </w:rPr>
        <w:t xml:space="preserve">all transmit at the same time. Instead one transmitter, designated the </w:t>
      </w:r>
      <w:r w:rsidR="00D73F2B" w:rsidRPr="00BB7BD1">
        <w:rPr>
          <w:rFonts w:ascii="Arial" w:hAnsi="Arial" w:cs="Arial"/>
          <w:b/>
          <w:sz w:val="22"/>
          <w:szCs w:val="22"/>
        </w:rPr>
        <w:t>M</w:t>
      </w:r>
      <w:r w:rsidRPr="00615A4D">
        <w:rPr>
          <w:rFonts w:ascii="Arial" w:hAnsi="Arial" w:cs="Arial"/>
          <w:b/>
          <w:bCs/>
          <w:sz w:val="22"/>
          <w:szCs w:val="22"/>
        </w:rPr>
        <w:t>aster</w:t>
      </w:r>
      <w:r w:rsidRPr="00615A4D">
        <w:rPr>
          <w:rFonts w:ascii="Arial" w:hAnsi="Arial" w:cs="Arial"/>
          <w:sz w:val="22"/>
          <w:szCs w:val="22"/>
        </w:rPr>
        <w:t xml:space="preserve">, transmits a group of pulses followed a set time later by one of several </w:t>
      </w:r>
      <w:r>
        <w:rPr>
          <w:rFonts w:ascii="Arial" w:hAnsi="Arial" w:cs="Arial"/>
          <w:sz w:val="22"/>
          <w:szCs w:val="22"/>
        </w:rPr>
        <w:t xml:space="preserve">successive </w:t>
      </w:r>
      <w:r w:rsidRPr="006E0718">
        <w:rPr>
          <w:rFonts w:ascii="Arial" w:hAnsi="Arial" w:cs="Arial"/>
          <w:b/>
          <w:sz w:val="22"/>
          <w:szCs w:val="22"/>
        </w:rPr>
        <w:t>S</w:t>
      </w:r>
      <w:r w:rsidRPr="00615A4D">
        <w:rPr>
          <w:rFonts w:ascii="Arial" w:hAnsi="Arial" w:cs="Arial"/>
          <w:b/>
          <w:bCs/>
          <w:sz w:val="22"/>
          <w:szCs w:val="22"/>
        </w:rPr>
        <w:t xml:space="preserve">econdary </w:t>
      </w:r>
      <w:r w:rsidRPr="00615A4D">
        <w:rPr>
          <w:rFonts w:ascii="Arial" w:hAnsi="Arial" w:cs="Arial"/>
          <w:sz w:val="22"/>
          <w:szCs w:val="22"/>
        </w:rPr>
        <w:t>transmitters</w:t>
      </w:r>
      <w:r>
        <w:rPr>
          <w:rFonts w:ascii="Arial" w:hAnsi="Arial" w:cs="Arial"/>
          <w:sz w:val="22"/>
          <w:szCs w:val="22"/>
        </w:rPr>
        <w:t>. The time delay between the Master transmission and a Secondary is called the Emission Delay (ED) of that Secondary.</w:t>
      </w:r>
      <w:r w:rsidR="00D73F2B">
        <w:rPr>
          <w:rFonts w:ascii="Arial" w:hAnsi="Arial" w:cs="Arial"/>
          <w:sz w:val="22"/>
          <w:szCs w:val="22"/>
        </w:rPr>
        <w:t xml:space="preserve"> The time interval between successive Master station transmissions within the same group is called the Group Repetition Interval (GRI), also sometimes referred to as the “rate”. </w:t>
      </w:r>
    </w:p>
    <w:p w14:paraId="21752732" w14:textId="77777777" w:rsidR="005C1A77" w:rsidRDefault="005C1A77" w:rsidP="004F3187">
      <w:pPr>
        <w:spacing w:before="120" w:after="120"/>
        <w:jc w:val="both"/>
        <w:rPr>
          <w:rFonts w:ascii="Arial" w:hAnsi="Arial" w:cs="Arial"/>
          <w:sz w:val="22"/>
          <w:szCs w:val="22"/>
        </w:rPr>
      </w:pPr>
      <w:r>
        <w:rPr>
          <w:rFonts w:ascii="Arial" w:hAnsi="Arial" w:cs="Arial"/>
          <w:sz w:val="22"/>
          <w:szCs w:val="22"/>
        </w:rPr>
        <w:t xml:space="preserve">A Secondary transmitter’s Emission Delay includes the signal propagation delay between the Master and the given Secondary, and a Coding Delay (CD) intended to position the Secondary transmissions within the GRI such that nowhere in the coverage area do the transmissions overlap. Careful design of the GRI and selection of Coding Delays are a vital part of system design. </w:t>
      </w:r>
    </w:p>
    <w:p w14:paraId="266D7E0F" w14:textId="19290813" w:rsidR="005C1A77" w:rsidRDefault="005C1A77" w:rsidP="004F3187">
      <w:pPr>
        <w:spacing w:before="120" w:after="120"/>
        <w:jc w:val="both"/>
        <w:rPr>
          <w:rFonts w:ascii="Arial" w:hAnsi="Arial" w:cs="Arial"/>
          <w:sz w:val="22"/>
          <w:szCs w:val="22"/>
        </w:rPr>
      </w:pPr>
      <w:r>
        <w:rPr>
          <w:rFonts w:ascii="Arial" w:hAnsi="Arial" w:cs="Arial"/>
          <w:sz w:val="22"/>
          <w:szCs w:val="22"/>
        </w:rPr>
        <w:t xml:space="preserve">The pulses of </w:t>
      </w:r>
      <w:r w:rsidR="008E4964">
        <w:rPr>
          <w:rFonts w:ascii="Arial" w:hAnsi="Arial" w:cs="Arial"/>
          <w:sz w:val="22"/>
          <w:szCs w:val="22"/>
        </w:rPr>
        <w:t xml:space="preserve">each GRI </w:t>
      </w:r>
      <w:r>
        <w:rPr>
          <w:rFonts w:ascii="Arial" w:hAnsi="Arial" w:cs="Arial"/>
          <w:sz w:val="22"/>
          <w:szCs w:val="22"/>
        </w:rPr>
        <w:t>have an alternat</w:t>
      </w:r>
      <w:r w:rsidR="008E4964">
        <w:rPr>
          <w:rFonts w:ascii="Arial" w:hAnsi="Arial" w:cs="Arial"/>
          <w:sz w:val="22"/>
          <w:szCs w:val="22"/>
        </w:rPr>
        <w:t>ing</w:t>
      </w:r>
      <w:r>
        <w:rPr>
          <w:rFonts w:ascii="Arial" w:hAnsi="Arial" w:cs="Arial"/>
          <w:sz w:val="22"/>
          <w:szCs w:val="22"/>
        </w:rPr>
        <w:t xml:space="preserve"> Phase Coding according to the diagram shown in the lower right o</w:t>
      </w:r>
      <w:r w:rsidRPr="005C1A77">
        <w:rPr>
          <w:rFonts w:ascii="Arial" w:hAnsi="Arial" w:cs="Arial"/>
          <w:sz w:val="22"/>
          <w:szCs w:val="22"/>
        </w:rPr>
        <w:t xml:space="preserve">f </w:t>
      </w:r>
      <w:r w:rsidRPr="005C1A77">
        <w:rPr>
          <w:rFonts w:ascii="Arial" w:hAnsi="Arial" w:cs="Arial"/>
          <w:sz w:val="22"/>
          <w:szCs w:val="22"/>
        </w:rPr>
        <w:fldChar w:fldCharType="begin"/>
      </w:r>
      <w:r w:rsidRPr="005C1A77">
        <w:rPr>
          <w:rFonts w:ascii="Arial" w:hAnsi="Arial" w:cs="Arial"/>
          <w:sz w:val="22"/>
          <w:szCs w:val="22"/>
        </w:rPr>
        <w:instrText xml:space="preserve"> REF _Ref435519587 \h  \* MERGEFORMAT </w:instrText>
      </w:r>
      <w:r w:rsidRPr="005C1A77">
        <w:rPr>
          <w:rFonts w:ascii="Arial" w:hAnsi="Arial" w:cs="Arial"/>
          <w:sz w:val="22"/>
          <w:szCs w:val="22"/>
        </w:rPr>
      </w:r>
      <w:r w:rsidRPr="005C1A77">
        <w:rPr>
          <w:rFonts w:ascii="Arial" w:hAnsi="Arial" w:cs="Arial"/>
          <w:sz w:val="22"/>
          <w:szCs w:val="22"/>
        </w:rPr>
        <w:fldChar w:fldCharType="separate"/>
      </w:r>
      <w:r w:rsidRPr="005C1A77">
        <w:rPr>
          <w:rFonts w:ascii="Arial" w:hAnsi="Arial" w:cs="Arial"/>
          <w:sz w:val="22"/>
          <w:szCs w:val="22"/>
        </w:rPr>
        <w:t xml:space="preserve">Figure </w:t>
      </w:r>
      <w:r w:rsidRPr="005C1A77">
        <w:rPr>
          <w:rFonts w:ascii="Arial" w:hAnsi="Arial" w:cs="Arial"/>
          <w:noProof/>
          <w:sz w:val="22"/>
          <w:szCs w:val="22"/>
        </w:rPr>
        <w:t>1</w:t>
      </w:r>
      <w:r w:rsidRPr="005C1A77">
        <w:rPr>
          <w:rFonts w:ascii="Arial" w:hAnsi="Arial" w:cs="Arial"/>
          <w:sz w:val="22"/>
          <w:szCs w:val="22"/>
        </w:rPr>
        <w:t>.</w:t>
      </w:r>
      <w:r w:rsidRPr="005C1A77">
        <w:rPr>
          <w:rFonts w:ascii="Arial" w:hAnsi="Arial" w:cs="Arial"/>
          <w:noProof/>
          <w:sz w:val="22"/>
          <w:szCs w:val="22"/>
        </w:rPr>
        <w:t>2</w:t>
      </w:r>
      <w:r w:rsidRPr="005C1A77">
        <w:rPr>
          <w:rFonts w:ascii="Arial" w:hAnsi="Arial" w:cs="Arial"/>
          <w:sz w:val="22"/>
          <w:szCs w:val="22"/>
        </w:rPr>
        <w:fldChar w:fldCharType="end"/>
      </w:r>
      <w:r>
        <w:rPr>
          <w:rFonts w:ascii="Arial" w:hAnsi="Arial" w:cs="Arial"/>
          <w:sz w:val="22"/>
          <w:szCs w:val="22"/>
        </w:rPr>
        <w:t xml:space="preserve">, and the </w:t>
      </w:r>
      <w:r>
        <w:rPr>
          <w:rFonts w:ascii="Arial" w:hAnsi="Arial" w:cs="Arial"/>
          <w:i/>
          <w:sz w:val="22"/>
          <w:szCs w:val="22"/>
        </w:rPr>
        <w:t xml:space="preserve">PC </w:t>
      </w:r>
      <w:r w:rsidRPr="005C1A77">
        <w:rPr>
          <w:rFonts w:ascii="Arial" w:hAnsi="Arial" w:cs="Arial"/>
          <w:sz w:val="22"/>
          <w:szCs w:val="22"/>
        </w:rPr>
        <w:t>term</w:t>
      </w:r>
      <w:r>
        <w:rPr>
          <w:rFonts w:ascii="Arial" w:hAnsi="Arial" w:cs="Arial"/>
          <w:i/>
          <w:sz w:val="22"/>
          <w:szCs w:val="22"/>
        </w:rPr>
        <w:t xml:space="preserve"> </w:t>
      </w:r>
      <w:r>
        <w:rPr>
          <w:rFonts w:ascii="Arial" w:hAnsi="Arial" w:cs="Arial"/>
          <w:sz w:val="22"/>
          <w:szCs w:val="22"/>
        </w:rPr>
        <w:t xml:space="preserve">in the equation. A Phase Code Interval (PCI) is made of up two GRIs (A and B) the phase coding of GRI A is different to that of GRI B. </w:t>
      </w:r>
      <w:r w:rsidR="00BC6A39">
        <w:rPr>
          <w:rFonts w:ascii="Arial" w:hAnsi="Arial" w:cs="Arial"/>
          <w:sz w:val="22"/>
          <w:szCs w:val="22"/>
        </w:rPr>
        <w:t>A ‘+’ sign indicates a shift in phase of the pulse by 180</w:t>
      </w:r>
      <w:r w:rsidR="00BC6A39">
        <w:rPr>
          <w:rFonts w:ascii="Arial" w:hAnsi="Arial" w:cs="Arial"/>
          <w:sz w:val="22"/>
          <w:szCs w:val="22"/>
          <w:vertAlign w:val="superscript"/>
        </w:rPr>
        <w:t>○</w:t>
      </w:r>
      <w:r w:rsidR="00BC6A39">
        <w:rPr>
          <w:rFonts w:ascii="Arial" w:hAnsi="Arial" w:cs="Arial"/>
          <w:sz w:val="22"/>
          <w:szCs w:val="22"/>
        </w:rPr>
        <w:t>, while a ‘-</w:t>
      </w:r>
      <w:proofErr w:type="gramStart"/>
      <w:r w:rsidR="00BC6A39">
        <w:rPr>
          <w:rFonts w:ascii="Arial" w:hAnsi="Arial" w:cs="Arial"/>
          <w:sz w:val="22"/>
          <w:szCs w:val="22"/>
        </w:rPr>
        <w:t>‘ indicates</w:t>
      </w:r>
      <w:proofErr w:type="gramEnd"/>
      <w:r w:rsidR="00BC6A39">
        <w:rPr>
          <w:rFonts w:ascii="Arial" w:hAnsi="Arial" w:cs="Arial"/>
          <w:sz w:val="22"/>
          <w:szCs w:val="22"/>
        </w:rPr>
        <w:t xml:space="preserve"> a 0 phase shift. </w:t>
      </w:r>
      <w:r>
        <w:rPr>
          <w:rFonts w:ascii="Arial" w:hAnsi="Arial" w:cs="Arial"/>
          <w:sz w:val="22"/>
          <w:szCs w:val="22"/>
        </w:rPr>
        <w:t xml:space="preserve">Phase coding is provided in order to mitigate the effects of </w:t>
      </w:r>
      <w:r w:rsidR="008E4964">
        <w:rPr>
          <w:rFonts w:ascii="Arial" w:hAnsi="Arial" w:cs="Arial"/>
          <w:sz w:val="22"/>
          <w:szCs w:val="22"/>
        </w:rPr>
        <w:t xml:space="preserve">long-delay, </w:t>
      </w:r>
      <w:r>
        <w:rPr>
          <w:rFonts w:ascii="Arial" w:hAnsi="Arial" w:cs="Arial"/>
          <w:sz w:val="22"/>
          <w:szCs w:val="22"/>
        </w:rPr>
        <w:t xml:space="preserve">multi-hop </w:t>
      </w:r>
      <w:proofErr w:type="spellStart"/>
      <w:r>
        <w:rPr>
          <w:rFonts w:ascii="Arial" w:hAnsi="Arial" w:cs="Arial"/>
          <w:sz w:val="22"/>
          <w:szCs w:val="22"/>
        </w:rPr>
        <w:t>skywave</w:t>
      </w:r>
      <w:proofErr w:type="spellEnd"/>
      <w:r>
        <w:rPr>
          <w:rFonts w:ascii="Arial" w:hAnsi="Arial" w:cs="Arial"/>
          <w:sz w:val="22"/>
          <w:szCs w:val="22"/>
        </w:rPr>
        <w:t xml:space="preserve"> by employing </w:t>
      </w:r>
      <w:proofErr w:type="spellStart"/>
      <w:r>
        <w:rPr>
          <w:rFonts w:ascii="Arial" w:hAnsi="Arial" w:cs="Arial"/>
          <w:sz w:val="22"/>
          <w:szCs w:val="22"/>
        </w:rPr>
        <w:t>correlators</w:t>
      </w:r>
      <w:proofErr w:type="spellEnd"/>
      <w:r>
        <w:rPr>
          <w:rFonts w:ascii="Arial" w:hAnsi="Arial" w:cs="Arial"/>
          <w:sz w:val="22"/>
          <w:szCs w:val="22"/>
        </w:rPr>
        <w:t xml:space="preserve"> in the user’s receiver. </w:t>
      </w:r>
    </w:p>
    <w:p w14:paraId="5189D792" w14:textId="77777777" w:rsidR="006310DE" w:rsidDel="00A513C7" w:rsidRDefault="008A1189" w:rsidP="004F3187">
      <w:pPr>
        <w:spacing w:before="120" w:after="120"/>
        <w:jc w:val="both"/>
        <w:rPr>
          <w:del w:id="196" w:author="Peter Douglas" w:date="2016-03-15T15:12:00Z"/>
          <w:rFonts w:ascii="Arial" w:hAnsi="Arial" w:cs="Arial"/>
          <w:sz w:val="22"/>
          <w:szCs w:val="22"/>
        </w:rPr>
      </w:pPr>
      <w:r w:rsidRPr="008A1189">
        <w:rPr>
          <w:rFonts w:ascii="Arial" w:hAnsi="Arial" w:cs="Arial"/>
          <w:sz w:val="22"/>
          <w:szCs w:val="22"/>
        </w:rPr>
        <w:fldChar w:fldCharType="begin"/>
      </w:r>
      <w:r w:rsidRPr="008A1189">
        <w:rPr>
          <w:rFonts w:ascii="Arial" w:hAnsi="Arial" w:cs="Arial"/>
          <w:sz w:val="22"/>
          <w:szCs w:val="22"/>
        </w:rPr>
        <w:instrText xml:space="preserve"> REF _Ref435520067 \h  \* MERGEFORMAT </w:instrText>
      </w:r>
      <w:r w:rsidRPr="008A1189">
        <w:rPr>
          <w:rFonts w:ascii="Arial" w:hAnsi="Arial" w:cs="Arial"/>
          <w:sz w:val="22"/>
          <w:szCs w:val="22"/>
        </w:rPr>
      </w:r>
      <w:r w:rsidRPr="008A1189">
        <w:rPr>
          <w:rFonts w:ascii="Arial" w:hAnsi="Arial" w:cs="Arial"/>
          <w:sz w:val="22"/>
          <w:szCs w:val="22"/>
        </w:rPr>
        <w:fldChar w:fldCharType="separate"/>
      </w:r>
      <w:r w:rsidRPr="008A1189">
        <w:rPr>
          <w:rFonts w:ascii="Arial" w:hAnsi="Arial" w:cs="Arial"/>
          <w:sz w:val="22"/>
          <w:szCs w:val="22"/>
        </w:rPr>
        <w:t xml:space="preserve">Figure </w:t>
      </w:r>
      <w:r w:rsidRPr="008A1189">
        <w:rPr>
          <w:rFonts w:ascii="Arial" w:hAnsi="Arial" w:cs="Arial"/>
          <w:noProof/>
          <w:sz w:val="22"/>
          <w:szCs w:val="22"/>
        </w:rPr>
        <w:t>1</w:t>
      </w:r>
      <w:r w:rsidRPr="008A1189">
        <w:rPr>
          <w:rFonts w:ascii="Arial" w:hAnsi="Arial" w:cs="Arial"/>
          <w:sz w:val="22"/>
          <w:szCs w:val="22"/>
        </w:rPr>
        <w:t>.</w:t>
      </w:r>
      <w:r w:rsidRPr="008A1189">
        <w:rPr>
          <w:rFonts w:ascii="Arial" w:hAnsi="Arial" w:cs="Arial"/>
          <w:noProof/>
          <w:sz w:val="22"/>
          <w:szCs w:val="22"/>
        </w:rPr>
        <w:t>3</w:t>
      </w:r>
      <w:r w:rsidRPr="008A1189">
        <w:rPr>
          <w:rFonts w:ascii="Arial" w:hAnsi="Arial" w:cs="Arial"/>
          <w:sz w:val="22"/>
          <w:szCs w:val="22"/>
        </w:rPr>
        <w:fldChar w:fldCharType="end"/>
      </w:r>
      <w:r w:rsidRPr="008A1189">
        <w:rPr>
          <w:rFonts w:ascii="Arial" w:hAnsi="Arial" w:cs="Arial"/>
          <w:sz w:val="22"/>
          <w:szCs w:val="22"/>
        </w:rPr>
        <w:t xml:space="preserve"> </w:t>
      </w:r>
      <w:r w:rsidR="006310DE" w:rsidRPr="008A1189">
        <w:rPr>
          <w:rFonts w:ascii="Arial" w:hAnsi="Arial" w:cs="Arial"/>
          <w:sz w:val="22"/>
          <w:szCs w:val="22"/>
        </w:rPr>
        <w:t xml:space="preserve">shows the </w:t>
      </w:r>
      <w:r>
        <w:rPr>
          <w:rFonts w:ascii="Arial" w:hAnsi="Arial" w:cs="Arial"/>
          <w:sz w:val="22"/>
          <w:szCs w:val="22"/>
        </w:rPr>
        <w:t xml:space="preserve">‘total’ </w:t>
      </w:r>
      <w:r w:rsidR="006310DE" w:rsidRPr="008A1189">
        <w:rPr>
          <w:rFonts w:ascii="Arial" w:hAnsi="Arial" w:cs="Arial"/>
          <w:sz w:val="22"/>
          <w:szCs w:val="22"/>
        </w:rPr>
        <w:t xml:space="preserve">spectrum of the eLoran signal </w:t>
      </w:r>
      <w:r w:rsidR="00BC6A39">
        <w:rPr>
          <w:rFonts w:ascii="Arial" w:hAnsi="Arial" w:cs="Arial"/>
          <w:sz w:val="22"/>
          <w:szCs w:val="22"/>
        </w:rPr>
        <w:t>(</w:t>
      </w:r>
      <w:r w:rsidR="006310DE" w:rsidRPr="008A1189">
        <w:rPr>
          <w:rFonts w:ascii="Arial" w:hAnsi="Arial" w:cs="Arial"/>
          <w:sz w:val="22"/>
          <w:szCs w:val="22"/>
        </w:rPr>
        <w:t xml:space="preserve">provided through </w:t>
      </w:r>
      <w:r w:rsidR="00BC6A39">
        <w:rPr>
          <w:rFonts w:ascii="Arial" w:hAnsi="Arial" w:cs="Arial"/>
          <w:sz w:val="22"/>
          <w:szCs w:val="22"/>
        </w:rPr>
        <w:t xml:space="preserve">computer </w:t>
      </w:r>
      <w:r w:rsidR="006310DE" w:rsidRPr="008A1189">
        <w:rPr>
          <w:rFonts w:ascii="Arial" w:hAnsi="Arial" w:cs="Arial"/>
          <w:sz w:val="22"/>
          <w:szCs w:val="22"/>
        </w:rPr>
        <w:t>modelling</w:t>
      </w:r>
      <w:r w:rsidR="00BC6A39">
        <w:rPr>
          <w:rFonts w:ascii="Arial" w:hAnsi="Arial" w:cs="Arial"/>
          <w:sz w:val="22"/>
          <w:szCs w:val="22"/>
        </w:rPr>
        <w:t>)</w:t>
      </w:r>
      <w:r w:rsidR="006310DE" w:rsidRPr="008A1189">
        <w:rPr>
          <w:rFonts w:ascii="Arial" w:hAnsi="Arial" w:cs="Arial"/>
          <w:sz w:val="22"/>
          <w:szCs w:val="22"/>
        </w:rPr>
        <w:t xml:space="preserve">. The spectrum of the pulse shown in </w:t>
      </w:r>
      <w:r w:rsidRPr="008A1189">
        <w:rPr>
          <w:rFonts w:ascii="Arial" w:hAnsi="Arial" w:cs="Arial"/>
          <w:sz w:val="22"/>
          <w:szCs w:val="22"/>
        </w:rPr>
        <w:fldChar w:fldCharType="begin"/>
      </w:r>
      <w:r w:rsidRPr="008A1189">
        <w:rPr>
          <w:rFonts w:ascii="Arial" w:hAnsi="Arial" w:cs="Arial"/>
          <w:sz w:val="22"/>
          <w:szCs w:val="22"/>
        </w:rPr>
        <w:instrText xml:space="preserve"> REF _Ref435519587 \h  \* MERGEFORMAT </w:instrText>
      </w:r>
      <w:r w:rsidRPr="008A1189">
        <w:rPr>
          <w:rFonts w:ascii="Arial" w:hAnsi="Arial" w:cs="Arial"/>
          <w:sz w:val="22"/>
          <w:szCs w:val="22"/>
        </w:rPr>
      </w:r>
      <w:r w:rsidRPr="008A1189">
        <w:rPr>
          <w:rFonts w:ascii="Arial" w:hAnsi="Arial" w:cs="Arial"/>
          <w:sz w:val="22"/>
          <w:szCs w:val="22"/>
        </w:rPr>
        <w:fldChar w:fldCharType="separate"/>
      </w:r>
      <w:r w:rsidRPr="008A1189">
        <w:rPr>
          <w:rFonts w:ascii="Arial" w:hAnsi="Arial" w:cs="Arial"/>
          <w:sz w:val="22"/>
          <w:szCs w:val="22"/>
        </w:rPr>
        <w:t xml:space="preserve">Figure </w:t>
      </w:r>
      <w:r w:rsidRPr="008A1189">
        <w:rPr>
          <w:rFonts w:ascii="Arial" w:hAnsi="Arial" w:cs="Arial"/>
          <w:noProof/>
          <w:sz w:val="22"/>
          <w:szCs w:val="22"/>
        </w:rPr>
        <w:t>1</w:t>
      </w:r>
      <w:r w:rsidRPr="008A1189">
        <w:rPr>
          <w:rFonts w:ascii="Arial" w:hAnsi="Arial" w:cs="Arial"/>
          <w:sz w:val="22"/>
          <w:szCs w:val="22"/>
        </w:rPr>
        <w:t>.</w:t>
      </w:r>
      <w:r w:rsidRPr="008A1189">
        <w:rPr>
          <w:rFonts w:ascii="Arial" w:hAnsi="Arial" w:cs="Arial"/>
          <w:noProof/>
          <w:sz w:val="22"/>
          <w:szCs w:val="22"/>
        </w:rPr>
        <w:t>2</w:t>
      </w:r>
      <w:r w:rsidRPr="008A1189">
        <w:rPr>
          <w:rFonts w:ascii="Arial" w:hAnsi="Arial" w:cs="Arial"/>
          <w:sz w:val="22"/>
          <w:szCs w:val="22"/>
        </w:rPr>
        <w:fldChar w:fldCharType="end"/>
      </w:r>
      <w:r>
        <w:rPr>
          <w:rFonts w:ascii="Arial" w:hAnsi="Arial" w:cs="Arial"/>
          <w:sz w:val="22"/>
          <w:szCs w:val="22"/>
        </w:rPr>
        <w:t xml:space="preserve"> </w:t>
      </w:r>
      <w:r w:rsidR="006310DE" w:rsidRPr="008A1189">
        <w:rPr>
          <w:rFonts w:ascii="Arial" w:hAnsi="Arial" w:cs="Arial"/>
          <w:sz w:val="22"/>
          <w:szCs w:val="22"/>
        </w:rPr>
        <w:t>is convoluted with the spectrum of the rate structure shown at the bottom of that figure.</w:t>
      </w:r>
      <w:r>
        <w:rPr>
          <w:rFonts w:ascii="Arial" w:hAnsi="Arial" w:cs="Arial"/>
          <w:sz w:val="22"/>
          <w:szCs w:val="22"/>
        </w:rPr>
        <w:t xml:space="preserve"> </w:t>
      </w:r>
      <w:r w:rsidR="00BC6A39">
        <w:rPr>
          <w:rFonts w:ascii="Arial" w:hAnsi="Arial" w:cs="Arial"/>
          <w:sz w:val="22"/>
          <w:szCs w:val="22"/>
        </w:rPr>
        <w:t>The effect</w:t>
      </w:r>
      <w:r w:rsidR="006310DE" w:rsidRPr="008A1189">
        <w:rPr>
          <w:rFonts w:ascii="Arial" w:hAnsi="Arial" w:cs="Arial"/>
          <w:sz w:val="22"/>
          <w:szCs w:val="22"/>
        </w:rPr>
        <w:t xml:space="preserve"> of this rate structure </w:t>
      </w:r>
      <w:r w:rsidR="00BC6A39">
        <w:rPr>
          <w:rFonts w:ascii="Arial" w:hAnsi="Arial" w:cs="Arial"/>
          <w:sz w:val="22"/>
          <w:szCs w:val="22"/>
        </w:rPr>
        <w:t xml:space="preserve">can be seen </w:t>
      </w:r>
      <w:r w:rsidR="006310DE" w:rsidRPr="008A1189">
        <w:rPr>
          <w:rFonts w:ascii="Arial" w:hAnsi="Arial" w:cs="Arial"/>
          <w:sz w:val="22"/>
          <w:szCs w:val="22"/>
        </w:rPr>
        <w:t xml:space="preserve">in </w:t>
      </w:r>
      <w:r w:rsidRPr="008A1189">
        <w:rPr>
          <w:rFonts w:ascii="Arial" w:hAnsi="Arial" w:cs="Arial"/>
          <w:sz w:val="22"/>
          <w:szCs w:val="22"/>
        </w:rPr>
        <w:fldChar w:fldCharType="begin"/>
      </w:r>
      <w:r w:rsidRPr="008A1189">
        <w:rPr>
          <w:rFonts w:ascii="Arial" w:hAnsi="Arial" w:cs="Arial"/>
          <w:sz w:val="22"/>
          <w:szCs w:val="22"/>
        </w:rPr>
        <w:instrText xml:space="preserve"> REF _Ref435520353 \h  \* MERGEFORMAT </w:instrText>
      </w:r>
      <w:r w:rsidRPr="008A1189">
        <w:rPr>
          <w:rFonts w:ascii="Arial" w:hAnsi="Arial" w:cs="Arial"/>
          <w:sz w:val="22"/>
          <w:szCs w:val="22"/>
        </w:rPr>
      </w:r>
      <w:r w:rsidRPr="008A1189">
        <w:rPr>
          <w:rFonts w:ascii="Arial" w:hAnsi="Arial" w:cs="Arial"/>
          <w:sz w:val="22"/>
          <w:szCs w:val="22"/>
        </w:rPr>
        <w:fldChar w:fldCharType="separate"/>
      </w:r>
      <w:r w:rsidRPr="008A1189">
        <w:rPr>
          <w:rFonts w:ascii="Arial" w:hAnsi="Arial" w:cs="Arial"/>
          <w:sz w:val="22"/>
          <w:szCs w:val="22"/>
        </w:rPr>
        <w:t xml:space="preserve">Figure </w:t>
      </w:r>
      <w:r w:rsidRPr="008A1189">
        <w:rPr>
          <w:rFonts w:ascii="Arial" w:hAnsi="Arial" w:cs="Arial"/>
          <w:noProof/>
          <w:sz w:val="22"/>
          <w:szCs w:val="22"/>
        </w:rPr>
        <w:t>1</w:t>
      </w:r>
      <w:r w:rsidRPr="008A1189">
        <w:rPr>
          <w:rFonts w:ascii="Arial" w:hAnsi="Arial" w:cs="Arial"/>
          <w:sz w:val="22"/>
          <w:szCs w:val="22"/>
        </w:rPr>
        <w:t>.</w:t>
      </w:r>
      <w:r w:rsidRPr="008A1189">
        <w:rPr>
          <w:rFonts w:ascii="Arial" w:hAnsi="Arial" w:cs="Arial"/>
          <w:noProof/>
          <w:sz w:val="22"/>
          <w:szCs w:val="22"/>
        </w:rPr>
        <w:t>4</w:t>
      </w:r>
      <w:r w:rsidRPr="008A1189">
        <w:rPr>
          <w:rFonts w:ascii="Arial" w:hAnsi="Arial" w:cs="Arial"/>
          <w:sz w:val="22"/>
          <w:szCs w:val="22"/>
        </w:rPr>
        <w:fldChar w:fldCharType="end"/>
      </w:r>
      <w:r w:rsidR="006310DE" w:rsidRPr="008A1189">
        <w:rPr>
          <w:rFonts w:ascii="Arial" w:hAnsi="Arial" w:cs="Arial"/>
          <w:sz w:val="22"/>
          <w:szCs w:val="22"/>
        </w:rPr>
        <w:t>, which shows that the eLoran spectrum is made up of a large number of finely separated spectral lines</w:t>
      </w:r>
      <w:r>
        <w:rPr>
          <w:rFonts w:ascii="Arial" w:hAnsi="Arial" w:cs="Arial"/>
          <w:sz w:val="22"/>
          <w:szCs w:val="22"/>
        </w:rPr>
        <w:t xml:space="preserve"> </w:t>
      </w:r>
      <w:r w:rsidR="00BC6A39">
        <w:rPr>
          <w:rFonts w:ascii="Arial" w:hAnsi="Arial" w:cs="Arial"/>
          <w:sz w:val="22"/>
          <w:szCs w:val="22"/>
        </w:rPr>
        <w:t xml:space="preserve">each </w:t>
      </w:r>
      <w:r>
        <w:rPr>
          <w:rFonts w:ascii="Arial" w:hAnsi="Arial" w:cs="Arial"/>
          <w:sz w:val="22"/>
          <w:szCs w:val="22"/>
        </w:rPr>
        <w:t>separated by</w:t>
      </w:r>
      <w:r w:rsidR="00BC6A39">
        <w:rPr>
          <w:rFonts w:ascii="Arial" w:hAnsi="Arial" w:cs="Arial"/>
          <w:sz w:val="22"/>
          <w:szCs w:val="22"/>
        </w:rPr>
        <w:t xml:space="preserve">: </w:t>
      </w:r>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2×GRI</m:t>
            </m:r>
          </m:den>
        </m:f>
      </m:oMath>
      <w:r w:rsidR="00BC6A39">
        <w:rPr>
          <w:rFonts w:ascii="Arial" w:hAnsi="Arial" w:cs="Arial"/>
          <w:sz w:val="22"/>
          <w:szCs w:val="22"/>
        </w:rPr>
        <w:t>.</w:t>
      </w:r>
    </w:p>
    <w:p w14:paraId="301FD8E0" w14:textId="7FD686CF" w:rsidR="00BC6A39" w:rsidRPr="005C1A77" w:rsidDel="00904124" w:rsidRDefault="00BC6A39" w:rsidP="00BC6A39">
      <w:pPr>
        <w:jc w:val="both"/>
        <w:rPr>
          <w:rFonts w:ascii="Arial" w:hAnsi="Arial" w:cs="Arial"/>
          <w:sz w:val="22"/>
          <w:szCs w:val="22"/>
        </w:rPr>
      </w:pPr>
      <w:moveFromRangeStart w:id="197" w:author="Peter Douglas" w:date="2016-03-15T14:02:00Z" w:name="move445813886"/>
      <w:moveFrom w:id="198" w:author="Peter Douglas" w:date="2016-03-15T14:02:00Z">
        <w:r w:rsidRPr="005C1A77" w:rsidDel="00904124">
          <w:rPr>
            <w:rFonts w:ascii="Arial" w:hAnsi="Arial" w:cs="Arial"/>
            <w:sz w:val="22"/>
            <w:szCs w:val="22"/>
          </w:rPr>
          <w:t xml:space="preserve">Finally, </w:t>
        </w:r>
        <w:r w:rsidDel="00904124">
          <w:rPr>
            <w:rFonts w:ascii="Arial" w:hAnsi="Arial" w:cs="Arial"/>
            <w:sz w:val="22"/>
            <w:szCs w:val="22"/>
          </w:rPr>
          <w:fldChar w:fldCharType="begin"/>
        </w:r>
        <w:r w:rsidDel="00904124">
          <w:rPr>
            <w:rFonts w:ascii="Arial" w:hAnsi="Arial" w:cs="Arial"/>
            <w:sz w:val="22"/>
            <w:szCs w:val="22"/>
          </w:rPr>
          <w:instrText xml:space="preserve"> REF _Ref435521080 \h  \* MERGEFORMAT </w:instrText>
        </w:r>
      </w:moveFrom>
      <w:del w:id="199" w:author="Peter Douglas" w:date="2016-03-15T14:02:00Z">
        <w:r w:rsidDel="00904124">
          <w:rPr>
            <w:rFonts w:ascii="Arial" w:hAnsi="Arial" w:cs="Arial"/>
            <w:sz w:val="22"/>
            <w:szCs w:val="22"/>
          </w:rPr>
        </w:r>
      </w:del>
      <w:moveFrom w:id="200" w:author="Peter Douglas" w:date="2016-03-15T14:02:00Z">
        <w:r w:rsidDel="00904124">
          <w:rPr>
            <w:rFonts w:ascii="Arial" w:hAnsi="Arial" w:cs="Arial"/>
            <w:sz w:val="22"/>
            <w:szCs w:val="22"/>
          </w:rPr>
          <w:fldChar w:fldCharType="separate"/>
        </w:r>
        <w:r w:rsidRPr="005C1A77" w:rsidDel="00904124">
          <w:rPr>
            <w:rFonts w:ascii="Arial" w:hAnsi="Arial" w:cs="Arial"/>
            <w:sz w:val="22"/>
            <w:szCs w:val="22"/>
          </w:rPr>
          <w:t xml:space="preserve">Figure </w:t>
        </w:r>
        <w:r w:rsidRPr="005C1A77" w:rsidDel="00904124">
          <w:rPr>
            <w:rFonts w:ascii="Arial" w:hAnsi="Arial" w:cs="Arial"/>
            <w:noProof/>
            <w:sz w:val="22"/>
            <w:szCs w:val="22"/>
          </w:rPr>
          <w:t>1</w:t>
        </w:r>
        <w:r w:rsidRPr="005C1A77" w:rsidDel="00904124">
          <w:rPr>
            <w:rFonts w:ascii="Arial" w:hAnsi="Arial" w:cs="Arial"/>
            <w:sz w:val="22"/>
            <w:szCs w:val="22"/>
          </w:rPr>
          <w:t>.</w:t>
        </w:r>
        <w:r w:rsidRPr="005C1A77" w:rsidDel="00904124">
          <w:rPr>
            <w:rFonts w:ascii="Arial" w:hAnsi="Arial" w:cs="Arial"/>
            <w:noProof/>
            <w:sz w:val="22"/>
            <w:szCs w:val="22"/>
          </w:rPr>
          <w:t>5</w:t>
        </w:r>
        <w:r w:rsidDel="00904124">
          <w:rPr>
            <w:rFonts w:ascii="Arial" w:hAnsi="Arial" w:cs="Arial"/>
            <w:sz w:val="22"/>
            <w:szCs w:val="22"/>
          </w:rPr>
          <w:fldChar w:fldCharType="end"/>
        </w:r>
        <w:r w:rsidDel="00904124">
          <w:rPr>
            <w:rFonts w:ascii="Arial" w:hAnsi="Arial" w:cs="Arial"/>
            <w:sz w:val="22"/>
            <w:szCs w:val="22"/>
          </w:rPr>
          <w:t xml:space="preserve"> </w:t>
        </w:r>
        <w:r w:rsidRPr="005C1A77" w:rsidDel="00904124">
          <w:rPr>
            <w:rFonts w:ascii="Arial" w:hAnsi="Arial" w:cs="Arial"/>
            <w:sz w:val="22"/>
            <w:szCs w:val="22"/>
          </w:rPr>
          <w:t>shows real-life measurements of the eLoran spectrum made using an eLoran receiver’s Fast Fourier Transform (FFT) algorithm. The peaks seen in the spectrum are continuous wave interfering (CWI) signals appearing in an</w:t>
        </w:r>
        <w:r w:rsidDel="00904124">
          <w:rPr>
            <w:rFonts w:ascii="Arial" w:hAnsi="Arial" w:cs="Arial"/>
            <w:sz w:val="22"/>
            <w:szCs w:val="22"/>
          </w:rPr>
          <w:t>d</w:t>
        </w:r>
        <w:r w:rsidRPr="005C1A77" w:rsidDel="00904124">
          <w:rPr>
            <w:rFonts w:ascii="Arial" w:hAnsi="Arial" w:cs="Arial"/>
            <w:sz w:val="22"/>
            <w:szCs w:val="22"/>
          </w:rPr>
          <w:t xml:space="preserve"> around the</w:t>
        </w:r>
        <w:r w:rsidDel="00904124">
          <w:rPr>
            <w:rFonts w:ascii="Arial" w:hAnsi="Arial" w:cs="Arial"/>
            <w:sz w:val="22"/>
            <w:szCs w:val="22"/>
          </w:rPr>
          <w:t xml:space="preserve"> frequency band; the green bands are</w:t>
        </w:r>
        <w:r w:rsidRPr="005C1A77" w:rsidDel="00904124">
          <w:rPr>
            <w:rFonts w:ascii="Arial" w:hAnsi="Arial" w:cs="Arial"/>
            <w:sz w:val="22"/>
            <w:szCs w:val="22"/>
          </w:rPr>
          <w:t xml:space="preserve"> notch filters implemented by the receiver to mitigate this CWI.  </w:t>
        </w:r>
      </w:moveFrom>
    </w:p>
    <w:moveFromRangeEnd w:id="197"/>
    <w:p w14:paraId="50CFE53D" w14:textId="77777777" w:rsidR="008A1189" w:rsidRPr="008A1189" w:rsidRDefault="008A1189" w:rsidP="004F3187">
      <w:pPr>
        <w:spacing w:before="120" w:after="120"/>
        <w:jc w:val="both"/>
        <w:rPr>
          <w:rFonts w:ascii="Arial" w:hAnsi="Arial" w:cs="Arial"/>
          <w:sz w:val="22"/>
          <w:szCs w:val="22"/>
        </w:rPr>
      </w:pPr>
    </w:p>
    <w:p w14:paraId="529A2329" w14:textId="77777777" w:rsidR="008A1189" w:rsidRDefault="006310DE" w:rsidP="008A1189">
      <w:pPr>
        <w:keepNext/>
        <w:jc w:val="center"/>
      </w:pPr>
      <w:r>
        <w:rPr>
          <w:noProof/>
          <w:lang w:eastAsia="en-GB"/>
        </w:rPr>
        <w:drawing>
          <wp:inline distT="0" distB="0" distL="0" distR="0" wp14:anchorId="223EB05A" wp14:editId="5A0030F4">
            <wp:extent cx="4115084" cy="3271953"/>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1253" cy="3276858"/>
                    </a:xfrm>
                    <a:prstGeom prst="rect">
                      <a:avLst/>
                    </a:prstGeom>
                    <a:noFill/>
                    <a:ln>
                      <a:noFill/>
                    </a:ln>
                  </pic:spPr>
                </pic:pic>
              </a:graphicData>
            </a:graphic>
          </wp:inline>
        </w:drawing>
      </w:r>
    </w:p>
    <w:p w14:paraId="7E43B91A" w14:textId="77777777" w:rsidR="006310DE" w:rsidRDefault="008A1189" w:rsidP="006310DE">
      <w:pPr>
        <w:pStyle w:val="Caption"/>
        <w:rPr>
          <w:ins w:id="201" w:author="Peter Douglas" w:date="2016-03-15T14:02:00Z"/>
          <w:rFonts w:ascii="Arial" w:hAnsi="Arial" w:cs="Arial"/>
          <w:b/>
          <w:sz w:val="22"/>
          <w:szCs w:val="22"/>
        </w:rPr>
      </w:pPr>
      <w:bookmarkStart w:id="202" w:name="_Ref435520067"/>
      <w:r w:rsidRPr="008A1189">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3</w:t>
      </w:r>
      <w:r w:rsidR="001F1352">
        <w:rPr>
          <w:rFonts w:ascii="Arial" w:hAnsi="Arial" w:cs="Arial"/>
          <w:b/>
          <w:sz w:val="22"/>
          <w:szCs w:val="22"/>
        </w:rPr>
        <w:fldChar w:fldCharType="end"/>
      </w:r>
      <w:bookmarkEnd w:id="202"/>
      <w:r w:rsidR="006310DE" w:rsidRPr="008A1189">
        <w:rPr>
          <w:rFonts w:ascii="Arial" w:hAnsi="Arial" w:cs="Arial"/>
          <w:b/>
          <w:sz w:val="22"/>
          <w:szCs w:val="22"/>
        </w:rPr>
        <w:t xml:space="preserve"> – A model of the power spectrum of an eLoran signal.</w:t>
      </w:r>
    </w:p>
    <w:p w14:paraId="13503F85" w14:textId="77777777" w:rsidR="00904124" w:rsidRPr="004F3187" w:rsidRDefault="00904124" w:rsidP="004F3187"/>
    <w:p w14:paraId="07211927" w14:textId="77777777" w:rsidR="008A1189" w:rsidRDefault="006310DE" w:rsidP="008A1189">
      <w:pPr>
        <w:keepNext/>
        <w:jc w:val="center"/>
      </w:pPr>
      <w:r>
        <w:rPr>
          <w:noProof/>
          <w:lang w:eastAsia="en-GB"/>
        </w:rPr>
        <w:drawing>
          <wp:inline distT="0" distB="0" distL="0" distR="0" wp14:anchorId="5462ECB0" wp14:editId="721EF2ED">
            <wp:extent cx="4594557" cy="3496665"/>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96028" cy="3497784"/>
                    </a:xfrm>
                    <a:prstGeom prst="rect">
                      <a:avLst/>
                    </a:prstGeom>
                    <a:noFill/>
                    <a:ln>
                      <a:noFill/>
                    </a:ln>
                  </pic:spPr>
                </pic:pic>
              </a:graphicData>
            </a:graphic>
          </wp:inline>
        </w:drawing>
      </w:r>
    </w:p>
    <w:p w14:paraId="1BCEA6A4" w14:textId="77777777" w:rsidR="006310DE" w:rsidRDefault="008A1189" w:rsidP="006310DE">
      <w:pPr>
        <w:pStyle w:val="Caption"/>
        <w:rPr>
          <w:ins w:id="203" w:author="Peter Douglas" w:date="2016-03-15T14:02:00Z"/>
          <w:rFonts w:ascii="Arial" w:hAnsi="Arial" w:cs="Arial"/>
          <w:b/>
          <w:sz w:val="22"/>
          <w:szCs w:val="22"/>
        </w:rPr>
      </w:pPr>
      <w:bookmarkStart w:id="204" w:name="_Ref435520353"/>
      <w:proofErr w:type="gramStart"/>
      <w:r w:rsidRPr="008A1189">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proofErr w:type="gramEnd"/>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4</w:t>
      </w:r>
      <w:r w:rsidR="001F1352">
        <w:rPr>
          <w:rFonts w:ascii="Arial" w:hAnsi="Arial" w:cs="Arial"/>
          <w:b/>
          <w:sz w:val="22"/>
          <w:szCs w:val="22"/>
        </w:rPr>
        <w:fldChar w:fldCharType="end"/>
      </w:r>
      <w:bookmarkEnd w:id="204"/>
      <w:r w:rsidR="006310DE" w:rsidRPr="008A1189">
        <w:rPr>
          <w:rFonts w:ascii="Arial" w:hAnsi="Arial" w:cs="Arial"/>
          <w:b/>
          <w:sz w:val="22"/>
          <w:szCs w:val="22"/>
        </w:rPr>
        <w:t xml:space="preserve"> – Zoomed in view of the power spectrum shown in </w:t>
      </w:r>
      <w:r w:rsidRPr="008A1189">
        <w:rPr>
          <w:rFonts w:ascii="Arial" w:hAnsi="Arial" w:cs="Arial"/>
          <w:b/>
          <w:sz w:val="22"/>
          <w:szCs w:val="22"/>
        </w:rPr>
        <w:fldChar w:fldCharType="begin"/>
      </w:r>
      <w:r w:rsidRPr="008A1189">
        <w:rPr>
          <w:rFonts w:ascii="Arial" w:hAnsi="Arial" w:cs="Arial"/>
          <w:b/>
          <w:sz w:val="22"/>
          <w:szCs w:val="22"/>
        </w:rPr>
        <w:instrText xml:space="preserve"> REF _Ref435520067 \h  \* MERGEFORMAT </w:instrText>
      </w:r>
      <w:r w:rsidRPr="008A1189">
        <w:rPr>
          <w:rFonts w:ascii="Arial" w:hAnsi="Arial" w:cs="Arial"/>
          <w:b/>
          <w:sz w:val="22"/>
          <w:szCs w:val="22"/>
        </w:rPr>
      </w:r>
      <w:r w:rsidRPr="008A1189">
        <w:rPr>
          <w:rFonts w:ascii="Arial" w:hAnsi="Arial" w:cs="Arial"/>
          <w:b/>
          <w:sz w:val="22"/>
          <w:szCs w:val="22"/>
        </w:rPr>
        <w:fldChar w:fldCharType="separate"/>
      </w:r>
      <w:r w:rsidRPr="008A1189">
        <w:rPr>
          <w:rFonts w:ascii="Arial" w:hAnsi="Arial" w:cs="Arial"/>
          <w:b/>
          <w:sz w:val="22"/>
          <w:szCs w:val="22"/>
        </w:rPr>
        <w:t xml:space="preserve">Figure </w:t>
      </w:r>
      <w:r w:rsidRPr="008A1189">
        <w:rPr>
          <w:rFonts w:ascii="Arial" w:hAnsi="Arial" w:cs="Arial"/>
          <w:b/>
          <w:noProof/>
          <w:sz w:val="22"/>
          <w:szCs w:val="22"/>
        </w:rPr>
        <w:t>1</w:t>
      </w:r>
      <w:r w:rsidRPr="008A1189">
        <w:rPr>
          <w:rFonts w:ascii="Arial" w:hAnsi="Arial" w:cs="Arial"/>
          <w:b/>
          <w:sz w:val="22"/>
          <w:szCs w:val="22"/>
        </w:rPr>
        <w:t>.</w:t>
      </w:r>
      <w:r w:rsidRPr="008A1189">
        <w:rPr>
          <w:rFonts w:ascii="Arial" w:hAnsi="Arial" w:cs="Arial"/>
          <w:b/>
          <w:noProof/>
          <w:sz w:val="22"/>
          <w:szCs w:val="22"/>
        </w:rPr>
        <w:t>3</w:t>
      </w:r>
      <w:r w:rsidRPr="008A1189">
        <w:rPr>
          <w:rFonts w:ascii="Arial" w:hAnsi="Arial" w:cs="Arial"/>
          <w:b/>
          <w:sz w:val="22"/>
          <w:szCs w:val="22"/>
        </w:rPr>
        <w:fldChar w:fldCharType="end"/>
      </w:r>
      <w:r w:rsidRPr="008A1189">
        <w:rPr>
          <w:rFonts w:ascii="Arial" w:hAnsi="Arial" w:cs="Arial"/>
          <w:b/>
          <w:sz w:val="22"/>
          <w:szCs w:val="22"/>
        </w:rPr>
        <w:t>.</w:t>
      </w:r>
    </w:p>
    <w:p w14:paraId="39F41473" w14:textId="77777777" w:rsidR="00904124" w:rsidRDefault="00904124" w:rsidP="004F3187">
      <w:pPr>
        <w:rPr>
          <w:ins w:id="205" w:author="Peter Douglas" w:date="2016-03-15T14:02:00Z"/>
        </w:rPr>
      </w:pPr>
    </w:p>
    <w:p w14:paraId="63C156C4" w14:textId="07FFC955" w:rsidR="00904124" w:rsidRPr="004F3187" w:rsidDel="00A513C7" w:rsidRDefault="00904124" w:rsidP="004F3187">
      <w:pPr>
        <w:rPr>
          <w:del w:id="206" w:author="Peter Douglas" w:date="2016-03-15T15:13:00Z"/>
        </w:rPr>
      </w:pPr>
    </w:p>
    <w:p w14:paraId="08A19594" w14:textId="77777777" w:rsidR="00904124" w:rsidRPr="005C1A77" w:rsidRDefault="00904124" w:rsidP="00904124">
      <w:pPr>
        <w:jc w:val="both"/>
        <w:rPr>
          <w:rFonts w:ascii="Arial" w:hAnsi="Arial" w:cs="Arial"/>
          <w:sz w:val="22"/>
          <w:szCs w:val="22"/>
        </w:rPr>
      </w:pPr>
      <w:moveToRangeStart w:id="207" w:author="Peter Douglas" w:date="2016-03-15T14:02:00Z" w:name="move445813886"/>
      <w:moveTo w:id="208" w:author="Peter Douglas" w:date="2016-03-15T14:02:00Z">
        <w:r w:rsidRPr="005C1A77">
          <w:rPr>
            <w:rFonts w:ascii="Arial" w:hAnsi="Arial" w:cs="Arial"/>
            <w:sz w:val="22"/>
            <w:szCs w:val="22"/>
          </w:rPr>
          <w:t xml:space="preserve">Finally, </w:t>
        </w:r>
        <w:r>
          <w:rPr>
            <w:rFonts w:ascii="Arial" w:hAnsi="Arial" w:cs="Arial"/>
            <w:sz w:val="22"/>
            <w:szCs w:val="22"/>
          </w:rPr>
          <w:fldChar w:fldCharType="begin"/>
        </w:r>
        <w:r>
          <w:rPr>
            <w:rFonts w:ascii="Arial" w:hAnsi="Arial" w:cs="Arial"/>
            <w:sz w:val="22"/>
            <w:szCs w:val="22"/>
          </w:rPr>
          <w:instrText xml:space="preserve"> REF _Ref435521080 \h  \* MERGEFORMAT </w:instrText>
        </w:r>
      </w:moveTo>
      <w:r>
        <w:rPr>
          <w:rFonts w:ascii="Arial" w:hAnsi="Arial" w:cs="Arial"/>
          <w:sz w:val="22"/>
          <w:szCs w:val="22"/>
        </w:rPr>
      </w:r>
      <w:moveTo w:id="209" w:author="Peter Douglas" w:date="2016-03-15T14:02:00Z">
        <w:r>
          <w:rPr>
            <w:rFonts w:ascii="Arial" w:hAnsi="Arial" w:cs="Arial"/>
            <w:sz w:val="22"/>
            <w:szCs w:val="22"/>
          </w:rPr>
          <w:fldChar w:fldCharType="separate"/>
        </w:r>
        <w:r w:rsidRPr="005C1A77">
          <w:rPr>
            <w:rFonts w:ascii="Arial" w:hAnsi="Arial" w:cs="Arial"/>
            <w:sz w:val="22"/>
            <w:szCs w:val="22"/>
          </w:rPr>
          <w:t xml:space="preserve">Figure </w:t>
        </w:r>
        <w:r w:rsidRPr="005C1A77">
          <w:rPr>
            <w:rFonts w:ascii="Arial" w:hAnsi="Arial" w:cs="Arial"/>
            <w:noProof/>
            <w:sz w:val="22"/>
            <w:szCs w:val="22"/>
          </w:rPr>
          <w:t>1</w:t>
        </w:r>
        <w:r w:rsidRPr="005C1A77">
          <w:rPr>
            <w:rFonts w:ascii="Arial" w:hAnsi="Arial" w:cs="Arial"/>
            <w:sz w:val="22"/>
            <w:szCs w:val="22"/>
          </w:rPr>
          <w:t>.</w:t>
        </w:r>
        <w:r w:rsidRPr="005C1A77">
          <w:rPr>
            <w:rFonts w:ascii="Arial" w:hAnsi="Arial" w:cs="Arial"/>
            <w:noProof/>
            <w:sz w:val="22"/>
            <w:szCs w:val="22"/>
          </w:rPr>
          <w:t>5</w:t>
        </w:r>
        <w:r>
          <w:rPr>
            <w:rFonts w:ascii="Arial" w:hAnsi="Arial" w:cs="Arial"/>
            <w:sz w:val="22"/>
            <w:szCs w:val="22"/>
          </w:rPr>
          <w:fldChar w:fldCharType="end"/>
        </w:r>
        <w:r>
          <w:rPr>
            <w:rFonts w:ascii="Arial" w:hAnsi="Arial" w:cs="Arial"/>
            <w:sz w:val="22"/>
            <w:szCs w:val="22"/>
          </w:rPr>
          <w:t xml:space="preserve"> </w:t>
        </w:r>
        <w:r w:rsidRPr="005C1A77">
          <w:rPr>
            <w:rFonts w:ascii="Arial" w:hAnsi="Arial" w:cs="Arial"/>
            <w:sz w:val="22"/>
            <w:szCs w:val="22"/>
          </w:rPr>
          <w:t>shows real-life measurements of the eLoran spectrum made using an eLoran receiver’s Fast Fourier Transform (FFT) algorithm. The peaks seen in the spectrum are continuous wave interfering (CWI) signals appearing in an</w:t>
        </w:r>
        <w:r>
          <w:rPr>
            <w:rFonts w:ascii="Arial" w:hAnsi="Arial" w:cs="Arial"/>
            <w:sz w:val="22"/>
            <w:szCs w:val="22"/>
          </w:rPr>
          <w:t>d</w:t>
        </w:r>
        <w:r w:rsidRPr="005C1A77">
          <w:rPr>
            <w:rFonts w:ascii="Arial" w:hAnsi="Arial" w:cs="Arial"/>
            <w:sz w:val="22"/>
            <w:szCs w:val="22"/>
          </w:rPr>
          <w:t xml:space="preserve"> around the</w:t>
        </w:r>
        <w:r>
          <w:rPr>
            <w:rFonts w:ascii="Arial" w:hAnsi="Arial" w:cs="Arial"/>
            <w:sz w:val="22"/>
            <w:szCs w:val="22"/>
          </w:rPr>
          <w:t xml:space="preserve"> frequency band; the green bands are</w:t>
        </w:r>
        <w:r w:rsidRPr="005C1A77">
          <w:rPr>
            <w:rFonts w:ascii="Arial" w:hAnsi="Arial" w:cs="Arial"/>
            <w:sz w:val="22"/>
            <w:szCs w:val="22"/>
          </w:rPr>
          <w:t xml:space="preserve"> notch filters implemented by the receiver to mitigate this CWI.  </w:t>
        </w:r>
      </w:moveTo>
    </w:p>
    <w:moveToRangeEnd w:id="207"/>
    <w:p w14:paraId="61DBA144" w14:textId="18DD7DF4" w:rsidR="006310DE" w:rsidRPr="00D7156E" w:rsidDel="003E6D4D" w:rsidRDefault="006310DE" w:rsidP="006310DE">
      <w:pPr>
        <w:rPr>
          <w:del w:id="210" w:author="Peter Douglas" w:date="2016-03-16T10:31:00Z"/>
        </w:rPr>
      </w:pPr>
    </w:p>
    <w:p w14:paraId="41C696AE" w14:textId="77777777" w:rsidR="005C1A77" w:rsidRDefault="006310DE" w:rsidP="005C1A77">
      <w:pPr>
        <w:keepNext/>
        <w:jc w:val="center"/>
      </w:pPr>
      <w:r w:rsidRPr="00D7156E">
        <w:rPr>
          <w:noProof/>
          <w:lang w:eastAsia="en-GB"/>
        </w:rPr>
        <w:drawing>
          <wp:inline distT="0" distB="0" distL="0" distR="0" wp14:anchorId="285A69E2" wp14:editId="2F9CB947">
            <wp:extent cx="4649788" cy="2978150"/>
            <wp:effectExtent l="0" t="0" r="0" b="0"/>
            <wp:docPr id="192519" name="Picture 7" descr="E:\dLoran Reference Stn\ff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19" name="Picture 7" descr="E:\dLoran Reference Stn\fft.b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9788" cy="29781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7A8F570A" w14:textId="77777777" w:rsidR="006310DE" w:rsidRDefault="005C1A77" w:rsidP="006310DE">
      <w:pPr>
        <w:pStyle w:val="Caption"/>
        <w:rPr>
          <w:rFonts w:ascii="Arial" w:hAnsi="Arial" w:cs="Arial"/>
          <w:b/>
          <w:sz w:val="22"/>
          <w:szCs w:val="22"/>
        </w:rPr>
      </w:pPr>
      <w:bookmarkStart w:id="211" w:name="_Ref435521080"/>
      <w:r w:rsidRPr="00365E2F">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5</w:t>
      </w:r>
      <w:r w:rsidR="001F1352">
        <w:rPr>
          <w:rFonts w:ascii="Arial" w:hAnsi="Arial" w:cs="Arial"/>
          <w:b/>
          <w:sz w:val="22"/>
          <w:szCs w:val="22"/>
        </w:rPr>
        <w:fldChar w:fldCharType="end"/>
      </w:r>
      <w:bookmarkEnd w:id="211"/>
      <w:r w:rsidRPr="00365E2F">
        <w:rPr>
          <w:rFonts w:ascii="Arial" w:hAnsi="Arial" w:cs="Arial"/>
          <w:b/>
          <w:sz w:val="22"/>
          <w:szCs w:val="22"/>
        </w:rPr>
        <w:t xml:space="preserve"> -</w:t>
      </w:r>
      <w:r w:rsidR="006C75F7">
        <w:rPr>
          <w:rFonts w:ascii="Arial" w:hAnsi="Arial" w:cs="Arial"/>
          <w:b/>
          <w:sz w:val="22"/>
          <w:szCs w:val="22"/>
        </w:rPr>
        <w:t xml:space="preserve"> </w:t>
      </w:r>
      <w:r w:rsidR="006310DE" w:rsidRPr="00365E2F">
        <w:rPr>
          <w:rFonts w:ascii="Arial" w:hAnsi="Arial" w:cs="Arial"/>
          <w:b/>
          <w:sz w:val="22"/>
          <w:szCs w:val="22"/>
        </w:rPr>
        <w:t>Real-life</w:t>
      </w:r>
      <w:r w:rsidRPr="00365E2F">
        <w:rPr>
          <w:rFonts w:ascii="Arial" w:hAnsi="Arial" w:cs="Arial"/>
          <w:b/>
          <w:sz w:val="22"/>
          <w:szCs w:val="22"/>
        </w:rPr>
        <w:t>,</w:t>
      </w:r>
      <w:r w:rsidR="006310DE" w:rsidRPr="00365E2F">
        <w:rPr>
          <w:rFonts w:ascii="Arial" w:hAnsi="Arial" w:cs="Arial"/>
          <w:b/>
          <w:sz w:val="22"/>
          <w:szCs w:val="22"/>
        </w:rPr>
        <w:t xml:space="preserve"> off-air signal measurements. </w:t>
      </w:r>
    </w:p>
    <w:p w14:paraId="680B25EC" w14:textId="77777777" w:rsidR="00DB31DC" w:rsidRDefault="00DB31DC" w:rsidP="00DB31DC"/>
    <w:p w14:paraId="0EBAC25A" w14:textId="7ADB6551" w:rsidR="00DB31DC" w:rsidDel="00A513C7" w:rsidRDefault="00DB31DC" w:rsidP="00DB31DC">
      <w:pPr>
        <w:rPr>
          <w:del w:id="212" w:author="Peter Douglas" w:date="2016-03-15T15:13:00Z"/>
        </w:rPr>
      </w:pPr>
      <w:bookmarkStart w:id="213" w:name="_Toc445900933"/>
      <w:bookmarkEnd w:id="213"/>
    </w:p>
    <w:p w14:paraId="2DBEB496" w14:textId="4C377A6B" w:rsidR="00425641" w:rsidRPr="00DB31DC" w:rsidDel="0023149C" w:rsidRDefault="00425641" w:rsidP="00DB31DC">
      <w:pPr>
        <w:rPr>
          <w:del w:id="214" w:author="Peter Douglas" w:date="2016-03-15T14:03:00Z"/>
        </w:rPr>
      </w:pPr>
      <w:bookmarkStart w:id="215" w:name="_Toc445900934"/>
      <w:bookmarkEnd w:id="215"/>
    </w:p>
    <w:p w14:paraId="0822B9AF" w14:textId="1D8963AE" w:rsidR="006310DE" w:rsidRDefault="006310DE" w:rsidP="006310DE">
      <w:bookmarkStart w:id="216" w:name="_Toc445900935"/>
      <w:bookmarkEnd w:id="216"/>
    </w:p>
    <w:p w14:paraId="373A2439" w14:textId="281AB4BF" w:rsidR="00BC6A39" w:rsidRDefault="00C95BC4" w:rsidP="00BC6A39">
      <w:pPr>
        <w:pStyle w:val="Heading2"/>
      </w:pPr>
      <w:bookmarkStart w:id="217" w:name="_Toc445900936"/>
      <w:del w:id="218" w:author="Alan Grant" w:date="2016-03-17T10:25:00Z">
        <w:r w:rsidDel="00263D33">
          <w:delText xml:space="preserve">Required </w:delText>
        </w:r>
      </w:del>
      <w:ins w:id="219" w:author="Alan Grant" w:date="2016-03-17T10:25:00Z">
        <w:r w:rsidR="00263D33">
          <w:t xml:space="preserve">Recommended </w:t>
        </w:r>
      </w:ins>
      <w:r>
        <w:t>Reading</w:t>
      </w:r>
      <w:bookmarkEnd w:id="217"/>
    </w:p>
    <w:p w14:paraId="4C8C7AA5" w14:textId="4B90D0D6" w:rsidR="00BC6A39" w:rsidRDefault="00BC6A39" w:rsidP="00BC6A39">
      <w:pPr>
        <w:jc w:val="both"/>
        <w:rPr>
          <w:rFonts w:ascii="Arial" w:hAnsi="Arial" w:cs="Arial"/>
          <w:sz w:val="22"/>
          <w:szCs w:val="22"/>
        </w:rPr>
      </w:pPr>
      <w:del w:id="220" w:author="Peter Douglas" w:date="2016-03-16T14:24:00Z">
        <w:r w:rsidDel="007170D6">
          <w:rPr>
            <w:rFonts w:ascii="Arial" w:hAnsi="Arial" w:cs="Arial"/>
            <w:sz w:val="22"/>
            <w:szCs w:val="22"/>
          </w:rPr>
          <w:fldChar w:fldCharType="begin"/>
        </w:r>
        <w:r w:rsidDel="007170D6">
          <w:rPr>
            <w:rFonts w:ascii="Arial" w:hAnsi="Arial" w:cs="Arial"/>
            <w:sz w:val="22"/>
            <w:szCs w:val="22"/>
          </w:rPr>
          <w:delInstrText xml:space="preserve"> REF _Ref435452772 \h  \* MERGEFORMAT </w:delInstrText>
        </w:r>
        <w:r w:rsidDel="007170D6">
          <w:rPr>
            <w:rFonts w:ascii="Arial" w:hAnsi="Arial" w:cs="Arial"/>
            <w:sz w:val="22"/>
            <w:szCs w:val="22"/>
          </w:rPr>
        </w:r>
        <w:r w:rsidDel="007170D6">
          <w:rPr>
            <w:rFonts w:ascii="Arial" w:hAnsi="Arial" w:cs="Arial"/>
            <w:sz w:val="22"/>
            <w:szCs w:val="22"/>
          </w:rPr>
          <w:fldChar w:fldCharType="separate"/>
        </w:r>
        <w:r w:rsidRPr="0076019C" w:rsidDel="007170D6">
          <w:rPr>
            <w:rFonts w:ascii="Arial" w:hAnsi="Arial" w:cs="Arial"/>
            <w:sz w:val="22"/>
            <w:szCs w:val="22"/>
          </w:rPr>
          <w:delText xml:space="preserve">Table </w:delText>
        </w:r>
        <w:r w:rsidRPr="0076019C" w:rsidDel="007170D6">
          <w:rPr>
            <w:rFonts w:ascii="Arial" w:hAnsi="Arial" w:cs="Arial"/>
            <w:noProof/>
            <w:sz w:val="22"/>
            <w:szCs w:val="22"/>
          </w:rPr>
          <w:delText>1</w:delText>
        </w:r>
        <w:r w:rsidDel="007170D6">
          <w:rPr>
            <w:rFonts w:ascii="Arial" w:hAnsi="Arial" w:cs="Arial"/>
            <w:sz w:val="22"/>
            <w:szCs w:val="22"/>
          </w:rPr>
          <w:fldChar w:fldCharType="end"/>
        </w:r>
        <w:r w:rsidDel="007170D6">
          <w:rPr>
            <w:rFonts w:ascii="Arial" w:hAnsi="Arial" w:cs="Arial"/>
            <w:sz w:val="22"/>
            <w:szCs w:val="22"/>
          </w:rPr>
          <w:delText xml:space="preserve"> </w:delText>
        </w:r>
      </w:del>
      <w:ins w:id="221" w:author="Peter Douglas" w:date="2016-03-16T14:24:00Z">
        <w:r w:rsidR="007170D6">
          <w:rPr>
            <w:rFonts w:ascii="Arial" w:hAnsi="Arial" w:cs="Arial"/>
            <w:sz w:val="22"/>
            <w:szCs w:val="22"/>
          </w:rPr>
          <w:fldChar w:fldCharType="begin"/>
        </w:r>
        <w:r w:rsidR="007170D6">
          <w:rPr>
            <w:rFonts w:ascii="Arial" w:hAnsi="Arial" w:cs="Arial"/>
            <w:sz w:val="22"/>
            <w:szCs w:val="22"/>
          </w:rPr>
          <w:instrText xml:space="preserve"> REF _Ref435452772 \h  \* MERGEFORMAT </w:instrText>
        </w:r>
      </w:ins>
      <w:r w:rsidR="007170D6">
        <w:rPr>
          <w:rFonts w:ascii="Arial" w:hAnsi="Arial" w:cs="Arial"/>
          <w:sz w:val="22"/>
          <w:szCs w:val="22"/>
        </w:rPr>
      </w:r>
      <w:ins w:id="222" w:author="Peter Douglas" w:date="2016-03-16T14:24:00Z">
        <w:r w:rsidR="007170D6">
          <w:rPr>
            <w:rFonts w:ascii="Arial" w:hAnsi="Arial" w:cs="Arial"/>
            <w:sz w:val="22"/>
            <w:szCs w:val="22"/>
          </w:rPr>
          <w:fldChar w:fldCharType="separate"/>
        </w:r>
        <w:r w:rsidR="007170D6" w:rsidRPr="0076019C">
          <w:rPr>
            <w:rFonts w:ascii="Arial" w:hAnsi="Arial" w:cs="Arial"/>
            <w:sz w:val="22"/>
            <w:szCs w:val="22"/>
          </w:rPr>
          <w:t xml:space="preserve">Table </w:t>
        </w:r>
        <w:r w:rsidR="007170D6">
          <w:rPr>
            <w:rFonts w:ascii="Arial" w:hAnsi="Arial" w:cs="Arial"/>
            <w:noProof/>
            <w:sz w:val="22"/>
            <w:szCs w:val="22"/>
          </w:rPr>
          <w:t>3</w:t>
        </w:r>
        <w:r w:rsidR="007170D6">
          <w:rPr>
            <w:rFonts w:ascii="Arial" w:hAnsi="Arial" w:cs="Arial"/>
            <w:sz w:val="22"/>
            <w:szCs w:val="22"/>
          </w:rPr>
          <w:fldChar w:fldCharType="end"/>
        </w:r>
        <w:r w:rsidR="007170D6">
          <w:rPr>
            <w:rFonts w:ascii="Arial" w:hAnsi="Arial" w:cs="Arial"/>
            <w:sz w:val="22"/>
            <w:szCs w:val="22"/>
          </w:rPr>
          <w:t xml:space="preserve"> </w:t>
        </w:r>
      </w:ins>
      <w:r>
        <w:rPr>
          <w:rFonts w:ascii="Arial" w:hAnsi="Arial" w:cs="Arial"/>
          <w:sz w:val="22"/>
          <w:szCs w:val="22"/>
        </w:rPr>
        <w:t xml:space="preserve">contains a list </w:t>
      </w:r>
      <w:r w:rsidRPr="00B340BE">
        <w:rPr>
          <w:rFonts w:ascii="Arial" w:hAnsi="Arial" w:cs="Arial"/>
          <w:sz w:val="22"/>
          <w:szCs w:val="22"/>
        </w:rPr>
        <w:t>of standards</w:t>
      </w:r>
      <w:r>
        <w:rPr>
          <w:rFonts w:ascii="Arial" w:hAnsi="Arial" w:cs="Arial"/>
          <w:sz w:val="22"/>
          <w:szCs w:val="22"/>
        </w:rPr>
        <w:t xml:space="preserve"> and other</w:t>
      </w:r>
      <w:r w:rsidRPr="00B340BE">
        <w:rPr>
          <w:rFonts w:ascii="Arial" w:hAnsi="Arial" w:cs="Arial"/>
          <w:sz w:val="22"/>
          <w:szCs w:val="22"/>
        </w:rPr>
        <w:t xml:space="preserve"> documentation </w:t>
      </w:r>
      <w:r>
        <w:rPr>
          <w:rFonts w:ascii="Arial" w:hAnsi="Arial" w:cs="Arial"/>
          <w:sz w:val="22"/>
          <w:szCs w:val="22"/>
        </w:rPr>
        <w:t xml:space="preserve">that should be considered to be </w:t>
      </w:r>
      <w:r w:rsidR="00C95BC4">
        <w:rPr>
          <w:rFonts w:ascii="Arial" w:hAnsi="Arial" w:cs="Arial"/>
          <w:sz w:val="22"/>
          <w:szCs w:val="22"/>
        </w:rPr>
        <w:t>‘</w:t>
      </w:r>
      <w:r w:rsidRPr="00B340BE">
        <w:rPr>
          <w:rFonts w:ascii="Arial" w:hAnsi="Arial" w:cs="Arial"/>
          <w:sz w:val="22"/>
          <w:szCs w:val="22"/>
        </w:rPr>
        <w:t xml:space="preserve">required </w:t>
      </w:r>
      <w:r>
        <w:rPr>
          <w:rFonts w:ascii="Arial" w:hAnsi="Arial" w:cs="Arial"/>
          <w:sz w:val="22"/>
          <w:szCs w:val="22"/>
        </w:rPr>
        <w:t>reading</w:t>
      </w:r>
      <w:r w:rsidR="00C95BC4">
        <w:rPr>
          <w:rFonts w:ascii="Arial" w:hAnsi="Arial" w:cs="Arial"/>
          <w:sz w:val="22"/>
          <w:szCs w:val="22"/>
        </w:rPr>
        <w:t>’</w:t>
      </w:r>
      <w:r>
        <w:rPr>
          <w:rFonts w:ascii="Arial" w:hAnsi="Arial" w:cs="Arial"/>
          <w:sz w:val="22"/>
          <w:szCs w:val="22"/>
        </w:rPr>
        <w:t xml:space="preserve"> by a service provider intending to provide eLoran services</w:t>
      </w:r>
      <w:r w:rsidR="00C95BC4">
        <w:rPr>
          <w:rFonts w:ascii="Arial" w:hAnsi="Arial" w:cs="Arial"/>
          <w:sz w:val="22"/>
          <w:szCs w:val="22"/>
        </w:rPr>
        <w:t xml:space="preserve">, and </w:t>
      </w:r>
      <w:r w:rsidR="00286B4F">
        <w:rPr>
          <w:rFonts w:ascii="Arial" w:hAnsi="Arial" w:cs="Arial"/>
          <w:sz w:val="22"/>
          <w:szCs w:val="22"/>
        </w:rPr>
        <w:t xml:space="preserve">as background to the </w:t>
      </w:r>
      <w:r w:rsidR="00C95BC4">
        <w:rPr>
          <w:rFonts w:ascii="Arial" w:hAnsi="Arial" w:cs="Arial"/>
          <w:sz w:val="22"/>
          <w:szCs w:val="22"/>
        </w:rPr>
        <w:t>understand</w:t>
      </w:r>
      <w:r w:rsidR="00286B4F">
        <w:rPr>
          <w:rFonts w:ascii="Arial" w:hAnsi="Arial" w:cs="Arial"/>
          <w:sz w:val="22"/>
          <w:szCs w:val="22"/>
        </w:rPr>
        <w:t>ing of the</w:t>
      </w:r>
      <w:r w:rsidR="00C95BC4">
        <w:rPr>
          <w:rFonts w:ascii="Arial" w:hAnsi="Arial" w:cs="Arial"/>
          <w:sz w:val="22"/>
          <w:szCs w:val="22"/>
        </w:rPr>
        <w:t xml:space="preserve"> implications of the rest of this IALA Guideline. </w:t>
      </w:r>
      <w:r w:rsidR="00425641">
        <w:rPr>
          <w:rFonts w:ascii="Arial" w:hAnsi="Arial" w:cs="Arial"/>
          <w:sz w:val="22"/>
          <w:szCs w:val="22"/>
        </w:rPr>
        <w:t xml:space="preserve">Other references </w:t>
      </w:r>
      <w:ins w:id="223" w:author="Peter Douglas" w:date="2016-03-16T14:25:00Z">
        <w:r w:rsidR="00B51B8A">
          <w:rPr>
            <w:rFonts w:ascii="Arial" w:hAnsi="Arial" w:cs="Arial"/>
            <w:sz w:val="22"/>
            <w:szCs w:val="22"/>
          </w:rPr>
          <w:t xml:space="preserve">and </w:t>
        </w:r>
      </w:ins>
      <w:r w:rsidR="00425641">
        <w:rPr>
          <w:rFonts w:ascii="Arial" w:hAnsi="Arial" w:cs="Arial"/>
          <w:sz w:val="22"/>
          <w:szCs w:val="22"/>
        </w:rPr>
        <w:t xml:space="preserve">relevant background reading can be found in Section 4 of this document. </w:t>
      </w:r>
    </w:p>
    <w:p w14:paraId="4449E0E9" w14:textId="1D37B3DC" w:rsidR="00BC6A39" w:rsidDel="003E6D4D" w:rsidRDefault="00BC6A39" w:rsidP="00BC6A39">
      <w:pPr>
        <w:rPr>
          <w:del w:id="224" w:author="Peter Douglas" w:date="2016-03-16T10:34:00Z"/>
          <w:rFonts w:ascii="Arial" w:hAnsi="Arial" w:cs="Arial"/>
          <w:sz w:val="22"/>
          <w:szCs w:val="22"/>
        </w:rPr>
      </w:pPr>
    </w:p>
    <w:tbl>
      <w:tblPr>
        <w:tblStyle w:val="TableGrid"/>
        <w:tblW w:w="9067" w:type="dxa"/>
        <w:tblLook w:val="04A0" w:firstRow="1" w:lastRow="0" w:firstColumn="1" w:lastColumn="0" w:noHBand="0" w:noVBand="1"/>
      </w:tblPr>
      <w:tblGrid>
        <w:gridCol w:w="2972"/>
        <w:gridCol w:w="6095"/>
      </w:tblGrid>
      <w:tr w:rsidR="00BC6A39" w14:paraId="549A9B53" w14:textId="77777777" w:rsidTr="007170D6">
        <w:tc>
          <w:tcPr>
            <w:tcW w:w="2972" w:type="dxa"/>
          </w:tcPr>
          <w:p w14:paraId="614623BC" w14:textId="77777777" w:rsidR="00BC6A39" w:rsidRPr="00B340BE" w:rsidRDefault="00BC6A39" w:rsidP="009A5638">
            <w:pPr>
              <w:rPr>
                <w:rFonts w:ascii="Arial" w:hAnsi="Arial" w:cs="Arial"/>
                <w:b/>
                <w:sz w:val="22"/>
                <w:szCs w:val="22"/>
              </w:rPr>
            </w:pPr>
            <w:r w:rsidRPr="00B340BE">
              <w:rPr>
                <w:rFonts w:ascii="Arial" w:hAnsi="Arial" w:cs="Arial"/>
                <w:b/>
                <w:sz w:val="22"/>
                <w:szCs w:val="22"/>
              </w:rPr>
              <w:t>Topic</w:t>
            </w:r>
          </w:p>
        </w:tc>
        <w:tc>
          <w:tcPr>
            <w:tcW w:w="6095" w:type="dxa"/>
          </w:tcPr>
          <w:p w14:paraId="5AD5BC03" w14:textId="77777777" w:rsidR="00BC6A39" w:rsidRPr="00B340BE" w:rsidRDefault="00BC6A39" w:rsidP="009A5638">
            <w:pPr>
              <w:rPr>
                <w:rFonts w:ascii="Arial" w:hAnsi="Arial" w:cs="Arial"/>
                <w:b/>
                <w:sz w:val="22"/>
                <w:szCs w:val="22"/>
              </w:rPr>
            </w:pPr>
            <w:r w:rsidRPr="00B340BE">
              <w:rPr>
                <w:rFonts w:ascii="Arial" w:hAnsi="Arial" w:cs="Arial"/>
                <w:b/>
                <w:sz w:val="22"/>
                <w:szCs w:val="22"/>
              </w:rPr>
              <w:t>Document</w:t>
            </w:r>
            <w:r>
              <w:rPr>
                <w:rFonts w:ascii="Arial" w:hAnsi="Arial" w:cs="Arial"/>
                <w:b/>
                <w:sz w:val="22"/>
                <w:szCs w:val="22"/>
              </w:rPr>
              <w:t>(s)</w:t>
            </w:r>
          </w:p>
        </w:tc>
      </w:tr>
      <w:tr w:rsidR="00286B4F" w14:paraId="2556AE59" w14:textId="77777777" w:rsidTr="007170D6">
        <w:tc>
          <w:tcPr>
            <w:tcW w:w="2972" w:type="dxa"/>
          </w:tcPr>
          <w:p w14:paraId="4A45AFFE" w14:textId="77777777" w:rsidR="00286B4F" w:rsidRPr="00B340BE" w:rsidRDefault="00286B4F" w:rsidP="009A5638">
            <w:pPr>
              <w:rPr>
                <w:rFonts w:ascii="Arial" w:hAnsi="Arial" w:cs="Arial"/>
                <w:b/>
                <w:sz w:val="22"/>
                <w:szCs w:val="22"/>
              </w:rPr>
            </w:pPr>
            <w:r w:rsidRPr="00286B4F">
              <w:rPr>
                <w:rFonts w:ascii="Arial" w:hAnsi="Arial" w:cs="Arial"/>
                <w:sz w:val="22"/>
                <w:szCs w:val="22"/>
              </w:rPr>
              <w:t>eLoran evolution and recommendations</w:t>
            </w:r>
          </w:p>
        </w:tc>
        <w:tc>
          <w:tcPr>
            <w:tcW w:w="6095" w:type="dxa"/>
          </w:tcPr>
          <w:p w14:paraId="6E7D923D" w14:textId="34515FFD" w:rsidR="00286B4F" w:rsidRPr="00286B4F" w:rsidDel="0023149C" w:rsidRDefault="00286B4F" w:rsidP="00286B4F">
            <w:pPr>
              <w:rPr>
                <w:del w:id="225" w:author="Peter Douglas" w:date="2016-03-15T14:03:00Z"/>
                <w:rFonts w:ascii="Arial" w:hAnsi="Arial" w:cs="Arial"/>
                <w:sz w:val="22"/>
                <w:szCs w:val="22"/>
                <w:lang w:val="pt-PT"/>
              </w:rPr>
            </w:pPr>
            <w:r>
              <w:rPr>
                <w:rFonts w:ascii="Arial" w:hAnsi="Arial" w:cs="Arial"/>
                <w:sz w:val="22"/>
                <w:szCs w:val="22"/>
                <w:lang w:val="pt-PT"/>
              </w:rPr>
              <w:t>‘</w:t>
            </w:r>
            <w:r w:rsidRPr="00286B4F">
              <w:rPr>
                <w:rFonts w:ascii="Arial" w:hAnsi="Arial" w:cs="Arial"/>
                <w:sz w:val="22"/>
                <w:szCs w:val="22"/>
                <w:lang w:val="pt-PT"/>
              </w:rPr>
              <w:t>Loran’s Capability to Mitigate the Impact of a GPS Outage on GPS Position, Na</w:t>
            </w:r>
            <w:r>
              <w:rPr>
                <w:rFonts w:ascii="Arial" w:hAnsi="Arial" w:cs="Arial"/>
                <w:sz w:val="22"/>
                <w:szCs w:val="22"/>
                <w:lang w:val="pt-PT"/>
              </w:rPr>
              <w:t xml:space="preserve">vigation, and Time Applications’, </w:t>
            </w:r>
            <w:r w:rsidRPr="00286B4F">
              <w:rPr>
                <w:sz w:val="22"/>
                <w:szCs w:val="22"/>
                <w:lang w:val="pt-PT"/>
              </w:rPr>
              <w:t xml:space="preserve"> </w:t>
            </w:r>
            <w:r w:rsidRPr="00286B4F">
              <w:rPr>
                <w:rFonts w:ascii="Arial" w:hAnsi="Arial" w:cs="Arial"/>
                <w:sz w:val="22"/>
                <w:szCs w:val="22"/>
                <w:lang w:val="pt-PT"/>
              </w:rPr>
              <w:t xml:space="preserve">Prepared for the </w:t>
            </w:r>
            <w:r w:rsidR="0023149C" w:rsidRPr="00286B4F">
              <w:rPr>
                <w:rFonts w:ascii="Arial" w:hAnsi="Arial" w:cs="Arial"/>
                <w:sz w:val="22"/>
                <w:szCs w:val="22"/>
                <w:lang w:val="pt-PT"/>
              </w:rPr>
              <w:t xml:space="preserve">Federal Aviation Administration </w:t>
            </w:r>
          </w:p>
          <w:p w14:paraId="62602EBC" w14:textId="0760C6A1" w:rsidR="00286B4F" w:rsidRPr="00286B4F" w:rsidDel="003E6D4D" w:rsidRDefault="0023149C" w:rsidP="00286B4F">
            <w:pPr>
              <w:rPr>
                <w:del w:id="226" w:author="Peter Douglas" w:date="2016-03-16T10:30:00Z"/>
                <w:rFonts w:ascii="Arial" w:hAnsi="Arial" w:cs="Arial"/>
                <w:sz w:val="22"/>
                <w:szCs w:val="22"/>
                <w:lang w:val="pt-PT"/>
              </w:rPr>
            </w:pPr>
            <w:r w:rsidRPr="00286B4F">
              <w:rPr>
                <w:rFonts w:ascii="Arial" w:hAnsi="Arial" w:cs="Arial"/>
                <w:sz w:val="22"/>
                <w:szCs w:val="22"/>
                <w:lang w:val="pt-PT"/>
              </w:rPr>
              <w:t xml:space="preserve">Vice President </w:t>
            </w:r>
            <w:ins w:id="227" w:author="Peter Douglas" w:date="2016-03-16T10:33:00Z">
              <w:r w:rsidR="003E6D4D">
                <w:rPr>
                  <w:rFonts w:ascii="Arial" w:hAnsi="Arial" w:cs="Arial"/>
                  <w:sz w:val="22"/>
                  <w:szCs w:val="22"/>
                  <w:lang w:val="pt-PT"/>
                </w:rPr>
                <w:t>f</w:t>
              </w:r>
            </w:ins>
            <w:del w:id="228" w:author="Peter Douglas" w:date="2016-03-16T10:33:00Z">
              <w:r w:rsidRPr="00286B4F" w:rsidDel="003E6D4D">
                <w:rPr>
                  <w:rFonts w:ascii="Arial" w:hAnsi="Arial" w:cs="Arial"/>
                  <w:sz w:val="22"/>
                  <w:szCs w:val="22"/>
                  <w:lang w:val="pt-PT"/>
                </w:rPr>
                <w:delText>F</w:delText>
              </w:r>
            </w:del>
            <w:r w:rsidRPr="00286B4F">
              <w:rPr>
                <w:rFonts w:ascii="Arial" w:hAnsi="Arial" w:cs="Arial"/>
                <w:sz w:val="22"/>
                <w:szCs w:val="22"/>
                <w:lang w:val="pt-PT"/>
              </w:rPr>
              <w:t xml:space="preserve">or Technical Operations </w:t>
            </w:r>
          </w:p>
          <w:p w14:paraId="1EEDD6D0" w14:textId="26B0B501" w:rsidR="00286B4F" w:rsidRPr="00B340BE" w:rsidRDefault="0023149C" w:rsidP="000F7120">
            <w:pPr>
              <w:rPr>
                <w:rFonts w:ascii="Arial" w:hAnsi="Arial" w:cs="Arial"/>
                <w:b/>
                <w:sz w:val="22"/>
                <w:szCs w:val="22"/>
              </w:rPr>
            </w:pPr>
            <w:r w:rsidRPr="00286B4F">
              <w:rPr>
                <w:rFonts w:ascii="Arial" w:hAnsi="Arial" w:cs="Arial"/>
                <w:sz w:val="22"/>
                <w:szCs w:val="22"/>
                <w:lang w:val="pt-PT"/>
              </w:rPr>
              <w:t>Navigation Services Directorate</w:t>
            </w:r>
            <w:del w:id="229" w:author="Peter Douglas" w:date="2016-03-16T10:33:00Z">
              <w:r w:rsidRPr="00286B4F" w:rsidDel="003E6D4D">
                <w:rPr>
                  <w:rFonts w:ascii="Arial" w:hAnsi="Arial" w:cs="Arial"/>
                  <w:sz w:val="22"/>
                  <w:szCs w:val="22"/>
                  <w:lang w:val="pt-PT"/>
                </w:rPr>
                <w:delText xml:space="preserve"> </w:delText>
              </w:r>
            </w:del>
            <w:r w:rsidR="00286B4F">
              <w:rPr>
                <w:rFonts w:ascii="Arial" w:hAnsi="Arial" w:cs="Arial"/>
                <w:sz w:val="22"/>
                <w:szCs w:val="22"/>
                <w:lang w:val="pt-PT"/>
              </w:rPr>
              <w:t xml:space="preserve">, </w:t>
            </w:r>
            <w:r w:rsidR="00286B4F" w:rsidRPr="00286B4F">
              <w:rPr>
                <w:rFonts w:ascii="Arial" w:hAnsi="Arial" w:cs="Arial"/>
                <w:sz w:val="22"/>
                <w:szCs w:val="22"/>
                <w:lang w:val="pt-PT"/>
              </w:rPr>
              <w:t>March 2004</w:t>
            </w:r>
          </w:p>
        </w:tc>
      </w:tr>
      <w:tr w:rsidR="00BC6A39" w14:paraId="069BE02E" w14:textId="77777777" w:rsidTr="007170D6">
        <w:tc>
          <w:tcPr>
            <w:tcW w:w="2972" w:type="dxa"/>
          </w:tcPr>
          <w:p w14:paraId="096B5C6F" w14:textId="77777777" w:rsidR="00BC6A39" w:rsidRPr="00B340BE" w:rsidRDefault="00BC6A39" w:rsidP="009A5638">
            <w:pPr>
              <w:rPr>
                <w:rFonts w:ascii="Arial" w:hAnsi="Arial" w:cs="Arial"/>
                <w:sz w:val="22"/>
                <w:szCs w:val="22"/>
              </w:rPr>
            </w:pPr>
            <w:r w:rsidRPr="00B340BE">
              <w:rPr>
                <w:rFonts w:ascii="Arial" w:hAnsi="Arial" w:cs="Arial"/>
                <w:sz w:val="22"/>
                <w:szCs w:val="22"/>
              </w:rPr>
              <w:t>System Definition</w:t>
            </w:r>
          </w:p>
        </w:tc>
        <w:tc>
          <w:tcPr>
            <w:tcW w:w="6095" w:type="dxa"/>
          </w:tcPr>
          <w:p w14:paraId="76C5C877" w14:textId="004BF5FB" w:rsidR="00BC6A39" w:rsidRPr="00B340BE" w:rsidDel="003E6D4D" w:rsidRDefault="00BC6A39" w:rsidP="000F7120">
            <w:pPr>
              <w:rPr>
                <w:del w:id="230" w:author="Peter Douglas" w:date="2016-03-16T10:30:00Z"/>
                <w:rFonts w:ascii="Arial" w:hAnsi="Arial" w:cs="Arial"/>
                <w:sz w:val="22"/>
                <w:szCs w:val="22"/>
                <w:lang w:val="pt-PT"/>
              </w:rPr>
            </w:pPr>
            <w:r w:rsidRPr="00B340BE">
              <w:rPr>
                <w:rFonts w:ascii="Arial" w:hAnsi="Arial" w:cs="Arial"/>
                <w:sz w:val="22"/>
                <w:szCs w:val="22"/>
                <w:lang w:val="pt-PT"/>
              </w:rPr>
              <w:t>Enhanced Loran (</w:t>
            </w:r>
            <w:r w:rsidRPr="00B340BE">
              <w:rPr>
                <w:rFonts w:ascii="Arial" w:hAnsi="Arial" w:cs="Arial"/>
                <w:i/>
                <w:iCs/>
                <w:sz w:val="22"/>
                <w:szCs w:val="22"/>
                <w:lang w:val="pt-PT"/>
              </w:rPr>
              <w:t>eLoran</w:t>
            </w:r>
            <w:r w:rsidRPr="00B340BE">
              <w:rPr>
                <w:rFonts w:ascii="Arial" w:hAnsi="Arial" w:cs="Arial"/>
                <w:sz w:val="22"/>
                <w:szCs w:val="22"/>
                <w:lang w:val="pt-PT"/>
              </w:rPr>
              <w:t xml:space="preserve">) Definition Document, International Loran Association,  2007 </w:t>
            </w:r>
          </w:p>
          <w:p w14:paraId="1CA87BA3" w14:textId="77777777" w:rsidR="00BC6A39" w:rsidRPr="00B340BE" w:rsidRDefault="00BC6A39" w:rsidP="007170D6">
            <w:pPr>
              <w:rPr>
                <w:rFonts w:ascii="Arial" w:hAnsi="Arial" w:cs="Arial"/>
                <w:b/>
                <w:sz w:val="22"/>
                <w:szCs w:val="22"/>
              </w:rPr>
            </w:pPr>
          </w:p>
        </w:tc>
      </w:tr>
      <w:tr w:rsidR="00BC6A39" w14:paraId="01F27EAB" w14:textId="77777777" w:rsidTr="007170D6">
        <w:tc>
          <w:tcPr>
            <w:tcW w:w="2972" w:type="dxa"/>
          </w:tcPr>
          <w:p w14:paraId="24F3EE86" w14:textId="77777777" w:rsidR="00BC6A39" w:rsidRDefault="00BC6A39" w:rsidP="009A5638">
            <w:pPr>
              <w:rPr>
                <w:rFonts w:ascii="Arial" w:hAnsi="Arial" w:cs="Arial"/>
                <w:sz w:val="22"/>
                <w:szCs w:val="22"/>
              </w:rPr>
            </w:pPr>
            <w:r>
              <w:rPr>
                <w:rFonts w:ascii="Arial" w:hAnsi="Arial" w:cs="Arial"/>
                <w:sz w:val="22"/>
                <w:szCs w:val="22"/>
              </w:rPr>
              <w:t>eLoran Signal Specification</w:t>
            </w:r>
          </w:p>
        </w:tc>
        <w:tc>
          <w:tcPr>
            <w:tcW w:w="6095" w:type="dxa"/>
          </w:tcPr>
          <w:p w14:paraId="3D124BCB" w14:textId="77777777" w:rsidR="00BC6A39" w:rsidRPr="00B340BE" w:rsidRDefault="00BC6A39" w:rsidP="009A5638">
            <w:pPr>
              <w:rPr>
                <w:rFonts w:ascii="Arial" w:hAnsi="Arial" w:cs="Arial"/>
                <w:sz w:val="22"/>
                <w:szCs w:val="22"/>
              </w:rPr>
            </w:pPr>
            <w:r w:rsidRPr="00B340BE">
              <w:rPr>
                <w:rFonts w:ascii="Arial" w:hAnsi="Arial" w:cs="Arial"/>
                <w:sz w:val="22"/>
                <w:szCs w:val="22"/>
              </w:rPr>
              <w:t>Enhanced Loran (eLoran) LORIPP/LORAPP Draft Specification of the eLoran System, Rev. 4.0</w:t>
            </w:r>
          </w:p>
        </w:tc>
      </w:tr>
      <w:tr w:rsidR="00BC6A39" w14:paraId="303AE94E" w14:textId="77777777" w:rsidTr="007170D6">
        <w:tc>
          <w:tcPr>
            <w:tcW w:w="2972" w:type="dxa"/>
          </w:tcPr>
          <w:p w14:paraId="4EF22A61" w14:textId="77777777" w:rsidR="00BC6A39" w:rsidRDefault="00BC6A39" w:rsidP="009A5638">
            <w:pPr>
              <w:rPr>
                <w:rFonts w:ascii="Arial" w:hAnsi="Arial" w:cs="Arial"/>
                <w:sz w:val="22"/>
                <w:szCs w:val="22"/>
              </w:rPr>
            </w:pPr>
            <w:r>
              <w:rPr>
                <w:rFonts w:ascii="Arial" w:hAnsi="Arial" w:cs="Arial"/>
                <w:sz w:val="22"/>
                <w:szCs w:val="22"/>
              </w:rPr>
              <w:t>Receiver Minimum Performance Specifications</w:t>
            </w:r>
          </w:p>
        </w:tc>
        <w:tc>
          <w:tcPr>
            <w:tcW w:w="6095" w:type="dxa"/>
          </w:tcPr>
          <w:p w14:paraId="3B50B74A" w14:textId="0ED19212" w:rsidR="00BC6A39" w:rsidRPr="00B340BE" w:rsidDel="003E6D4D" w:rsidRDefault="00BC6A39" w:rsidP="000F7120">
            <w:pPr>
              <w:rPr>
                <w:del w:id="231" w:author="Peter Douglas" w:date="2016-03-16T10:30:00Z"/>
                <w:rFonts w:ascii="Arial" w:hAnsi="Arial" w:cs="Arial"/>
                <w:sz w:val="22"/>
                <w:szCs w:val="22"/>
              </w:rPr>
            </w:pPr>
            <w:r w:rsidRPr="00B340BE">
              <w:rPr>
                <w:rFonts w:ascii="Arial" w:hAnsi="Arial" w:cs="Arial"/>
                <w:sz w:val="22"/>
                <w:szCs w:val="22"/>
              </w:rPr>
              <w:t xml:space="preserve">Minimum Performance Standards for Marine Loran Receiving Equipment, </w:t>
            </w:r>
            <w:del w:id="232" w:author="Peter Douglas" w:date="2016-03-16T10:31:00Z">
              <w:r w:rsidRPr="00B340BE" w:rsidDel="003E6D4D">
                <w:rPr>
                  <w:rFonts w:ascii="Arial" w:hAnsi="Arial" w:cs="Arial"/>
                  <w:sz w:val="22"/>
                  <w:szCs w:val="22"/>
                </w:rPr>
                <w:delText xml:space="preserve">Revision 2.7 DRAFT, June 23 2015, </w:delText>
              </w:r>
            </w:del>
            <w:r w:rsidRPr="00B340BE">
              <w:rPr>
                <w:rFonts w:ascii="Arial" w:hAnsi="Arial" w:cs="Arial"/>
                <w:sz w:val="22"/>
                <w:szCs w:val="22"/>
              </w:rPr>
              <w:t>RTCM Special Committee 127</w:t>
            </w:r>
          </w:p>
          <w:p w14:paraId="22945984" w14:textId="77777777" w:rsidR="00BC6A39" w:rsidRDefault="00BC6A39" w:rsidP="007170D6">
            <w:pPr>
              <w:rPr>
                <w:rFonts w:ascii="Arial" w:hAnsi="Arial" w:cs="Arial"/>
                <w:sz w:val="22"/>
                <w:szCs w:val="22"/>
              </w:rPr>
            </w:pPr>
          </w:p>
        </w:tc>
      </w:tr>
      <w:tr w:rsidR="00BC6A39" w14:paraId="578C0902" w14:textId="77777777" w:rsidTr="007170D6">
        <w:tc>
          <w:tcPr>
            <w:tcW w:w="2972" w:type="dxa"/>
          </w:tcPr>
          <w:p w14:paraId="5F1532B2" w14:textId="77777777" w:rsidR="00BC6A39" w:rsidRDefault="00BC6A39" w:rsidP="009A5638">
            <w:pPr>
              <w:rPr>
                <w:rFonts w:ascii="Arial" w:hAnsi="Arial" w:cs="Arial"/>
                <w:sz w:val="22"/>
                <w:szCs w:val="22"/>
              </w:rPr>
            </w:pPr>
            <w:r>
              <w:rPr>
                <w:rFonts w:ascii="Arial" w:hAnsi="Arial" w:cs="Arial"/>
                <w:sz w:val="22"/>
                <w:szCs w:val="22"/>
              </w:rPr>
              <w:t>Loran Data Channel</w:t>
            </w:r>
          </w:p>
        </w:tc>
        <w:tc>
          <w:tcPr>
            <w:tcW w:w="6095" w:type="dxa"/>
          </w:tcPr>
          <w:p w14:paraId="4B46BCF1" w14:textId="77777777" w:rsidR="00BC6A39" w:rsidRPr="000F7120" w:rsidRDefault="00BC6A39" w:rsidP="009A5638">
            <w:pPr>
              <w:pStyle w:val="ListParagraph"/>
              <w:numPr>
                <w:ilvl w:val="0"/>
                <w:numId w:val="20"/>
              </w:numPr>
              <w:rPr>
                <w:rFonts w:cs="Arial"/>
              </w:rPr>
            </w:pPr>
            <w:r w:rsidRPr="007170D6">
              <w:rPr>
                <w:rFonts w:cs="Arial"/>
              </w:rPr>
              <w:t xml:space="preserve">Tri-State (e.g. </w:t>
            </w:r>
            <w:proofErr w:type="spellStart"/>
            <w:r w:rsidRPr="007170D6">
              <w:rPr>
                <w:rFonts w:cs="Arial"/>
              </w:rPr>
              <w:t>Eurofix</w:t>
            </w:r>
            <w:proofErr w:type="spellEnd"/>
            <w:r w:rsidRPr="007170D6">
              <w:rPr>
                <w:rFonts w:cs="Arial"/>
              </w:rPr>
              <w:t>)</w:t>
            </w:r>
            <w:r w:rsidRPr="000F7120">
              <w:rPr>
                <w:rFonts w:cs="Arial"/>
              </w:rPr>
              <w:t xml:space="preserve"> - ITU-R Recommendation M.589-2*, Technical characteristics of methods of data transmission and interference protection for radionavigation services in the frequency bands between 70 and 130 kHz</w:t>
            </w:r>
          </w:p>
          <w:p w14:paraId="73CB4110" w14:textId="64595433" w:rsidR="00BC6A39" w:rsidRPr="0076019C" w:rsidRDefault="00BC6A39" w:rsidP="00281727">
            <w:pPr>
              <w:pStyle w:val="ListParagraph"/>
              <w:numPr>
                <w:ilvl w:val="0"/>
                <w:numId w:val="20"/>
              </w:numPr>
              <w:rPr>
                <w:rFonts w:cs="Arial"/>
              </w:rPr>
            </w:pPr>
            <w:r w:rsidRPr="007170D6">
              <w:rPr>
                <w:rFonts w:cs="Arial"/>
              </w:rPr>
              <w:t>9</w:t>
            </w:r>
            <w:r w:rsidRPr="007170D6">
              <w:rPr>
                <w:rFonts w:cs="Arial"/>
                <w:vertAlign w:val="superscript"/>
              </w:rPr>
              <w:t>th</w:t>
            </w:r>
            <w:r w:rsidRPr="007170D6">
              <w:rPr>
                <w:rFonts w:cs="Arial"/>
              </w:rPr>
              <w:t xml:space="preserve"> Pulse</w:t>
            </w:r>
            <w:r w:rsidRPr="000F7120">
              <w:rPr>
                <w:rFonts w:cs="Arial"/>
              </w:rPr>
              <w:t xml:space="preserve"> - ‘E</w:t>
            </w:r>
            <w:r w:rsidRPr="007170D6">
              <w:rPr>
                <w:rFonts w:cs="Arial"/>
              </w:rPr>
              <w:t>nhanced</w:t>
            </w:r>
            <w:r w:rsidRPr="0076019C">
              <w:rPr>
                <w:rFonts w:cs="Arial"/>
              </w:rPr>
              <w:t xml:space="preserve"> Loran for Maritime </w:t>
            </w:r>
            <w:proofErr w:type="spellStart"/>
            <w:r w:rsidRPr="0076019C">
              <w:rPr>
                <w:rFonts w:cs="Arial"/>
              </w:rPr>
              <w:t>Harbor</w:t>
            </w:r>
            <w:proofErr w:type="spellEnd"/>
            <w:r w:rsidRPr="0076019C">
              <w:rPr>
                <w:rFonts w:cs="Arial"/>
              </w:rPr>
              <w:t xml:space="preserve"> Entrance and Approach</w:t>
            </w:r>
            <w:r>
              <w:rPr>
                <w:rFonts w:cs="Arial"/>
              </w:rPr>
              <w:t>’</w:t>
            </w:r>
            <w:r w:rsidRPr="0076019C">
              <w:rPr>
                <w:rFonts w:cs="Arial"/>
              </w:rPr>
              <w:t xml:space="preserve">, Benjamin Peterson </w:t>
            </w:r>
            <w:r>
              <w:rPr>
                <w:rFonts w:cs="Arial"/>
                <w:i/>
              </w:rPr>
              <w:t xml:space="preserve">et al, </w:t>
            </w:r>
            <w:del w:id="233" w:author="Peter Douglas" w:date="2016-03-15T13:38:00Z">
              <w:r w:rsidDel="00281727">
                <w:rPr>
                  <w:rFonts w:cs="Arial"/>
                </w:rPr>
                <w:delText xml:space="preserve"> </w:delText>
              </w:r>
            </w:del>
            <w:r>
              <w:rPr>
                <w:rFonts w:cs="Arial"/>
              </w:rPr>
              <w:t xml:space="preserve">Institute of Navigation National Technical Meeting 2004. </w:t>
            </w:r>
          </w:p>
        </w:tc>
      </w:tr>
    </w:tbl>
    <w:p w14:paraId="324277DB" w14:textId="6101A8C5" w:rsidR="00BC6A39" w:rsidRPr="00425641" w:rsidRDefault="00BC6A39" w:rsidP="00BC6A39">
      <w:pPr>
        <w:pStyle w:val="Caption"/>
        <w:rPr>
          <w:rFonts w:ascii="Arial" w:hAnsi="Arial" w:cs="Arial"/>
          <w:b/>
          <w:sz w:val="22"/>
          <w:szCs w:val="22"/>
        </w:rPr>
      </w:pPr>
      <w:bookmarkStart w:id="234" w:name="_Ref435452772"/>
      <w:r w:rsidRPr="00425641">
        <w:rPr>
          <w:rFonts w:ascii="Arial" w:hAnsi="Arial" w:cs="Arial"/>
          <w:b/>
          <w:sz w:val="22"/>
          <w:szCs w:val="22"/>
        </w:rPr>
        <w:t xml:space="preserve">Table </w:t>
      </w:r>
      <w:r w:rsidRPr="00425641">
        <w:rPr>
          <w:rFonts w:ascii="Arial" w:hAnsi="Arial" w:cs="Arial"/>
          <w:b/>
          <w:sz w:val="22"/>
          <w:szCs w:val="22"/>
        </w:rPr>
        <w:fldChar w:fldCharType="begin"/>
      </w:r>
      <w:r w:rsidRPr="00425641">
        <w:rPr>
          <w:rFonts w:ascii="Arial" w:hAnsi="Arial" w:cs="Arial"/>
          <w:b/>
          <w:sz w:val="22"/>
          <w:szCs w:val="22"/>
        </w:rPr>
        <w:instrText xml:space="preserve"> SEQ Table \* ARABIC </w:instrText>
      </w:r>
      <w:r w:rsidRPr="00425641">
        <w:rPr>
          <w:rFonts w:ascii="Arial" w:hAnsi="Arial" w:cs="Arial"/>
          <w:b/>
          <w:sz w:val="22"/>
          <w:szCs w:val="22"/>
        </w:rPr>
        <w:fldChar w:fldCharType="separate"/>
      </w:r>
      <w:r w:rsidR="00D45F89" w:rsidRPr="00425641">
        <w:rPr>
          <w:rFonts w:ascii="Arial" w:hAnsi="Arial" w:cs="Arial"/>
          <w:b/>
          <w:noProof/>
          <w:sz w:val="22"/>
          <w:szCs w:val="22"/>
        </w:rPr>
        <w:t>3</w:t>
      </w:r>
      <w:r w:rsidRPr="00425641">
        <w:rPr>
          <w:rFonts w:ascii="Arial" w:hAnsi="Arial" w:cs="Arial"/>
          <w:b/>
          <w:sz w:val="22"/>
          <w:szCs w:val="22"/>
        </w:rPr>
        <w:fldChar w:fldCharType="end"/>
      </w:r>
      <w:bookmarkEnd w:id="234"/>
      <w:r w:rsidRPr="00425641">
        <w:rPr>
          <w:rFonts w:ascii="Arial" w:hAnsi="Arial" w:cs="Arial"/>
          <w:b/>
          <w:sz w:val="22"/>
          <w:szCs w:val="22"/>
        </w:rPr>
        <w:t xml:space="preserve"> – eLoran required reading for service provi</w:t>
      </w:r>
      <w:ins w:id="235" w:author="Peter Douglas" w:date="2016-03-16T14:26:00Z">
        <w:r w:rsidR="00B51B8A">
          <w:rPr>
            <w:rFonts w:ascii="Arial" w:hAnsi="Arial" w:cs="Arial"/>
            <w:b/>
            <w:sz w:val="22"/>
            <w:szCs w:val="22"/>
          </w:rPr>
          <w:t>d</w:t>
        </w:r>
      </w:ins>
      <w:del w:id="236" w:author="Peter Douglas" w:date="2016-03-16T14:26:00Z">
        <w:r w:rsidRPr="00425641" w:rsidDel="00B51B8A">
          <w:rPr>
            <w:rFonts w:ascii="Arial" w:hAnsi="Arial" w:cs="Arial"/>
            <w:b/>
            <w:sz w:val="22"/>
            <w:szCs w:val="22"/>
          </w:rPr>
          <w:delText>si</w:delText>
        </w:r>
      </w:del>
      <w:ins w:id="237" w:author="Peter Douglas" w:date="2016-03-16T14:26:00Z">
        <w:r w:rsidR="00B51B8A">
          <w:rPr>
            <w:rFonts w:ascii="Arial" w:hAnsi="Arial" w:cs="Arial"/>
            <w:b/>
            <w:sz w:val="22"/>
            <w:szCs w:val="22"/>
          </w:rPr>
          <w:t>ers.</w:t>
        </w:r>
      </w:ins>
      <w:del w:id="238" w:author="Peter Douglas" w:date="2016-03-16T14:26:00Z">
        <w:r w:rsidRPr="00425641" w:rsidDel="00B51B8A">
          <w:rPr>
            <w:rFonts w:ascii="Arial" w:hAnsi="Arial" w:cs="Arial"/>
            <w:b/>
            <w:sz w:val="22"/>
            <w:szCs w:val="22"/>
          </w:rPr>
          <w:delText>on.</w:delText>
        </w:r>
      </w:del>
      <w:r w:rsidRPr="00425641">
        <w:rPr>
          <w:rFonts w:ascii="Arial" w:hAnsi="Arial" w:cs="Arial"/>
          <w:b/>
          <w:sz w:val="22"/>
          <w:szCs w:val="22"/>
        </w:rPr>
        <w:t xml:space="preserve"> </w:t>
      </w:r>
    </w:p>
    <w:p w14:paraId="3AFCD624" w14:textId="2BAB1088" w:rsidR="002E39EE" w:rsidDel="001727A7" w:rsidRDefault="002E39EE" w:rsidP="002E39EE">
      <w:pPr>
        <w:rPr>
          <w:del w:id="239" w:author="Peter Douglas" w:date="2016-03-15T14:04:00Z"/>
        </w:rPr>
      </w:pPr>
      <w:bookmarkStart w:id="240" w:name="_Toc445900937"/>
      <w:bookmarkEnd w:id="240"/>
    </w:p>
    <w:p w14:paraId="10AFE4CB" w14:textId="5CA5F165" w:rsidR="00425641" w:rsidDel="001727A7" w:rsidRDefault="00425641" w:rsidP="002E39EE">
      <w:pPr>
        <w:rPr>
          <w:del w:id="241" w:author="Peter Douglas" w:date="2016-03-15T14:04:00Z"/>
        </w:rPr>
      </w:pPr>
      <w:bookmarkStart w:id="242" w:name="_Toc445900938"/>
      <w:bookmarkEnd w:id="242"/>
    </w:p>
    <w:p w14:paraId="46E8FEB0" w14:textId="652A8E2D" w:rsidR="00425641" w:rsidDel="001727A7" w:rsidRDefault="00425641" w:rsidP="002E39EE">
      <w:pPr>
        <w:rPr>
          <w:del w:id="243" w:author="Peter Douglas" w:date="2016-03-15T14:04:00Z"/>
        </w:rPr>
      </w:pPr>
      <w:bookmarkStart w:id="244" w:name="_Toc445900939"/>
      <w:bookmarkEnd w:id="244"/>
    </w:p>
    <w:p w14:paraId="737F6F97" w14:textId="691D7565" w:rsidR="00425641" w:rsidDel="001727A7" w:rsidRDefault="00425641" w:rsidP="002E39EE">
      <w:pPr>
        <w:rPr>
          <w:del w:id="245" w:author="Peter Douglas" w:date="2016-03-15T14:04:00Z"/>
        </w:rPr>
      </w:pPr>
      <w:bookmarkStart w:id="246" w:name="_Toc445900940"/>
      <w:bookmarkEnd w:id="246"/>
    </w:p>
    <w:p w14:paraId="7AE8E2E5" w14:textId="2A2D8FBD" w:rsidR="00425641" w:rsidDel="001727A7" w:rsidRDefault="00425641" w:rsidP="002E39EE">
      <w:pPr>
        <w:rPr>
          <w:del w:id="247" w:author="Peter Douglas" w:date="2016-03-15T14:04:00Z"/>
        </w:rPr>
      </w:pPr>
      <w:bookmarkStart w:id="248" w:name="_Toc445900941"/>
      <w:bookmarkEnd w:id="248"/>
    </w:p>
    <w:p w14:paraId="535572E3" w14:textId="30F01CA7" w:rsidR="00425641" w:rsidDel="001727A7" w:rsidRDefault="00425641" w:rsidP="002E39EE">
      <w:pPr>
        <w:rPr>
          <w:del w:id="249" w:author="Peter Douglas" w:date="2016-03-15T14:04:00Z"/>
        </w:rPr>
      </w:pPr>
      <w:bookmarkStart w:id="250" w:name="_Toc445900942"/>
      <w:bookmarkEnd w:id="250"/>
    </w:p>
    <w:p w14:paraId="10254682" w14:textId="06880817" w:rsidR="00425641" w:rsidDel="001727A7" w:rsidRDefault="00425641" w:rsidP="002E39EE">
      <w:pPr>
        <w:rPr>
          <w:del w:id="251" w:author="Peter Douglas" w:date="2016-03-15T14:04:00Z"/>
        </w:rPr>
      </w:pPr>
      <w:bookmarkStart w:id="252" w:name="_Toc445900943"/>
      <w:bookmarkEnd w:id="252"/>
    </w:p>
    <w:p w14:paraId="010EAD1E" w14:textId="2C9D3010" w:rsidR="00425641" w:rsidDel="001727A7" w:rsidRDefault="00425641" w:rsidP="002E39EE">
      <w:pPr>
        <w:rPr>
          <w:del w:id="253" w:author="Peter Douglas" w:date="2016-03-15T14:04:00Z"/>
        </w:rPr>
      </w:pPr>
      <w:bookmarkStart w:id="254" w:name="_Toc445900944"/>
      <w:bookmarkEnd w:id="254"/>
    </w:p>
    <w:p w14:paraId="2B13FABE" w14:textId="254995E1" w:rsidR="00425641" w:rsidDel="001727A7" w:rsidRDefault="00425641" w:rsidP="002E39EE">
      <w:pPr>
        <w:rPr>
          <w:del w:id="255" w:author="Peter Douglas" w:date="2016-03-15T14:04:00Z"/>
        </w:rPr>
      </w:pPr>
      <w:bookmarkStart w:id="256" w:name="_Toc445900945"/>
      <w:bookmarkEnd w:id="256"/>
    </w:p>
    <w:p w14:paraId="38871042" w14:textId="130797D5" w:rsidR="00425641" w:rsidDel="001727A7" w:rsidRDefault="00425641" w:rsidP="002E39EE">
      <w:pPr>
        <w:rPr>
          <w:del w:id="257" w:author="Peter Douglas" w:date="2016-03-15T14:04:00Z"/>
        </w:rPr>
      </w:pPr>
      <w:bookmarkStart w:id="258" w:name="_Toc445900946"/>
      <w:bookmarkEnd w:id="258"/>
    </w:p>
    <w:p w14:paraId="30879306" w14:textId="2558779C" w:rsidR="00425641" w:rsidDel="001727A7" w:rsidRDefault="00425641" w:rsidP="002E39EE">
      <w:pPr>
        <w:rPr>
          <w:del w:id="259" w:author="Peter Douglas" w:date="2016-03-15T14:04:00Z"/>
        </w:rPr>
      </w:pPr>
      <w:bookmarkStart w:id="260" w:name="_Toc445900947"/>
      <w:bookmarkEnd w:id="260"/>
    </w:p>
    <w:p w14:paraId="5C2023A5" w14:textId="34140026" w:rsidR="00425641" w:rsidDel="00A47D67" w:rsidRDefault="00425641" w:rsidP="002E39EE">
      <w:pPr>
        <w:rPr>
          <w:del w:id="261" w:author="Peter Douglas" w:date="2016-03-16T10:34:00Z"/>
        </w:rPr>
      </w:pPr>
      <w:bookmarkStart w:id="262" w:name="_Toc445900948"/>
      <w:bookmarkEnd w:id="262"/>
    </w:p>
    <w:p w14:paraId="5804624F" w14:textId="7E56863F" w:rsidR="00425641" w:rsidRPr="002E39EE" w:rsidDel="00A47D67" w:rsidRDefault="00425641" w:rsidP="002E39EE">
      <w:pPr>
        <w:rPr>
          <w:del w:id="263" w:author="Peter Douglas" w:date="2016-03-16T10:34:00Z"/>
        </w:rPr>
      </w:pPr>
      <w:bookmarkStart w:id="264" w:name="_Toc445900949"/>
      <w:bookmarkEnd w:id="264"/>
    </w:p>
    <w:p w14:paraId="3B3C43B8" w14:textId="1163F3EC" w:rsidR="00BC6A39" w:rsidRPr="00B340BE" w:rsidRDefault="00BC6A39" w:rsidP="00BC6A39">
      <w:pPr>
        <w:pStyle w:val="Heading2"/>
        <w:ind w:left="350" w:hanging="350"/>
      </w:pPr>
      <w:bookmarkStart w:id="265" w:name="_Toc445900950"/>
      <w:r>
        <w:t xml:space="preserve">The </w:t>
      </w:r>
      <w:del w:id="266" w:author="Peter Douglas" w:date="2016-03-16T11:15:00Z">
        <w:r w:rsidDel="00ED2C9C">
          <w:delText xml:space="preserve">Evolution </w:delText>
        </w:r>
      </w:del>
      <w:ins w:id="267" w:author="Peter Douglas" w:date="2016-03-16T11:15:00Z">
        <w:r w:rsidR="00ED2C9C">
          <w:t xml:space="preserve">Development </w:t>
        </w:r>
      </w:ins>
      <w:r>
        <w:t>of eLoran</w:t>
      </w:r>
      <w:bookmarkEnd w:id="265"/>
    </w:p>
    <w:p w14:paraId="11FECD94" w14:textId="0435C313" w:rsidR="00BC6A39" w:rsidRDefault="00BC6A39" w:rsidP="007170D6">
      <w:pPr>
        <w:spacing w:before="120" w:after="120"/>
        <w:jc w:val="both"/>
        <w:rPr>
          <w:rFonts w:ascii="Arial" w:hAnsi="Arial" w:cs="Arial"/>
          <w:sz w:val="22"/>
          <w:szCs w:val="22"/>
        </w:rPr>
      </w:pPr>
      <w:proofErr w:type="gramStart"/>
      <w:r w:rsidRPr="00615A4D">
        <w:rPr>
          <w:rFonts w:ascii="Arial" w:hAnsi="Arial" w:cs="Arial"/>
          <w:sz w:val="22"/>
          <w:szCs w:val="22"/>
        </w:rPr>
        <w:t>eLoran</w:t>
      </w:r>
      <w:proofErr w:type="gramEnd"/>
      <w:r w:rsidRPr="00615A4D">
        <w:rPr>
          <w:rFonts w:ascii="Arial" w:hAnsi="Arial" w:cs="Arial"/>
          <w:sz w:val="22"/>
          <w:szCs w:val="22"/>
        </w:rPr>
        <w:t xml:space="preserve"> is an enhanced version of the </w:t>
      </w:r>
      <w:r>
        <w:rPr>
          <w:rFonts w:ascii="Arial" w:hAnsi="Arial" w:cs="Arial"/>
          <w:sz w:val="22"/>
          <w:szCs w:val="22"/>
        </w:rPr>
        <w:t xml:space="preserve">original </w:t>
      </w:r>
      <w:del w:id="268" w:author="Peter Douglas" w:date="2016-03-16T10:32:00Z">
        <w:r w:rsidDel="003E6D4D">
          <w:rPr>
            <w:rFonts w:ascii="Arial" w:hAnsi="Arial" w:cs="Arial"/>
            <w:sz w:val="22"/>
            <w:szCs w:val="22"/>
          </w:rPr>
          <w:delText xml:space="preserve">United States Coastguard </w:delText>
        </w:r>
      </w:del>
      <w:r w:rsidRPr="00615A4D">
        <w:rPr>
          <w:rFonts w:ascii="Arial" w:hAnsi="Arial" w:cs="Arial"/>
          <w:sz w:val="22"/>
          <w:szCs w:val="22"/>
        </w:rPr>
        <w:t xml:space="preserve">Loran-C system. </w:t>
      </w:r>
    </w:p>
    <w:p w14:paraId="7721512C" w14:textId="684BDE67" w:rsidR="00BC6A39" w:rsidRDefault="00BC6A39" w:rsidP="007170D6">
      <w:pPr>
        <w:spacing w:before="120" w:after="120"/>
        <w:jc w:val="both"/>
        <w:rPr>
          <w:rFonts w:ascii="Arial" w:hAnsi="Arial" w:cs="Arial"/>
          <w:sz w:val="22"/>
          <w:szCs w:val="22"/>
        </w:rPr>
      </w:pPr>
      <w:r w:rsidRPr="006B515A">
        <w:rPr>
          <w:rFonts w:ascii="Arial" w:hAnsi="Arial" w:cs="Arial"/>
          <w:sz w:val="22"/>
          <w:szCs w:val="22"/>
        </w:rPr>
        <w:t xml:space="preserve">Any discussion of the difference between Loran-C and eLoran is complicated because Loran-C has been modernised at different times and to different extents in different </w:t>
      </w:r>
      <w:del w:id="269" w:author="Peter Douglas" w:date="2016-03-16T10:37:00Z">
        <w:r w:rsidRPr="006B515A" w:rsidDel="00A47D67">
          <w:rPr>
            <w:rFonts w:ascii="Arial" w:hAnsi="Arial" w:cs="Arial"/>
            <w:sz w:val="22"/>
            <w:szCs w:val="22"/>
          </w:rPr>
          <w:delText xml:space="preserve">parts </w:delText>
        </w:r>
      </w:del>
      <w:ins w:id="270" w:author="Peter Douglas" w:date="2016-03-16T10:37:00Z">
        <w:r w:rsidR="00A47D67">
          <w:rPr>
            <w:rFonts w:ascii="Arial" w:hAnsi="Arial" w:cs="Arial"/>
            <w:sz w:val="22"/>
            <w:szCs w:val="22"/>
          </w:rPr>
          <w:t>area</w:t>
        </w:r>
        <w:r w:rsidR="00A47D67" w:rsidRPr="006B515A">
          <w:rPr>
            <w:rFonts w:ascii="Arial" w:hAnsi="Arial" w:cs="Arial"/>
            <w:sz w:val="22"/>
            <w:szCs w:val="22"/>
          </w:rPr>
          <w:t xml:space="preserve">s </w:t>
        </w:r>
      </w:ins>
      <w:r w:rsidRPr="006B515A">
        <w:rPr>
          <w:rFonts w:ascii="Arial" w:hAnsi="Arial" w:cs="Arial"/>
          <w:sz w:val="22"/>
          <w:szCs w:val="22"/>
        </w:rPr>
        <w:t xml:space="preserve">of the World.  The definitions in </w:t>
      </w:r>
      <w:r>
        <w:rPr>
          <w:rFonts w:ascii="Arial" w:hAnsi="Arial" w:cs="Arial"/>
          <w:sz w:val="22"/>
          <w:szCs w:val="22"/>
        </w:rPr>
        <w:fldChar w:fldCharType="begin"/>
      </w:r>
      <w:r>
        <w:rPr>
          <w:rFonts w:ascii="Arial" w:hAnsi="Arial" w:cs="Arial"/>
          <w:sz w:val="22"/>
          <w:szCs w:val="22"/>
        </w:rPr>
        <w:instrText xml:space="preserve"> REF _Ref435619630 \h  \* MERGEFORMAT </w:instrText>
      </w:r>
      <w:r>
        <w:rPr>
          <w:rFonts w:ascii="Arial" w:hAnsi="Arial" w:cs="Arial"/>
          <w:sz w:val="22"/>
          <w:szCs w:val="22"/>
        </w:rPr>
      </w:r>
      <w:r>
        <w:rPr>
          <w:rFonts w:ascii="Arial" w:hAnsi="Arial" w:cs="Arial"/>
          <w:sz w:val="22"/>
          <w:szCs w:val="22"/>
        </w:rPr>
        <w:fldChar w:fldCharType="separate"/>
      </w:r>
      <w:r w:rsidR="00425641" w:rsidRPr="00425641">
        <w:rPr>
          <w:rFonts w:ascii="Arial" w:hAnsi="Arial" w:cs="Arial"/>
          <w:sz w:val="22"/>
          <w:szCs w:val="22"/>
        </w:rPr>
        <w:t xml:space="preserve">Table </w:t>
      </w:r>
      <w:r w:rsidR="00425641" w:rsidRPr="00425641">
        <w:rPr>
          <w:rFonts w:ascii="Arial" w:hAnsi="Arial" w:cs="Arial"/>
          <w:noProof/>
          <w:sz w:val="22"/>
          <w:szCs w:val="22"/>
        </w:rPr>
        <w:t>4</w:t>
      </w:r>
      <w:r>
        <w:rPr>
          <w:rFonts w:ascii="Arial" w:hAnsi="Arial" w:cs="Arial"/>
          <w:sz w:val="22"/>
          <w:szCs w:val="22"/>
        </w:rPr>
        <w:fldChar w:fldCharType="end"/>
      </w:r>
      <w:r>
        <w:rPr>
          <w:rFonts w:ascii="Arial" w:hAnsi="Arial" w:cs="Arial"/>
          <w:sz w:val="22"/>
          <w:szCs w:val="22"/>
        </w:rPr>
        <w:t xml:space="preserve"> </w:t>
      </w:r>
      <w:r w:rsidRPr="006B515A">
        <w:rPr>
          <w:rFonts w:ascii="Arial" w:hAnsi="Arial" w:cs="Arial"/>
          <w:sz w:val="22"/>
          <w:szCs w:val="22"/>
        </w:rPr>
        <w:t xml:space="preserve">are </w:t>
      </w:r>
      <w:del w:id="271" w:author="Peter Douglas" w:date="2016-03-16T10:37:00Z">
        <w:r w:rsidRPr="006B515A" w:rsidDel="00A47D67">
          <w:rPr>
            <w:rFonts w:ascii="Arial" w:hAnsi="Arial" w:cs="Arial"/>
            <w:sz w:val="22"/>
            <w:szCs w:val="22"/>
          </w:rPr>
          <w:delText xml:space="preserve">proposed </w:delText>
        </w:r>
      </w:del>
      <w:ins w:id="272" w:author="Peter Douglas" w:date="2016-03-16T10:37:00Z">
        <w:r w:rsidR="00A47D67">
          <w:rPr>
            <w:rFonts w:ascii="Arial" w:hAnsi="Arial" w:cs="Arial"/>
            <w:sz w:val="22"/>
            <w:szCs w:val="22"/>
          </w:rPr>
          <w:t>u</w:t>
        </w:r>
        <w:r w:rsidR="00A47D67" w:rsidRPr="006B515A">
          <w:rPr>
            <w:rFonts w:ascii="Arial" w:hAnsi="Arial" w:cs="Arial"/>
            <w:sz w:val="22"/>
            <w:szCs w:val="22"/>
          </w:rPr>
          <w:t xml:space="preserve">sed </w:t>
        </w:r>
      </w:ins>
      <w:r w:rsidRPr="006B515A">
        <w:rPr>
          <w:rFonts w:ascii="Arial" w:hAnsi="Arial" w:cs="Arial"/>
          <w:sz w:val="22"/>
          <w:szCs w:val="22"/>
        </w:rPr>
        <w:t>to assist the comparison.</w:t>
      </w:r>
    </w:p>
    <w:p w14:paraId="5433FDD8" w14:textId="77777777" w:rsidR="00BC6A39" w:rsidRPr="006B515A" w:rsidRDefault="00BC6A39" w:rsidP="00BC6A3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74"/>
      </w:tblGrid>
      <w:tr w:rsidR="00BC6A39" w14:paraId="50DE8B8E" w14:textId="77777777" w:rsidTr="00BC6A39">
        <w:tc>
          <w:tcPr>
            <w:tcW w:w="1668" w:type="dxa"/>
          </w:tcPr>
          <w:p w14:paraId="699E20DB" w14:textId="77777777" w:rsidR="00BC6A39" w:rsidRPr="00C95BC4" w:rsidRDefault="00BC6A39" w:rsidP="009A5638">
            <w:pPr>
              <w:rPr>
                <w:rFonts w:ascii="Arial" w:hAnsi="Arial" w:cs="Arial"/>
                <w:b/>
              </w:rPr>
            </w:pPr>
            <w:r w:rsidRPr="00C95BC4">
              <w:rPr>
                <w:rFonts w:ascii="Arial" w:hAnsi="Arial" w:cs="Arial"/>
                <w:b/>
              </w:rPr>
              <w:t>USCG Loran-C</w:t>
            </w:r>
          </w:p>
        </w:tc>
        <w:tc>
          <w:tcPr>
            <w:tcW w:w="7574" w:type="dxa"/>
          </w:tcPr>
          <w:p w14:paraId="725F6625" w14:textId="77777777" w:rsidR="00BC6A39" w:rsidRPr="006B515A" w:rsidRDefault="00BC6A39" w:rsidP="009A5638">
            <w:pPr>
              <w:rPr>
                <w:rFonts w:ascii="Arial" w:hAnsi="Arial" w:cs="Arial"/>
                <w:bCs/>
              </w:rPr>
            </w:pPr>
            <w:r w:rsidRPr="006B515A">
              <w:rPr>
                <w:rFonts w:ascii="Arial" w:hAnsi="Arial" w:cs="Arial"/>
              </w:rPr>
              <w:t>The original version of Loran-C (c. 1960s) based on tube transmitters, S</w:t>
            </w:r>
            <w:r w:rsidR="00C95BC4">
              <w:rPr>
                <w:rFonts w:ascii="Arial" w:hAnsi="Arial" w:cs="Arial"/>
              </w:rPr>
              <w:t xml:space="preserve">ervice </w:t>
            </w:r>
            <w:r w:rsidRPr="006B515A">
              <w:rPr>
                <w:rFonts w:ascii="Arial" w:hAnsi="Arial" w:cs="Arial"/>
              </w:rPr>
              <w:t>A</w:t>
            </w:r>
            <w:r w:rsidR="00C95BC4">
              <w:rPr>
                <w:rFonts w:ascii="Arial" w:hAnsi="Arial" w:cs="Arial"/>
              </w:rPr>
              <w:t xml:space="preserve">rea </w:t>
            </w:r>
            <w:r w:rsidRPr="006B515A">
              <w:rPr>
                <w:rFonts w:ascii="Arial" w:hAnsi="Arial" w:cs="Arial"/>
              </w:rPr>
              <w:t>M</w:t>
            </w:r>
            <w:r w:rsidR="00C95BC4">
              <w:rPr>
                <w:rFonts w:ascii="Arial" w:hAnsi="Arial" w:cs="Arial"/>
              </w:rPr>
              <w:t>onitor (SAM)</w:t>
            </w:r>
            <w:r w:rsidRPr="006B515A">
              <w:rPr>
                <w:rFonts w:ascii="Arial" w:hAnsi="Arial" w:cs="Arial"/>
              </w:rPr>
              <w:t xml:space="preserve"> control, ASF look-up tables and hyperbolic navigation, requiring large numbers of people on site.  Typical accuracy: 460m (95%).</w:t>
            </w:r>
          </w:p>
        </w:tc>
      </w:tr>
      <w:tr w:rsidR="00BC6A39" w14:paraId="33C9A798" w14:textId="77777777" w:rsidTr="00BC6A39">
        <w:tc>
          <w:tcPr>
            <w:tcW w:w="1668" w:type="dxa"/>
          </w:tcPr>
          <w:p w14:paraId="049CB901" w14:textId="77777777" w:rsidR="00BC6A39" w:rsidRPr="00C95BC4" w:rsidRDefault="00BC6A39" w:rsidP="009A5638">
            <w:pPr>
              <w:rPr>
                <w:rFonts w:ascii="Arial" w:hAnsi="Arial" w:cs="Arial"/>
                <w:b/>
              </w:rPr>
            </w:pPr>
            <w:r w:rsidRPr="00C95BC4">
              <w:rPr>
                <w:rFonts w:ascii="Arial" w:hAnsi="Arial" w:cs="Arial"/>
                <w:b/>
              </w:rPr>
              <w:t>Modernised Loran-C</w:t>
            </w:r>
          </w:p>
        </w:tc>
        <w:tc>
          <w:tcPr>
            <w:tcW w:w="7574" w:type="dxa"/>
          </w:tcPr>
          <w:p w14:paraId="0B721CDB" w14:textId="77777777" w:rsidR="00BC6A39" w:rsidRPr="006B515A" w:rsidRDefault="00BC6A39" w:rsidP="00C95BC4">
            <w:pPr>
              <w:rPr>
                <w:rFonts w:ascii="Arial" w:hAnsi="Arial" w:cs="Arial"/>
                <w:bCs/>
              </w:rPr>
            </w:pPr>
            <w:r w:rsidRPr="006B515A">
              <w:rPr>
                <w:rFonts w:ascii="Arial" w:hAnsi="Arial" w:cs="Arial"/>
              </w:rPr>
              <w:t xml:space="preserve">The original version of </w:t>
            </w:r>
            <w:r w:rsidR="00C95BC4">
              <w:rPr>
                <w:rFonts w:ascii="Arial" w:hAnsi="Arial" w:cs="Arial"/>
              </w:rPr>
              <w:t xml:space="preserve">the </w:t>
            </w:r>
            <w:r w:rsidRPr="006B515A">
              <w:rPr>
                <w:rFonts w:ascii="Arial" w:hAnsi="Arial" w:cs="Arial"/>
              </w:rPr>
              <w:t>N</w:t>
            </w:r>
            <w:r w:rsidR="00C95BC4">
              <w:rPr>
                <w:rFonts w:ascii="Arial" w:hAnsi="Arial" w:cs="Arial"/>
              </w:rPr>
              <w:t xml:space="preserve">orthwest </w:t>
            </w:r>
            <w:r w:rsidRPr="006B515A">
              <w:rPr>
                <w:rFonts w:ascii="Arial" w:hAnsi="Arial" w:cs="Arial"/>
              </w:rPr>
              <w:t>E</w:t>
            </w:r>
            <w:r w:rsidR="00C95BC4">
              <w:rPr>
                <w:rFonts w:ascii="Arial" w:hAnsi="Arial" w:cs="Arial"/>
              </w:rPr>
              <w:t xml:space="preserve">uropean </w:t>
            </w:r>
            <w:r w:rsidRPr="006B515A">
              <w:rPr>
                <w:rFonts w:ascii="Arial" w:hAnsi="Arial" w:cs="Arial"/>
              </w:rPr>
              <w:t>L</w:t>
            </w:r>
            <w:r w:rsidR="00C95BC4">
              <w:rPr>
                <w:rFonts w:ascii="Arial" w:hAnsi="Arial" w:cs="Arial"/>
              </w:rPr>
              <w:t xml:space="preserve">oran </w:t>
            </w:r>
            <w:r w:rsidRPr="006B515A">
              <w:rPr>
                <w:rFonts w:ascii="Arial" w:hAnsi="Arial" w:cs="Arial"/>
              </w:rPr>
              <w:t>S</w:t>
            </w:r>
            <w:r w:rsidR="00C95BC4">
              <w:rPr>
                <w:rFonts w:ascii="Arial" w:hAnsi="Arial" w:cs="Arial"/>
              </w:rPr>
              <w:t>ystem (NELS)</w:t>
            </w:r>
            <w:r w:rsidRPr="006B515A">
              <w:rPr>
                <w:rFonts w:ascii="Arial" w:hAnsi="Arial" w:cs="Arial"/>
              </w:rPr>
              <w:t xml:space="preserve"> (c. 1990s) based on solid-state transmitters, time-of-emission </w:t>
            </w:r>
            <w:r w:rsidR="00C95BC4">
              <w:rPr>
                <w:rFonts w:ascii="Arial" w:hAnsi="Arial" w:cs="Arial"/>
              </w:rPr>
              <w:t>control</w:t>
            </w:r>
            <w:r w:rsidRPr="006B515A">
              <w:rPr>
                <w:rFonts w:ascii="Arial" w:hAnsi="Arial" w:cs="Arial"/>
              </w:rPr>
              <w:t xml:space="preserve">, ASF </w:t>
            </w:r>
            <w:r w:rsidR="00C95BC4">
              <w:rPr>
                <w:rFonts w:ascii="Arial" w:hAnsi="Arial" w:cs="Arial"/>
              </w:rPr>
              <w:t xml:space="preserve">software </w:t>
            </w:r>
            <w:r w:rsidRPr="006B515A">
              <w:rPr>
                <w:rFonts w:ascii="Arial" w:hAnsi="Arial" w:cs="Arial"/>
              </w:rPr>
              <w:t>model</w:t>
            </w:r>
            <w:r w:rsidR="00C95BC4">
              <w:rPr>
                <w:rFonts w:ascii="Arial" w:hAnsi="Arial" w:cs="Arial"/>
              </w:rPr>
              <w:t>ling</w:t>
            </w:r>
            <w:r w:rsidRPr="006B515A">
              <w:rPr>
                <w:rFonts w:ascii="Arial" w:hAnsi="Arial" w:cs="Arial"/>
              </w:rPr>
              <w:t>, hyperbolic or rho-rho navigation, and requiring very few people on site.  Typical accuracy: 100m (95%).</w:t>
            </w:r>
          </w:p>
        </w:tc>
      </w:tr>
      <w:tr w:rsidR="00BC6A39" w14:paraId="22483F3B" w14:textId="77777777" w:rsidTr="00BC6A39">
        <w:tc>
          <w:tcPr>
            <w:tcW w:w="1668" w:type="dxa"/>
          </w:tcPr>
          <w:p w14:paraId="5A2F483C" w14:textId="77777777" w:rsidR="00BC6A39" w:rsidRPr="00C95BC4" w:rsidRDefault="00BC6A39" w:rsidP="009A5638">
            <w:pPr>
              <w:rPr>
                <w:rFonts w:ascii="Arial" w:hAnsi="Arial" w:cs="Arial"/>
                <w:b/>
              </w:rPr>
            </w:pPr>
            <w:r w:rsidRPr="00C95BC4">
              <w:rPr>
                <w:rFonts w:ascii="Arial" w:hAnsi="Arial" w:cs="Arial"/>
                <w:b/>
              </w:rPr>
              <w:t>Prototype eLoran</w:t>
            </w:r>
            <w:r w:rsidRPr="00C95BC4">
              <w:rPr>
                <w:rFonts w:ascii="Arial" w:hAnsi="Arial" w:cs="Arial"/>
                <w:b/>
                <w:vertAlign w:val="superscript"/>
              </w:rPr>
              <w:t>1</w:t>
            </w:r>
          </w:p>
        </w:tc>
        <w:tc>
          <w:tcPr>
            <w:tcW w:w="7574" w:type="dxa"/>
          </w:tcPr>
          <w:p w14:paraId="62F313B7" w14:textId="77777777" w:rsidR="00BC6A39" w:rsidRPr="006B515A" w:rsidRDefault="00BC6A39" w:rsidP="00C95BC4">
            <w:pPr>
              <w:rPr>
                <w:rFonts w:ascii="Arial" w:hAnsi="Arial" w:cs="Arial"/>
              </w:rPr>
            </w:pPr>
            <w:r w:rsidRPr="006B515A">
              <w:rPr>
                <w:rFonts w:ascii="Arial" w:hAnsi="Arial" w:cs="Arial"/>
              </w:rPr>
              <w:t xml:space="preserve">The </w:t>
            </w:r>
            <w:r>
              <w:rPr>
                <w:rFonts w:ascii="Arial" w:hAnsi="Arial" w:cs="Arial"/>
              </w:rPr>
              <w:t xml:space="preserve">UK </w:t>
            </w:r>
            <w:r w:rsidRPr="006B515A">
              <w:rPr>
                <w:rFonts w:ascii="Arial" w:hAnsi="Arial" w:cs="Arial"/>
              </w:rPr>
              <w:t>G</w:t>
            </w:r>
            <w:r w:rsidR="00C95BC4">
              <w:rPr>
                <w:rFonts w:ascii="Arial" w:hAnsi="Arial" w:cs="Arial"/>
              </w:rPr>
              <w:t xml:space="preserve">eneral </w:t>
            </w:r>
            <w:r w:rsidRPr="006B515A">
              <w:rPr>
                <w:rFonts w:ascii="Arial" w:hAnsi="Arial" w:cs="Arial"/>
              </w:rPr>
              <w:t>L</w:t>
            </w:r>
            <w:r w:rsidR="00C95BC4">
              <w:rPr>
                <w:rFonts w:ascii="Arial" w:hAnsi="Arial" w:cs="Arial"/>
              </w:rPr>
              <w:t xml:space="preserve">ighthouse </w:t>
            </w:r>
            <w:r w:rsidRPr="006B515A">
              <w:rPr>
                <w:rFonts w:ascii="Arial" w:hAnsi="Arial" w:cs="Arial"/>
              </w:rPr>
              <w:t>A</w:t>
            </w:r>
            <w:r w:rsidR="00C95BC4">
              <w:rPr>
                <w:rFonts w:ascii="Arial" w:hAnsi="Arial" w:cs="Arial"/>
              </w:rPr>
              <w:t>uthority’</w:t>
            </w:r>
            <w:r w:rsidRPr="006B515A">
              <w:rPr>
                <w:rFonts w:ascii="Arial" w:hAnsi="Arial" w:cs="Arial"/>
              </w:rPr>
              <w:t>s system (c. 2008) based on modernised Loran-C together with (</w:t>
            </w:r>
            <w:proofErr w:type="spellStart"/>
            <w:r w:rsidRPr="006B515A">
              <w:rPr>
                <w:rFonts w:ascii="Arial" w:hAnsi="Arial" w:cs="Arial"/>
              </w:rPr>
              <w:t>i</w:t>
            </w:r>
            <w:proofErr w:type="spellEnd"/>
            <w:r w:rsidRPr="006B515A">
              <w:rPr>
                <w:rFonts w:ascii="Arial" w:hAnsi="Arial" w:cs="Arial"/>
              </w:rPr>
              <w:t xml:space="preserve">) </w:t>
            </w:r>
            <w:proofErr w:type="spellStart"/>
            <w:r w:rsidRPr="006B515A">
              <w:rPr>
                <w:rFonts w:ascii="Arial" w:hAnsi="Arial" w:cs="Arial"/>
              </w:rPr>
              <w:t>Eurofix</w:t>
            </w:r>
            <w:proofErr w:type="spellEnd"/>
            <w:r w:rsidRPr="006B515A">
              <w:rPr>
                <w:rFonts w:ascii="Arial" w:hAnsi="Arial" w:cs="Arial"/>
              </w:rPr>
              <w:t xml:space="preserve"> </w:t>
            </w:r>
            <w:r>
              <w:rPr>
                <w:rFonts w:ascii="Arial" w:hAnsi="Arial" w:cs="Arial"/>
              </w:rPr>
              <w:t>as the LDC</w:t>
            </w:r>
            <w:r w:rsidRPr="006B515A">
              <w:rPr>
                <w:rFonts w:ascii="Arial" w:hAnsi="Arial" w:cs="Arial"/>
              </w:rPr>
              <w:t>, (ii) all-in-view navigation, (iii) precise ASF surveys, and (iii) differential</w:t>
            </w:r>
            <w:r w:rsidR="00C95BC4">
              <w:rPr>
                <w:rFonts w:ascii="Arial" w:hAnsi="Arial" w:cs="Arial"/>
              </w:rPr>
              <w:t>-</w:t>
            </w:r>
            <w:r w:rsidRPr="006B515A">
              <w:rPr>
                <w:rFonts w:ascii="Arial" w:hAnsi="Arial" w:cs="Arial"/>
              </w:rPr>
              <w:t>Loran reference stations for maritime use.  Typical accuracy: 10-20m (95%).</w:t>
            </w:r>
            <w:r w:rsidRPr="006B515A">
              <w:rPr>
                <w:rFonts w:ascii="Arial" w:hAnsi="Arial" w:cs="Arial"/>
                <w:bCs/>
              </w:rPr>
              <w:t xml:space="preserve"> </w:t>
            </w:r>
          </w:p>
        </w:tc>
      </w:tr>
      <w:tr w:rsidR="00BC6A39" w14:paraId="2BD30EAA" w14:textId="77777777" w:rsidTr="00BC6A39">
        <w:tc>
          <w:tcPr>
            <w:tcW w:w="1668" w:type="dxa"/>
          </w:tcPr>
          <w:p w14:paraId="48AE758D" w14:textId="77777777" w:rsidR="00BC6A39" w:rsidRPr="00C95BC4" w:rsidRDefault="00BC6A39" w:rsidP="009A5638">
            <w:pPr>
              <w:rPr>
                <w:rFonts w:ascii="Arial" w:hAnsi="Arial" w:cs="Arial"/>
                <w:b/>
              </w:rPr>
            </w:pPr>
            <w:r w:rsidRPr="00C95BC4">
              <w:rPr>
                <w:rFonts w:ascii="Arial" w:hAnsi="Arial" w:cs="Arial"/>
                <w:b/>
              </w:rPr>
              <w:t>eLoran</w:t>
            </w:r>
            <w:r w:rsidRPr="00C95BC4">
              <w:rPr>
                <w:rFonts w:ascii="Arial" w:hAnsi="Arial" w:cs="Arial"/>
                <w:b/>
                <w:vertAlign w:val="superscript"/>
              </w:rPr>
              <w:t>1</w:t>
            </w:r>
            <w:r w:rsidRPr="00C95BC4">
              <w:rPr>
                <w:rFonts w:ascii="Arial" w:hAnsi="Arial" w:cs="Arial"/>
                <w:b/>
              </w:rPr>
              <w:t xml:space="preserve"> </w:t>
            </w:r>
          </w:p>
        </w:tc>
        <w:tc>
          <w:tcPr>
            <w:tcW w:w="7574" w:type="dxa"/>
          </w:tcPr>
          <w:p w14:paraId="67E0881F" w14:textId="5B0437E6" w:rsidR="00BC6A39" w:rsidRPr="006B515A" w:rsidRDefault="00BC6A39" w:rsidP="000F7120">
            <w:pPr>
              <w:keepNext/>
              <w:rPr>
                <w:rFonts w:ascii="Arial" w:hAnsi="Arial" w:cs="Arial"/>
                <w:bCs/>
              </w:rPr>
            </w:pPr>
            <w:r w:rsidRPr="006B515A">
              <w:rPr>
                <w:rFonts w:ascii="Arial" w:hAnsi="Arial" w:cs="Arial"/>
                <w:bCs/>
              </w:rPr>
              <w:t xml:space="preserve">This is </w:t>
            </w:r>
            <w:del w:id="273" w:author="Peter Douglas" w:date="2016-03-16T10:35:00Z">
              <w:r w:rsidRPr="006B515A" w:rsidDel="00A47D67">
                <w:rPr>
                  <w:rFonts w:ascii="Arial" w:hAnsi="Arial" w:cs="Arial"/>
                  <w:bCs/>
                </w:rPr>
                <w:delText>the future (c. 201</w:delText>
              </w:r>
              <w:r w:rsidDel="00A47D67">
                <w:rPr>
                  <w:rFonts w:ascii="Arial" w:hAnsi="Arial" w:cs="Arial"/>
                  <w:bCs/>
                </w:rPr>
                <w:delText>6-2019</w:delText>
              </w:r>
              <w:r w:rsidRPr="006B515A" w:rsidDel="00A47D67">
                <w:rPr>
                  <w:rFonts w:ascii="Arial" w:hAnsi="Arial" w:cs="Arial"/>
                  <w:bCs/>
                </w:rPr>
                <w:delText xml:space="preserve">) </w:delText>
              </w:r>
            </w:del>
            <w:r w:rsidRPr="006B515A">
              <w:rPr>
                <w:rFonts w:ascii="Arial" w:hAnsi="Arial" w:cs="Arial"/>
                <w:bCs/>
              </w:rPr>
              <w:t xml:space="preserve">based on </w:t>
            </w:r>
            <w:del w:id="274" w:author="Peter Douglas" w:date="2016-03-16T10:35:00Z">
              <w:r w:rsidRPr="006B515A" w:rsidDel="00A47D67">
                <w:rPr>
                  <w:rFonts w:ascii="Arial" w:hAnsi="Arial" w:cs="Arial"/>
                  <w:bCs/>
                </w:rPr>
                <w:delText xml:space="preserve">prototype eLoran together with </w:delText>
              </w:r>
            </w:del>
            <w:r w:rsidRPr="006B515A">
              <w:rPr>
                <w:rFonts w:ascii="Arial" w:hAnsi="Arial" w:cs="Arial"/>
                <w:bCs/>
              </w:rPr>
              <w:t>(</w:t>
            </w:r>
            <w:proofErr w:type="spellStart"/>
            <w:r w:rsidRPr="006B515A">
              <w:rPr>
                <w:rFonts w:ascii="Arial" w:hAnsi="Arial" w:cs="Arial"/>
                <w:bCs/>
              </w:rPr>
              <w:t>i</w:t>
            </w:r>
            <w:proofErr w:type="spellEnd"/>
            <w:r w:rsidRPr="006B515A">
              <w:rPr>
                <w:rFonts w:ascii="Arial" w:hAnsi="Arial" w:cs="Arial"/>
                <w:bCs/>
              </w:rPr>
              <w:t xml:space="preserve">) updated station equipment to improve timing stability, (ii) mitigation of vulnerabilities to ensure high availability, (iii) </w:t>
            </w:r>
            <w:r>
              <w:rPr>
                <w:rFonts w:ascii="Arial" w:hAnsi="Arial" w:cs="Arial"/>
                <w:bCs/>
              </w:rPr>
              <w:t xml:space="preserve">LDC </w:t>
            </w:r>
            <w:r w:rsidRPr="006B515A">
              <w:rPr>
                <w:rFonts w:ascii="Arial" w:hAnsi="Arial" w:cs="Arial"/>
                <w:bCs/>
              </w:rPr>
              <w:t>at all stations, and (iv) modernised control</w:t>
            </w:r>
            <w:r>
              <w:rPr>
                <w:rFonts w:ascii="Arial" w:hAnsi="Arial" w:cs="Arial"/>
                <w:bCs/>
              </w:rPr>
              <w:t>/monitoring</w:t>
            </w:r>
            <w:r w:rsidRPr="006B515A">
              <w:rPr>
                <w:rFonts w:ascii="Arial" w:hAnsi="Arial" w:cs="Arial"/>
                <w:bCs/>
              </w:rPr>
              <w:t xml:space="preserve"> </w:t>
            </w:r>
            <w:r>
              <w:rPr>
                <w:rFonts w:ascii="Arial" w:hAnsi="Arial" w:cs="Arial"/>
                <w:bCs/>
              </w:rPr>
              <w:t>capability at a Control Centre</w:t>
            </w:r>
            <w:r w:rsidRPr="006B515A">
              <w:rPr>
                <w:rFonts w:ascii="Arial" w:hAnsi="Arial" w:cs="Arial"/>
                <w:bCs/>
              </w:rPr>
              <w:t>. Typical accuracy: 10-20m (95%).</w:t>
            </w:r>
          </w:p>
        </w:tc>
      </w:tr>
    </w:tbl>
    <w:p w14:paraId="5AE65DD5" w14:textId="77777777" w:rsidR="00BC6A39" w:rsidRDefault="00BC6A39" w:rsidP="00BC6A39">
      <w:pPr>
        <w:numPr>
          <w:ilvl w:val="0"/>
          <w:numId w:val="31"/>
        </w:numPr>
        <w:tabs>
          <w:tab w:val="clear" w:pos="360"/>
          <w:tab w:val="num" w:pos="132"/>
        </w:tabs>
        <w:spacing w:before="120" w:after="120"/>
        <w:ind w:left="132"/>
        <w:jc w:val="both"/>
        <w:rPr>
          <w:sz w:val="18"/>
          <w:szCs w:val="18"/>
        </w:rPr>
      </w:pPr>
      <w:bookmarkStart w:id="275" w:name="_Ref252984440"/>
      <w:r>
        <w:rPr>
          <w:sz w:val="18"/>
          <w:szCs w:val="18"/>
        </w:rPr>
        <w:t xml:space="preserve">All generations of Loran support Stratum 1 frequency for telecommunications.  Prototype eLoran and eLoran support UTC time of day.  </w:t>
      </w:r>
      <w:proofErr w:type="gramStart"/>
      <w:r>
        <w:rPr>
          <w:sz w:val="18"/>
          <w:szCs w:val="18"/>
        </w:rPr>
        <w:t>eLoran</w:t>
      </w:r>
      <w:proofErr w:type="gramEnd"/>
      <w:r>
        <w:rPr>
          <w:sz w:val="18"/>
          <w:szCs w:val="18"/>
        </w:rPr>
        <w:t xml:space="preserve"> will support sub-50ns precise timing.</w:t>
      </w:r>
    </w:p>
    <w:p w14:paraId="52AA988F" w14:textId="77777777" w:rsidR="00BC6A39" w:rsidRPr="00425641" w:rsidRDefault="00BC6A39" w:rsidP="00BC6A39">
      <w:pPr>
        <w:pStyle w:val="Caption"/>
        <w:rPr>
          <w:rFonts w:ascii="Arial" w:hAnsi="Arial" w:cs="Arial"/>
          <w:b/>
          <w:sz w:val="22"/>
          <w:szCs w:val="22"/>
        </w:rPr>
      </w:pPr>
      <w:bookmarkStart w:id="276" w:name="_Ref435619630"/>
      <w:r w:rsidRPr="00425641">
        <w:rPr>
          <w:rFonts w:ascii="Arial" w:hAnsi="Arial" w:cs="Arial"/>
          <w:b/>
          <w:sz w:val="22"/>
          <w:szCs w:val="22"/>
        </w:rPr>
        <w:t xml:space="preserve">Table </w:t>
      </w:r>
      <w:r w:rsidRPr="00425641">
        <w:rPr>
          <w:rFonts w:ascii="Arial" w:hAnsi="Arial" w:cs="Arial"/>
          <w:b/>
          <w:sz w:val="22"/>
          <w:szCs w:val="22"/>
        </w:rPr>
        <w:fldChar w:fldCharType="begin"/>
      </w:r>
      <w:r w:rsidRPr="00425641">
        <w:rPr>
          <w:rFonts w:ascii="Arial" w:hAnsi="Arial" w:cs="Arial"/>
          <w:b/>
          <w:sz w:val="22"/>
          <w:szCs w:val="22"/>
        </w:rPr>
        <w:instrText xml:space="preserve"> SEQ Table \* ARABIC </w:instrText>
      </w:r>
      <w:r w:rsidRPr="00425641">
        <w:rPr>
          <w:rFonts w:ascii="Arial" w:hAnsi="Arial" w:cs="Arial"/>
          <w:b/>
          <w:sz w:val="22"/>
          <w:szCs w:val="22"/>
        </w:rPr>
        <w:fldChar w:fldCharType="separate"/>
      </w:r>
      <w:r w:rsidR="00D45F89" w:rsidRPr="00425641">
        <w:rPr>
          <w:rFonts w:ascii="Arial" w:hAnsi="Arial" w:cs="Arial"/>
          <w:b/>
          <w:noProof/>
          <w:sz w:val="22"/>
          <w:szCs w:val="22"/>
        </w:rPr>
        <w:t>4</w:t>
      </w:r>
      <w:r w:rsidRPr="00425641">
        <w:rPr>
          <w:rFonts w:ascii="Arial" w:hAnsi="Arial" w:cs="Arial"/>
          <w:b/>
          <w:sz w:val="22"/>
          <w:szCs w:val="22"/>
        </w:rPr>
        <w:fldChar w:fldCharType="end"/>
      </w:r>
      <w:bookmarkEnd w:id="276"/>
      <w:r w:rsidRPr="00425641">
        <w:rPr>
          <w:rFonts w:ascii="Arial" w:hAnsi="Arial" w:cs="Arial"/>
          <w:b/>
          <w:sz w:val="22"/>
          <w:szCs w:val="22"/>
        </w:rPr>
        <w:t xml:space="preserve"> – Definitions of different generations of Loran.</w:t>
      </w:r>
    </w:p>
    <w:bookmarkEnd w:id="275"/>
    <w:p w14:paraId="3F67801A" w14:textId="77777777" w:rsidR="001727A7" w:rsidRPr="00615A4D" w:rsidRDefault="001727A7" w:rsidP="004F3187">
      <w:pPr>
        <w:spacing w:before="120" w:after="120"/>
        <w:rPr>
          <w:rFonts w:ascii="Arial" w:hAnsi="Arial" w:cs="Arial"/>
          <w:sz w:val="22"/>
          <w:szCs w:val="22"/>
        </w:rPr>
      </w:pPr>
    </w:p>
    <w:p w14:paraId="4E7AA3C1" w14:textId="77777777" w:rsidR="00BC6A39" w:rsidRDefault="00BC6A39" w:rsidP="004F3187">
      <w:pPr>
        <w:pStyle w:val="Heading3"/>
        <w:spacing w:before="120"/>
        <w:ind w:left="492" w:hanging="492"/>
      </w:pPr>
      <w:bookmarkStart w:id="277" w:name="_Toc445900951"/>
      <w:r>
        <w:t>Positioning Mode</w:t>
      </w:r>
      <w:r w:rsidR="00693874">
        <w:t xml:space="preserve"> and eLoran Receivers</w:t>
      </w:r>
      <w:bookmarkEnd w:id="277"/>
    </w:p>
    <w:p w14:paraId="00AA4ECC" w14:textId="77777777" w:rsidR="001727A7" w:rsidRDefault="00BC6A39" w:rsidP="004F3187">
      <w:pPr>
        <w:spacing w:before="120" w:after="120"/>
        <w:jc w:val="both"/>
        <w:rPr>
          <w:ins w:id="278" w:author="Peter Douglas" w:date="2016-03-15T14:07:00Z"/>
          <w:rFonts w:ascii="Arial" w:hAnsi="Arial" w:cs="Arial"/>
          <w:sz w:val="22"/>
          <w:szCs w:val="22"/>
        </w:rPr>
      </w:pPr>
      <w:r w:rsidRPr="00615A4D">
        <w:rPr>
          <w:rFonts w:ascii="Arial" w:hAnsi="Arial" w:cs="Arial"/>
          <w:sz w:val="22"/>
          <w:szCs w:val="22"/>
        </w:rPr>
        <w:t xml:space="preserve">Loran-C was </w:t>
      </w:r>
      <w:r w:rsidRPr="000F7120">
        <w:rPr>
          <w:rFonts w:ascii="Arial" w:hAnsi="Arial" w:cs="Arial"/>
          <w:sz w:val="22"/>
          <w:szCs w:val="22"/>
        </w:rPr>
        <w:t xml:space="preserve">a </w:t>
      </w:r>
      <w:r w:rsidRPr="007170D6">
        <w:rPr>
          <w:rFonts w:ascii="Arial" w:hAnsi="Arial" w:cs="Arial"/>
          <w:bCs/>
          <w:sz w:val="22"/>
          <w:szCs w:val="22"/>
        </w:rPr>
        <w:t>hyperbolic</w:t>
      </w:r>
      <w:r w:rsidRPr="000F7120">
        <w:rPr>
          <w:rFonts w:ascii="Arial" w:hAnsi="Arial" w:cs="Arial"/>
          <w:sz w:val="22"/>
          <w:szCs w:val="22"/>
        </w:rPr>
        <w:t xml:space="preserve"> system and the user measured the </w:t>
      </w:r>
      <w:r w:rsidRPr="007170D6">
        <w:rPr>
          <w:rFonts w:ascii="Arial" w:hAnsi="Arial" w:cs="Arial"/>
          <w:bCs/>
          <w:sz w:val="22"/>
          <w:szCs w:val="22"/>
        </w:rPr>
        <w:t xml:space="preserve">Time Differences </w:t>
      </w:r>
      <w:r w:rsidRPr="000F7120">
        <w:rPr>
          <w:rFonts w:ascii="Arial" w:hAnsi="Arial" w:cs="Arial"/>
          <w:sz w:val="22"/>
          <w:szCs w:val="22"/>
        </w:rPr>
        <w:t xml:space="preserve">(TDs) between the arrival times of Loran-C signals from </w:t>
      </w:r>
      <w:r w:rsidRPr="007170D6">
        <w:rPr>
          <w:rFonts w:ascii="Arial" w:hAnsi="Arial" w:cs="Arial"/>
          <w:bCs/>
          <w:sz w:val="22"/>
          <w:szCs w:val="22"/>
        </w:rPr>
        <w:t xml:space="preserve">pairs </w:t>
      </w:r>
      <w:r w:rsidRPr="000F7120">
        <w:rPr>
          <w:rFonts w:ascii="Arial" w:hAnsi="Arial" w:cs="Arial"/>
          <w:sz w:val="22"/>
          <w:szCs w:val="22"/>
        </w:rPr>
        <w:t>of transmitters (typically the master and one of the secondar</w:t>
      </w:r>
      <w:r w:rsidRPr="007170D6">
        <w:rPr>
          <w:rFonts w:ascii="Arial" w:hAnsi="Arial" w:cs="Arial"/>
          <w:sz w:val="22"/>
          <w:szCs w:val="22"/>
        </w:rPr>
        <w:t>y stations</w:t>
      </w:r>
      <w:r w:rsidRPr="00615A4D">
        <w:rPr>
          <w:rFonts w:ascii="Arial" w:hAnsi="Arial" w:cs="Arial"/>
          <w:sz w:val="22"/>
          <w:szCs w:val="22"/>
        </w:rPr>
        <w:t>) within the same group. If we were to measure all points on the earth where the same TD is measured and plot</w:t>
      </w:r>
      <w:r w:rsidR="00C95BC4">
        <w:rPr>
          <w:rFonts w:ascii="Arial" w:hAnsi="Arial" w:cs="Arial"/>
          <w:sz w:val="22"/>
          <w:szCs w:val="22"/>
        </w:rPr>
        <w:t>ted</w:t>
      </w:r>
      <w:r w:rsidRPr="00615A4D">
        <w:rPr>
          <w:rFonts w:ascii="Arial" w:hAnsi="Arial" w:cs="Arial"/>
          <w:sz w:val="22"/>
          <w:szCs w:val="22"/>
        </w:rPr>
        <w:t xml:space="preserve"> those points on a navigation chart we would see that the points all lie along a hyperbolic curve defined by the location of the pair of transmitters. If we now measure another TD, using the same master but now a different secondary, we would get another hyperbolic curve – where the two hyperbolic curves cross is our position. With hyperbolic navigation each station’s transmission does not have to be synchronized to a precise clock – as long as the </w:t>
      </w:r>
      <w:r w:rsidR="00C95BC4">
        <w:rPr>
          <w:rFonts w:ascii="Arial" w:hAnsi="Arial" w:cs="Arial"/>
          <w:sz w:val="22"/>
          <w:szCs w:val="22"/>
        </w:rPr>
        <w:t xml:space="preserve">TDs </w:t>
      </w:r>
      <w:r w:rsidRPr="00615A4D">
        <w:rPr>
          <w:rFonts w:ascii="Arial" w:hAnsi="Arial" w:cs="Arial"/>
          <w:sz w:val="22"/>
          <w:szCs w:val="22"/>
        </w:rPr>
        <w:t xml:space="preserve">measured between the pairs of stations is constant at a given location the system is considered to be stable. </w:t>
      </w:r>
    </w:p>
    <w:p w14:paraId="51E8FEC0" w14:textId="209DAA6C" w:rsidR="00C95BC4" w:rsidRPr="000F7120" w:rsidRDefault="00C95BC4" w:rsidP="004F3187">
      <w:pPr>
        <w:spacing w:before="120" w:after="120"/>
        <w:jc w:val="both"/>
        <w:rPr>
          <w:rFonts w:ascii="Arial" w:hAnsi="Arial" w:cs="Arial"/>
          <w:sz w:val="22"/>
          <w:szCs w:val="22"/>
        </w:rPr>
      </w:pPr>
      <w:r>
        <w:rPr>
          <w:rFonts w:ascii="Arial" w:hAnsi="Arial" w:cs="Arial"/>
          <w:sz w:val="22"/>
          <w:szCs w:val="22"/>
        </w:rPr>
        <w:t xml:space="preserve">Control of this synchronisation was performed by installing a Service Area Monitor (SAM) somewhere in the coverage area. The SAM would be configured with </w:t>
      </w:r>
      <w:r w:rsidR="00D033D6">
        <w:rPr>
          <w:rFonts w:ascii="Arial" w:hAnsi="Arial" w:cs="Arial"/>
          <w:sz w:val="22"/>
          <w:szCs w:val="22"/>
        </w:rPr>
        <w:t xml:space="preserve">a </w:t>
      </w:r>
      <w:r>
        <w:rPr>
          <w:rFonts w:ascii="Arial" w:hAnsi="Arial" w:cs="Arial"/>
          <w:sz w:val="22"/>
          <w:szCs w:val="22"/>
        </w:rPr>
        <w:t xml:space="preserve">nominal </w:t>
      </w:r>
      <w:r w:rsidR="00D033D6">
        <w:rPr>
          <w:rFonts w:ascii="Arial" w:hAnsi="Arial" w:cs="Arial"/>
          <w:sz w:val="22"/>
          <w:szCs w:val="22"/>
        </w:rPr>
        <w:t xml:space="preserve">set of </w:t>
      </w:r>
      <w:r>
        <w:rPr>
          <w:rFonts w:ascii="Arial" w:hAnsi="Arial" w:cs="Arial"/>
          <w:sz w:val="22"/>
          <w:szCs w:val="22"/>
        </w:rPr>
        <w:t xml:space="preserve">TDs determined at the SAM’s location. The Master station of each pair was not synchronised to any external source of time and was allowed to drift, however the secondary stations were adjusted </w:t>
      </w:r>
      <w:r w:rsidR="00D033D6">
        <w:rPr>
          <w:rFonts w:ascii="Arial" w:hAnsi="Arial" w:cs="Arial"/>
          <w:sz w:val="22"/>
          <w:szCs w:val="22"/>
        </w:rPr>
        <w:t xml:space="preserve">by measurements made at the SAM </w:t>
      </w:r>
      <w:r>
        <w:rPr>
          <w:rFonts w:ascii="Arial" w:hAnsi="Arial" w:cs="Arial"/>
          <w:sz w:val="22"/>
          <w:szCs w:val="22"/>
        </w:rPr>
        <w:t xml:space="preserve">to maintain the constant TD </w:t>
      </w:r>
      <w:r w:rsidR="00D033D6">
        <w:rPr>
          <w:rFonts w:ascii="Arial" w:hAnsi="Arial" w:cs="Arial"/>
          <w:sz w:val="22"/>
          <w:szCs w:val="22"/>
        </w:rPr>
        <w:t>at that location</w:t>
      </w:r>
      <w:r>
        <w:rPr>
          <w:rFonts w:ascii="Arial" w:hAnsi="Arial" w:cs="Arial"/>
          <w:sz w:val="22"/>
          <w:szCs w:val="22"/>
        </w:rPr>
        <w:t>. This has the implication that the stability of the hyperbolic line</w:t>
      </w:r>
      <w:r w:rsidR="00D033D6">
        <w:rPr>
          <w:rFonts w:ascii="Arial" w:hAnsi="Arial" w:cs="Arial"/>
          <w:sz w:val="22"/>
          <w:szCs w:val="22"/>
        </w:rPr>
        <w:t>s</w:t>
      </w:r>
      <w:r>
        <w:rPr>
          <w:rFonts w:ascii="Arial" w:hAnsi="Arial" w:cs="Arial"/>
          <w:sz w:val="22"/>
          <w:szCs w:val="22"/>
        </w:rPr>
        <w:t xml:space="preserve"> was only precisely </w:t>
      </w:r>
      <w:r>
        <w:rPr>
          <w:rFonts w:ascii="Arial" w:hAnsi="Arial" w:cs="Arial"/>
          <w:sz w:val="22"/>
          <w:szCs w:val="22"/>
        </w:rPr>
        <w:lastRenderedPageBreak/>
        <w:t xml:space="preserve">maintained at the location of the SAM, other locations within the coverage area may </w:t>
      </w:r>
      <w:r w:rsidR="00D033D6">
        <w:rPr>
          <w:rFonts w:ascii="Arial" w:hAnsi="Arial" w:cs="Arial"/>
          <w:sz w:val="22"/>
          <w:szCs w:val="22"/>
        </w:rPr>
        <w:t xml:space="preserve">witness accuracy degradation </w:t>
      </w:r>
      <w:r w:rsidR="00D033D6" w:rsidRPr="000F7120">
        <w:rPr>
          <w:rFonts w:ascii="Arial" w:hAnsi="Arial" w:cs="Arial"/>
          <w:sz w:val="22"/>
          <w:szCs w:val="22"/>
        </w:rPr>
        <w:t xml:space="preserve">because of the distance from the SAM calibration point. </w:t>
      </w:r>
    </w:p>
    <w:p w14:paraId="7281EB35" w14:textId="1576DB6E" w:rsidR="00D033D6" w:rsidRPr="007170D6" w:rsidDel="001F07AB" w:rsidRDefault="00D033D6" w:rsidP="004F3187">
      <w:pPr>
        <w:spacing w:before="120" w:after="120"/>
        <w:jc w:val="both"/>
        <w:rPr>
          <w:del w:id="279" w:author="Peter Douglas" w:date="2016-03-15T15:25:00Z"/>
          <w:rFonts w:ascii="Arial" w:hAnsi="Arial" w:cs="Arial"/>
          <w:sz w:val="22"/>
          <w:szCs w:val="22"/>
        </w:rPr>
      </w:pPr>
    </w:p>
    <w:p w14:paraId="2274DC0B" w14:textId="5B6572F7" w:rsidR="009B7AD9" w:rsidRDefault="00BC6A39" w:rsidP="004F3187">
      <w:pPr>
        <w:spacing w:before="120" w:after="120"/>
        <w:jc w:val="both"/>
        <w:rPr>
          <w:rFonts w:ascii="Arial" w:hAnsi="Arial" w:cs="Arial"/>
          <w:sz w:val="22"/>
          <w:szCs w:val="22"/>
        </w:rPr>
      </w:pPr>
      <w:r w:rsidRPr="007170D6">
        <w:rPr>
          <w:rFonts w:ascii="Arial" w:hAnsi="Arial" w:cs="Arial"/>
          <w:sz w:val="22"/>
          <w:szCs w:val="22"/>
        </w:rPr>
        <w:t xml:space="preserve">Although eLoran can still be used in </w:t>
      </w:r>
      <w:r w:rsidRPr="007170D6">
        <w:rPr>
          <w:rFonts w:ascii="Arial" w:hAnsi="Arial" w:cs="Arial"/>
          <w:bCs/>
          <w:sz w:val="22"/>
          <w:szCs w:val="22"/>
        </w:rPr>
        <w:t>hyperbolic mode</w:t>
      </w:r>
      <w:r w:rsidR="00D033D6" w:rsidRPr="007170D6">
        <w:rPr>
          <w:rFonts w:ascii="Arial" w:hAnsi="Arial" w:cs="Arial"/>
          <w:bCs/>
          <w:sz w:val="22"/>
          <w:szCs w:val="22"/>
        </w:rPr>
        <w:t>,</w:t>
      </w:r>
      <w:r w:rsidRPr="000F7120">
        <w:rPr>
          <w:rFonts w:ascii="Arial" w:hAnsi="Arial" w:cs="Arial"/>
          <w:sz w:val="22"/>
          <w:szCs w:val="22"/>
        </w:rPr>
        <w:t xml:space="preserve"> modern eLoran receivers operate in </w:t>
      </w:r>
      <w:r w:rsidRPr="007170D6">
        <w:rPr>
          <w:rFonts w:ascii="Arial" w:hAnsi="Arial" w:cs="Arial"/>
          <w:bCs/>
          <w:sz w:val="22"/>
          <w:szCs w:val="22"/>
        </w:rPr>
        <w:t>all-in-view</w:t>
      </w:r>
      <w:r w:rsidRPr="000F7120">
        <w:rPr>
          <w:rFonts w:ascii="Arial" w:hAnsi="Arial" w:cs="Arial"/>
          <w:sz w:val="22"/>
          <w:szCs w:val="22"/>
        </w:rPr>
        <w:t xml:space="preserve"> mode – this</w:t>
      </w:r>
      <w:r w:rsidRPr="00615A4D">
        <w:rPr>
          <w:rFonts w:ascii="Arial" w:hAnsi="Arial" w:cs="Arial"/>
          <w:sz w:val="22"/>
          <w:szCs w:val="22"/>
        </w:rPr>
        <w:t xml:space="preserve"> works just like GPS. In all-in-view, if we were to look at all points on the earth where we measure the same propagation time from a transmitter and plotted those points on a navigation chart we would see that all those points lie on a circle with the transmitter at the centre. </w:t>
      </w:r>
      <w:r w:rsidR="00C95BC4">
        <w:rPr>
          <w:rFonts w:ascii="Arial" w:hAnsi="Arial" w:cs="Arial"/>
          <w:sz w:val="22"/>
          <w:szCs w:val="22"/>
        </w:rPr>
        <w:t>T</w:t>
      </w:r>
      <w:r w:rsidRPr="00615A4D">
        <w:rPr>
          <w:rFonts w:ascii="Arial" w:hAnsi="Arial" w:cs="Arial"/>
          <w:sz w:val="22"/>
          <w:szCs w:val="22"/>
        </w:rPr>
        <w:t>aking measurements from 3 such transmitters, thus forming 3 circles</w:t>
      </w:r>
      <w:ins w:id="280" w:author="Peter Douglas" w:date="2016-03-16T10:38:00Z">
        <w:r w:rsidR="00EF7C28">
          <w:rPr>
            <w:rFonts w:ascii="Arial" w:hAnsi="Arial" w:cs="Arial"/>
            <w:sz w:val="22"/>
            <w:szCs w:val="22"/>
          </w:rPr>
          <w:t>,</w:t>
        </w:r>
      </w:ins>
      <w:r w:rsidRPr="00615A4D">
        <w:rPr>
          <w:rFonts w:ascii="Arial" w:hAnsi="Arial" w:cs="Arial"/>
          <w:sz w:val="22"/>
          <w:szCs w:val="22"/>
        </w:rPr>
        <w:t xml:space="preserve"> </w:t>
      </w:r>
      <w:r>
        <w:rPr>
          <w:rFonts w:ascii="Arial" w:hAnsi="Arial" w:cs="Arial"/>
          <w:sz w:val="22"/>
          <w:szCs w:val="22"/>
        </w:rPr>
        <w:t>allows a receiver to compute its position</w:t>
      </w:r>
      <w:r w:rsidRPr="00615A4D">
        <w:rPr>
          <w:rFonts w:ascii="Arial" w:hAnsi="Arial" w:cs="Arial"/>
          <w:sz w:val="22"/>
          <w:szCs w:val="22"/>
        </w:rPr>
        <w:t xml:space="preserve">. In order to measure the propagation time, each transmission </w:t>
      </w:r>
      <w:r>
        <w:rPr>
          <w:rFonts w:ascii="Arial" w:hAnsi="Arial" w:cs="Arial"/>
          <w:sz w:val="22"/>
          <w:szCs w:val="22"/>
        </w:rPr>
        <w:t>needs to be synchronized to a</w:t>
      </w:r>
      <w:r w:rsidRPr="00615A4D">
        <w:rPr>
          <w:rFonts w:ascii="Arial" w:hAnsi="Arial" w:cs="Arial"/>
          <w:sz w:val="22"/>
          <w:szCs w:val="22"/>
        </w:rPr>
        <w:t xml:space="preserve"> precise clock</w:t>
      </w:r>
      <w:r>
        <w:rPr>
          <w:rFonts w:ascii="Arial" w:hAnsi="Arial" w:cs="Arial"/>
          <w:sz w:val="22"/>
          <w:szCs w:val="22"/>
        </w:rPr>
        <w:t>,</w:t>
      </w:r>
      <w:r w:rsidRPr="00615A4D">
        <w:rPr>
          <w:rFonts w:ascii="Arial" w:hAnsi="Arial" w:cs="Arial"/>
          <w:sz w:val="22"/>
          <w:szCs w:val="22"/>
        </w:rPr>
        <w:t xml:space="preserve"> common to all transmitters. </w:t>
      </w:r>
    </w:p>
    <w:p w14:paraId="0A787075" w14:textId="5A554CF9" w:rsidR="009B7AD9" w:rsidDel="001F07AB" w:rsidRDefault="009B7AD9" w:rsidP="004F3187">
      <w:pPr>
        <w:spacing w:before="120" w:after="120"/>
        <w:jc w:val="both"/>
        <w:rPr>
          <w:del w:id="281" w:author="Peter Douglas" w:date="2016-03-15T15:25:00Z"/>
          <w:rFonts w:ascii="Arial" w:hAnsi="Arial" w:cs="Arial"/>
          <w:sz w:val="22"/>
          <w:szCs w:val="22"/>
        </w:rPr>
      </w:pPr>
    </w:p>
    <w:p w14:paraId="7D2939D3" w14:textId="64023CE0" w:rsidR="00D033D6" w:rsidRDefault="009B7AD9" w:rsidP="004F3187">
      <w:pPr>
        <w:spacing w:before="120" w:after="120"/>
        <w:jc w:val="both"/>
        <w:rPr>
          <w:rFonts w:ascii="Arial" w:hAnsi="Arial" w:cs="Arial"/>
          <w:sz w:val="22"/>
          <w:szCs w:val="22"/>
        </w:rPr>
      </w:pPr>
      <w:r>
        <w:rPr>
          <w:rFonts w:ascii="Arial" w:hAnsi="Arial" w:cs="Arial"/>
          <w:sz w:val="22"/>
          <w:szCs w:val="22"/>
        </w:rPr>
        <w:t xml:space="preserve">This ensures that </w:t>
      </w:r>
      <w:r w:rsidR="00BC6A39" w:rsidRPr="00615A4D">
        <w:rPr>
          <w:rFonts w:ascii="Arial" w:hAnsi="Arial" w:cs="Arial"/>
          <w:sz w:val="22"/>
          <w:szCs w:val="22"/>
        </w:rPr>
        <w:t>Loran System Time</w:t>
      </w:r>
      <w:r>
        <w:rPr>
          <w:rFonts w:ascii="Arial" w:hAnsi="Arial" w:cs="Arial"/>
          <w:sz w:val="22"/>
          <w:szCs w:val="22"/>
        </w:rPr>
        <w:t xml:space="preserve"> is maintained, </w:t>
      </w:r>
      <w:r w:rsidR="00BA5AD9">
        <w:rPr>
          <w:rFonts w:ascii="Arial" w:hAnsi="Arial" w:cs="Arial"/>
          <w:sz w:val="22"/>
          <w:szCs w:val="22"/>
        </w:rPr>
        <w:t>and is based on the assumption that all Master transmitters began transmitting at midnight on 1</w:t>
      </w:r>
      <w:r w:rsidR="00BA5AD9" w:rsidRPr="00BA5AD9">
        <w:rPr>
          <w:rFonts w:ascii="Arial" w:hAnsi="Arial" w:cs="Arial"/>
          <w:sz w:val="22"/>
          <w:szCs w:val="22"/>
          <w:vertAlign w:val="superscript"/>
        </w:rPr>
        <w:t>st</w:t>
      </w:r>
      <w:r w:rsidR="00BA5AD9">
        <w:rPr>
          <w:rFonts w:ascii="Arial" w:hAnsi="Arial" w:cs="Arial"/>
          <w:sz w:val="22"/>
          <w:szCs w:val="22"/>
        </w:rPr>
        <w:t xml:space="preserve"> January 1958 (the Loran Epoch)</w:t>
      </w:r>
      <w:r w:rsidR="00BC6A39" w:rsidRPr="00615A4D">
        <w:rPr>
          <w:rFonts w:ascii="Arial" w:hAnsi="Arial" w:cs="Arial"/>
          <w:sz w:val="22"/>
          <w:szCs w:val="22"/>
        </w:rPr>
        <w:t>.</w:t>
      </w:r>
      <w:r>
        <w:rPr>
          <w:rFonts w:ascii="Arial" w:hAnsi="Arial" w:cs="Arial"/>
          <w:sz w:val="22"/>
          <w:szCs w:val="22"/>
        </w:rPr>
        <w:t xml:space="preserve"> </w:t>
      </w:r>
      <w:r w:rsidR="00694E78">
        <w:rPr>
          <w:rFonts w:ascii="Arial" w:hAnsi="Arial" w:cs="Arial"/>
          <w:sz w:val="22"/>
          <w:szCs w:val="22"/>
        </w:rPr>
        <w:t>E</w:t>
      </w:r>
      <w:r w:rsidR="00D033D6">
        <w:rPr>
          <w:rFonts w:ascii="Arial" w:hAnsi="Arial" w:cs="Arial"/>
          <w:sz w:val="22"/>
          <w:szCs w:val="22"/>
        </w:rPr>
        <w:t xml:space="preserve">ach transmitter’s broadcast is </w:t>
      </w:r>
      <w:r w:rsidR="00694E78">
        <w:rPr>
          <w:rFonts w:ascii="Arial" w:hAnsi="Arial" w:cs="Arial"/>
          <w:sz w:val="22"/>
          <w:szCs w:val="22"/>
        </w:rPr>
        <w:t xml:space="preserve">therefore </w:t>
      </w:r>
      <w:r w:rsidR="00D033D6">
        <w:rPr>
          <w:rFonts w:ascii="Arial" w:hAnsi="Arial" w:cs="Arial"/>
          <w:sz w:val="22"/>
          <w:szCs w:val="22"/>
        </w:rPr>
        <w:t xml:space="preserve">synchronised to UTC. This method of control is referred to as Time of Emission (or transmission) (TOE, or TOT) control. This means that there is now no bias in positioning accuracy as there was when employing SAM control. </w:t>
      </w:r>
      <w:r w:rsidR="00766A9C">
        <w:rPr>
          <w:rFonts w:ascii="Arial" w:hAnsi="Arial" w:cs="Arial"/>
          <w:sz w:val="22"/>
          <w:szCs w:val="22"/>
        </w:rPr>
        <w:t xml:space="preserve">In addition, UTC messages can be broadcast over the Loran Data Channel, which include a figure for the current number of leap-seconds between Loran System Time and UT1 (mean solar time). This implies that eLoran can be used to provide timing users with a precise source of time independent of satellite systems. </w:t>
      </w:r>
    </w:p>
    <w:p w14:paraId="319C514F" w14:textId="77777777" w:rsidR="00693874" w:rsidRPr="001C5060" w:rsidRDefault="00693874" w:rsidP="004F3187">
      <w:pPr>
        <w:pStyle w:val="BodyText"/>
        <w:jc w:val="both"/>
        <w:rPr>
          <w:rFonts w:ascii="Arial" w:hAnsi="Arial" w:cs="Arial"/>
          <w:sz w:val="22"/>
          <w:szCs w:val="22"/>
        </w:rPr>
      </w:pPr>
      <w:r w:rsidRPr="001C5060">
        <w:rPr>
          <w:rFonts w:ascii="Arial" w:hAnsi="Arial" w:cs="Arial"/>
          <w:sz w:val="22"/>
          <w:szCs w:val="22"/>
        </w:rPr>
        <w:t xml:space="preserve">In order to use eLoran, users should operate a receiver capable of calculating an eLoran position in accordance to the technical specifications set out in </w:t>
      </w:r>
      <w:r w:rsidR="00425641">
        <w:rPr>
          <w:rFonts w:ascii="Arial" w:hAnsi="Arial" w:cs="Arial"/>
          <w:sz w:val="22"/>
          <w:szCs w:val="22"/>
        </w:rPr>
        <w:t xml:space="preserve">[11] [12] </w:t>
      </w:r>
      <w:r w:rsidRPr="001C5060">
        <w:rPr>
          <w:rFonts w:ascii="Arial" w:hAnsi="Arial" w:cs="Arial"/>
          <w:sz w:val="22"/>
          <w:szCs w:val="22"/>
        </w:rPr>
        <w:t>and</w:t>
      </w:r>
      <w:r w:rsidRPr="001C5060">
        <w:rPr>
          <w:rFonts w:ascii="Arial" w:hAnsi="Arial" w:cs="Arial"/>
          <w:i/>
          <w:sz w:val="22"/>
          <w:szCs w:val="22"/>
        </w:rPr>
        <w:t xml:space="preserve"> </w:t>
      </w:r>
      <w:r w:rsidRPr="001C5060">
        <w:rPr>
          <w:rFonts w:ascii="Arial" w:hAnsi="Arial" w:cs="Arial"/>
          <w:sz w:val="22"/>
          <w:szCs w:val="22"/>
        </w:rPr>
        <w:t>incorporating a</w:t>
      </w:r>
      <w:r w:rsidR="00425641">
        <w:rPr>
          <w:rFonts w:ascii="Arial" w:hAnsi="Arial" w:cs="Arial"/>
          <w:sz w:val="22"/>
          <w:szCs w:val="22"/>
        </w:rPr>
        <w:t>n up-to-date</w:t>
      </w:r>
      <w:r w:rsidRPr="001C5060">
        <w:rPr>
          <w:rFonts w:ascii="Arial" w:hAnsi="Arial" w:cs="Arial"/>
          <w:sz w:val="22"/>
          <w:szCs w:val="22"/>
        </w:rPr>
        <w:t xml:space="preserve"> ASF correction database.</w:t>
      </w:r>
    </w:p>
    <w:p w14:paraId="54E80EB4" w14:textId="77777777" w:rsidR="00693874" w:rsidRPr="001C5060" w:rsidRDefault="00693874" w:rsidP="004F3187">
      <w:pPr>
        <w:pStyle w:val="BodyText"/>
        <w:jc w:val="both"/>
        <w:rPr>
          <w:rFonts w:ascii="Arial" w:hAnsi="Arial" w:cs="Arial"/>
          <w:sz w:val="22"/>
          <w:szCs w:val="22"/>
        </w:rPr>
      </w:pPr>
      <w:r>
        <w:rPr>
          <w:rFonts w:ascii="Arial" w:hAnsi="Arial" w:cs="Arial"/>
          <w:sz w:val="22"/>
          <w:szCs w:val="22"/>
        </w:rPr>
        <w:t xml:space="preserve">Earlier generation Loran-C receivers will be able to utilise any core Loran signals received, but will not be able to benefit from ASF mapping or the eLoran </w:t>
      </w:r>
      <w:r w:rsidR="008C5CA8">
        <w:rPr>
          <w:rFonts w:ascii="Arial" w:hAnsi="Arial" w:cs="Arial"/>
          <w:sz w:val="22"/>
          <w:szCs w:val="22"/>
        </w:rPr>
        <w:t xml:space="preserve">Loran Data Channel </w:t>
      </w:r>
      <w:r>
        <w:rPr>
          <w:rFonts w:ascii="Arial" w:hAnsi="Arial" w:cs="Arial"/>
          <w:sz w:val="22"/>
          <w:szCs w:val="22"/>
        </w:rPr>
        <w:t>message</w:t>
      </w:r>
      <w:r w:rsidR="008C5CA8">
        <w:rPr>
          <w:rFonts w:ascii="Arial" w:hAnsi="Arial" w:cs="Arial"/>
          <w:sz w:val="22"/>
          <w:szCs w:val="22"/>
        </w:rPr>
        <w:t>s</w:t>
      </w:r>
      <w:r>
        <w:rPr>
          <w:rFonts w:ascii="Arial" w:hAnsi="Arial" w:cs="Arial"/>
          <w:sz w:val="22"/>
          <w:szCs w:val="22"/>
        </w:rPr>
        <w:t>.</w:t>
      </w:r>
    </w:p>
    <w:p w14:paraId="6588E269" w14:textId="77777777" w:rsidR="00BC6A39" w:rsidRDefault="00BC6A39" w:rsidP="004F3187">
      <w:pPr>
        <w:spacing w:before="120" w:after="120"/>
        <w:rPr>
          <w:rFonts w:ascii="Arial" w:hAnsi="Arial" w:cs="Arial"/>
          <w:sz w:val="22"/>
          <w:szCs w:val="22"/>
        </w:rPr>
      </w:pPr>
    </w:p>
    <w:p w14:paraId="4F62B9E0" w14:textId="77777777" w:rsidR="00BC6A39" w:rsidRPr="00615A4D" w:rsidRDefault="00BC6A39" w:rsidP="004F3187">
      <w:pPr>
        <w:pStyle w:val="Heading3"/>
        <w:spacing w:before="120"/>
        <w:ind w:left="492" w:hanging="492"/>
      </w:pPr>
      <w:bookmarkStart w:id="282" w:name="_Toc445900952"/>
      <w:r>
        <w:t>The Loran Data Channel</w:t>
      </w:r>
      <w:bookmarkEnd w:id="282"/>
    </w:p>
    <w:p w14:paraId="19819726" w14:textId="0364D841" w:rsidR="00D74EDA" w:rsidRDefault="00406D96" w:rsidP="004F3187">
      <w:pPr>
        <w:spacing w:before="120" w:after="120"/>
        <w:jc w:val="both"/>
        <w:rPr>
          <w:rFonts w:ascii="Arial" w:hAnsi="Arial" w:cs="Arial"/>
          <w:sz w:val="22"/>
          <w:szCs w:val="22"/>
        </w:rPr>
      </w:pPr>
      <w:r>
        <w:rPr>
          <w:rFonts w:ascii="Arial" w:hAnsi="Arial" w:cs="Arial"/>
          <w:sz w:val="22"/>
          <w:szCs w:val="22"/>
        </w:rPr>
        <w:t xml:space="preserve">The </w:t>
      </w:r>
      <w:r w:rsidR="00D74EDA">
        <w:rPr>
          <w:rFonts w:ascii="Arial" w:hAnsi="Arial" w:cs="Arial"/>
          <w:sz w:val="22"/>
          <w:szCs w:val="22"/>
        </w:rPr>
        <w:t xml:space="preserve">principal </w:t>
      </w:r>
      <w:r w:rsidR="00BC6A39" w:rsidRPr="00615A4D">
        <w:rPr>
          <w:rFonts w:ascii="Arial" w:hAnsi="Arial" w:cs="Arial"/>
          <w:sz w:val="22"/>
          <w:szCs w:val="22"/>
        </w:rPr>
        <w:t xml:space="preserve">difference between Loran-C and eLoran is the addition of a Loran Data Channel (LDC) </w:t>
      </w:r>
      <w:r w:rsidR="00BC6A39">
        <w:rPr>
          <w:rFonts w:ascii="Arial" w:hAnsi="Arial" w:cs="Arial"/>
          <w:sz w:val="22"/>
          <w:szCs w:val="22"/>
        </w:rPr>
        <w:t>by pulse position modulation (PPM) of</w:t>
      </w:r>
      <w:r w:rsidR="00BC6A39" w:rsidRPr="00615A4D">
        <w:rPr>
          <w:rFonts w:ascii="Arial" w:hAnsi="Arial" w:cs="Arial"/>
          <w:sz w:val="22"/>
          <w:szCs w:val="22"/>
        </w:rPr>
        <w:t xml:space="preserve"> the </w:t>
      </w:r>
      <w:r w:rsidR="00BC6A39">
        <w:rPr>
          <w:rFonts w:ascii="Arial" w:hAnsi="Arial" w:cs="Arial"/>
          <w:sz w:val="22"/>
          <w:szCs w:val="22"/>
        </w:rPr>
        <w:t>e</w:t>
      </w:r>
      <w:r w:rsidR="00BC6A39" w:rsidRPr="00615A4D">
        <w:rPr>
          <w:rFonts w:ascii="Arial" w:hAnsi="Arial" w:cs="Arial"/>
          <w:sz w:val="22"/>
          <w:szCs w:val="22"/>
        </w:rPr>
        <w:t xml:space="preserve">Loran signal. There are two main Loran Data Channel techniques in </w:t>
      </w:r>
      <w:del w:id="283" w:author="Peter Douglas" w:date="2016-03-16T10:42:00Z">
        <w:r w:rsidR="00BC6A39" w:rsidRPr="00615A4D" w:rsidDel="00EF7C28">
          <w:rPr>
            <w:rFonts w:ascii="Arial" w:hAnsi="Arial" w:cs="Arial"/>
            <w:sz w:val="22"/>
            <w:szCs w:val="22"/>
          </w:rPr>
          <w:delText xml:space="preserve">development </w:delText>
        </w:r>
      </w:del>
      <w:ins w:id="284" w:author="Peter Douglas" w:date="2016-03-16T10:42:00Z">
        <w:r w:rsidR="00EF7C28" w:rsidRPr="00615A4D">
          <w:rPr>
            <w:rFonts w:ascii="Arial" w:hAnsi="Arial" w:cs="Arial"/>
            <w:sz w:val="22"/>
            <w:szCs w:val="22"/>
          </w:rPr>
          <w:t>developme</w:t>
        </w:r>
        <w:r w:rsidR="00EF7C28">
          <w:rPr>
            <w:rFonts w:ascii="Arial" w:hAnsi="Arial" w:cs="Arial"/>
            <w:sz w:val="22"/>
            <w:szCs w:val="22"/>
          </w:rPr>
          <w:t>n</w:t>
        </w:r>
        <w:r w:rsidR="00EF7C28" w:rsidRPr="00615A4D">
          <w:rPr>
            <w:rFonts w:ascii="Arial" w:hAnsi="Arial" w:cs="Arial"/>
            <w:sz w:val="22"/>
            <w:szCs w:val="22"/>
          </w:rPr>
          <w:t>t</w:t>
        </w:r>
      </w:ins>
      <w:del w:id="285" w:author="Peter Douglas" w:date="2016-03-16T10:45:00Z">
        <w:r w:rsidR="00BC6A39" w:rsidRPr="00615A4D" w:rsidDel="00EF7C28">
          <w:rPr>
            <w:rFonts w:ascii="Arial" w:hAnsi="Arial" w:cs="Arial"/>
            <w:sz w:val="22"/>
            <w:szCs w:val="22"/>
          </w:rPr>
          <w:delText>around the world</w:delText>
        </w:r>
      </w:del>
      <w:r w:rsidR="00BC6A39" w:rsidRPr="00615A4D">
        <w:rPr>
          <w:rFonts w:ascii="Arial" w:hAnsi="Arial" w:cs="Arial"/>
          <w:sz w:val="22"/>
          <w:szCs w:val="22"/>
        </w:rPr>
        <w:t xml:space="preserve">. </w:t>
      </w:r>
      <w:del w:id="286" w:author="Peter Douglas" w:date="2016-03-16T10:45:00Z">
        <w:r w:rsidR="00BC6A39" w:rsidRPr="00615A4D" w:rsidDel="00EF7C28">
          <w:rPr>
            <w:rFonts w:ascii="Arial" w:hAnsi="Arial" w:cs="Arial"/>
            <w:sz w:val="22"/>
            <w:szCs w:val="22"/>
          </w:rPr>
          <w:delText>In Europe there</w:delText>
        </w:r>
      </w:del>
      <w:ins w:id="287" w:author="Peter Douglas" w:date="2016-03-16T10:45:00Z">
        <w:r w:rsidR="00EF7C28">
          <w:rPr>
            <w:rFonts w:ascii="Arial" w:hAnsi="Arial" w:cs="Arial"/>
            <w:sz w:val="22"/>
            <w:szCs w:val="22"/>
          </w:rPr>
          <w:t>One</w:t>
        </w:r>
      </w:ins>
      <w:r w:rsidR="00BC6A39" w:rsidRPr="00615A4D">
        <w:rPr>
          <w:rFonts w:ascii="Arial" w:hAnsi="Arial" w:cs="Arial"/>
          <w:sz w:val="22"/>
          <w:szCs w:val="22"/>
        </w:rPr>
        <w:t xml:space="preserve"> is </w:t>
      </w:r>
      <w:proofErr w:type="spellStart"/>
      <w:r w:rsidR="00BC6A39" w:rsidRPr="00615A4D">
        <w:rPr>
          <w:rFonts w:ascii="Arial" w:hAnsi="Arial" w:cs="Arial"/>
          <w:sz w:val="22"/>
          <w:szCs w:val="22"/>
        </w:rPr>
        <w:t>Eurofix</w:t>
      </w:r>
      <w:proofErr w:type="spellEnd"/>
      <w:r w:rsidR="00BC6A39">
        <w:rPr>
          <w:rFonts w:ascii="Arial" w:hAnsi="Arial" w:cs="Arial"/>
          <w:sz w:val="22"/>
          <w:szCs w:val="22"/>
        </w:rPr>
        <w:t>, based on a stand</w:t>
      </w:r>
      <w:r w:rsidR="00425641">
        <w:rPr>
          <w:rFonts w:ascii="Arial" w:hAnsi="Arial" w:cs="Arial"/>
          <w:sz w:val="22"/>
          <w:szCs w:val="22"/>
        </w:rPr>
        <w:t>ardised, balanced tri-state PPM [6]</w:t>
      </w:r>
      <w:ins w:id="288" w:author="Peter Douglas" w:date="2016-03-16T10:39:00Z">
        <w:r w:rsidR="00EF7C28">
          <w:rPr>
            <w:rFonts w:ascii="Arial" w:hAnsi="Arial" w:cs="Arial"/>
            <w:sz w:val="22"/>
            <w:szCs w:val="22"/>
          </w:rPr>
          <w:t>.</w:t>
        </w:r>
      </w:ins>
      <w:r w:rsidR="00BC6A39" w:rsidRPr="00615A4D">
        <w:rPr>
          <w:rFonts w:ascii="Arial" w:hAnsi="Arial" w:cs="Arial"/>
          <w:sz w:val="22"/>
          <w:szCs w:val="22"/>
        </w:rPr>
        <w:t xml:space="preserve"> This is the </w:t>
      </w:r>
      <w:r w:rsidR="00BC6A39">
        <w:rPr>
          <w:rFonts w:ascii="Arial" w:hAnsi="Arial" w:cs="Arial"/>
          <w:sz w:val="22"/>
          <w:szCs w:val="22"/>
        </w:rPr>
        <w:t xml:space="preserve">modulation </w:t>
      </w:r>
      <w:r w:rsidR="00BC6A39" w:rsidRPr="00615A4D">
        <w:rPr>
          <w:rFonts w:ascii="Arial" w:hAnsi="Arial" w:cs="Arial"/>
          <w:sz w:val="22"/>
          <w:szCs w:val="22"/>
        </w:rPr>
        <w:t xml:space="preserve">of the last 6 pulses in a station’s </w:t>
      </w:r>
      <w:r w:rsidR="00BC6A39">
        <w:rPr>
          <w:rFonts w:ascii="Arial" w:hAnsi="Arial" w:cs="Arial"/>
          <w:sz w:val="22"/>
          <w:szCs w:val="22"/>
        </w:rPr>
        <w:t xml:space="preserve">8 pulse group </w:t>
      </w:r>
      <w:r w:rsidR="00BC6A39" w:rsidRPr="00615A4D">
        <w:rPr>
          <w:rFonts w:ascii="Arial" w:hAnsi="Arial" w:cs="Arial"/>
          <w:sz w:val="22"/>
          <w:szCs w:val="22"/>
        </w:rPr>
        <w:t>transmission</w:t>
      </w:r>
      <w:ins w:id="289" w:author="Peter Douglas" w:date="2016-03-16T10:42:00Z">
        <w:r w:rsidR="00EF7C28">
          <w:rPr>
            <w:rFonts w:ascii="Arial" w:hAnsi="Arial" w:cs="Arial"/>
            <w:sz w:val="22"/>
            <w:szCs w:val="22"/>
          </w:rPr>
          <w:t xml:space="preserve">, so </w:t>
        </w:r>
      </w:ins>
      <w:del w:id="290" w:author="Peter Douglas" w:date="2016-03-16T10:42:00Z">
        <w:r w:rsidR="00BC6A39" w:rsidRPr="00615A4D" w:rsidDel="00EF7C28">
          <w:rPr>
            <w:rFonts w:ascii="Arial" w:hAnsi="Arial" w:cs="Arial"/>
            <w:sz w:val="22"/>
            <w:szCs w:val="22"/>
          </w:rPr>
          <w:delText xml:space="preserve">. </w:delText>
        </w:r>
      </w:del>
      <w:del w:id="291" w:author="Peter Douglas" w:date="2016-03-16T10:40:00Z">
        <w:r w:rsidR="00BC6A39" w:rsidRPr="00615A4D" w:rsidDel="00EF7C28">
          <w:rPr>
            <w:rFonts w:ascii="Arial" w:hAnsi="Arial" w:cs="Arial"/>
            <w:sz w:val="22"/>
            <w:szCs w:val="22"/>
          </w:rPr>
          <w:delText>So a</w:delText>
        </w:r>
      </w:del>
      <w:del w:id="292" w:author="Peter Douglas" w:date="2016-03-16T10:42:00Z">
        <w:r w:rsidR="00BC6A39" w:rsidRPr="00615A4D" w:rsidDel="00EF7C28">
          <w:rPr>
            <w:rFonts w:ascii="Arial" w:hAnsi="Arial" w:cs="Arial"/>
            <w:sz w:val="22"/>
            <w:szCs w:val="22"/>
          </w:rPr>
          <w:delText xml:space="preserve">s well as using the eLoran </w:delText>
        </w:r>
      </w:del>
      <w:ins w:id="293" w:author="Peter Douglas" w:date="2016-03-16T10:42:00Z">
        <w:r w:rsidR="00EF7C28">
          <w:rPr>
            <w:rFonts w:ascii="Arial" w:hAnsi="Arial" w:cs="Arial"/>
            <w:sz w:val="22"/>
            <w:szCs w:val="22"/>
          </w:rPr>
          <w:t xml:space="preserve">the </w:t>
        </w:r>
      </w:ins>
      <w:r w:rsidR="00BC6A39" w:rsidRPr="00615A4D">
        <w:rPr>
          <w:rFonts w:ascii="Arial" w:hAnsi="Arial" w:cs="Arial"/>
          <w:sz w:val="22"/>
          <w:szCs w:val="22"/>
        </w:rPr>
        <w:t xml:space="preserve">pulses </w:t>
      </w:r>
      <w:ins w:id="294" w:author="Peter Douglas" w:date="2016-03-16T10:42:00Z">
        <w:r w:rsidR="00EF7C28">
          <w:rPr>
            <w:rFonts w:ascii="Arial" w:hAnsi="Arial" w:cs="Arial"/>
            <w:sz w:val="22"/>
            <w:szCs w:val="22"/>
          </w:rPr>
          <w:t>used</w:t>
        </w:r>
      </w:ins>
      <w:ins w:id="295" w:author="Peter Douglas" w:date="2016-03-16T10:43:00Z">
        <w:r w:rsidR="00EF7C28">
          <w:rPr>
            <w:rFonts w:ascii="Arial" w:hAnsi="Arial" w:cs="Arial"/>
            <w:sz w:val="22"/>
            <w:szCs w:val="22"/>
          </w:rPr>
          <w:t xml:space="preserve"> </w:t>
        </w:r>
      </w:ins>
      <w:r w:rsidR="00BC6A39" w:rsidRPr="00615A4D">
        <w:rPr>
          <w:rFonts w:ascii="Arial" w:hAnsi="Arial" w:cs="Arial"/>
          <w:sz w:val="22"/>
          <w:szCs w:val="22"/>
        </w:rPr>
        <w:t>for Position</w:t>
      </w:r>
      <w:ins w:id="296" w:author="Peter Douglas" w:date="2016-03-16T10:41:00Z">
        <w:r w:rsidR="00EF7C28">
          <w:rPr>
            <w:rFonts w:ascii="Arial" w:hAnsi="Arial" w:cs="Arial"/>
            <w:sz w:val="22"/>
            <w:szCs w:val="22"/>
          </w:rPr>
          <w:t>,</w:t>
        </w:r>
      </w:ins>
      <w:r w:rsidR="00BC6A39" w:rsidRPr="00615A4D">
        <w:rPr>
          <w:rFonts w:ascii="Arial" w:hAnsi="Arial" w:cs="Arial"/>
          <w:sz w:val="22"/>
          <w:szCs w:val="22"/>
        </w:rPr>
        <w:t xml:space="preserve"> Navigation and Timing </w:t>
      </w:r>
      <w:del w:id="297" w:author="Peter Douglas" w:date="2016-03-16T10:43:00Z">
        <w:r w:rsidR="00BC6A39" w:rsidRPr="00615A4D" w:rsidDel="00EF7C28">
          <w:rPr>
            <w:rFonts w:ascii="Arial" w:hAnsi="Arial" w:cs="Arial"/>
            <w:sz w:val="22"/>
            <w:szCs w:val="22"/>
          </w:rPr>
          <w:delText xml:space="preserve">the same pulses </w:delText>
        </w:r>
      </w:del>
      <w:r w:rsidR="00D74EDA">
        <w:rPr>
          <w:rFonts w:ascii="Arial" w:hAnsi="Arial" w:cs="Arial"/>
          <w:sz w:val="22"/>
          <w:szCs w:val="22"/>
        </w:rPr>
        <w:t>can</w:t>
      </w:r>
      <w:ins w:id="298" w:author="Peter Douglas" w:date="2016-03-16T10:43:00Z">
        <w:r w:rsidR="00EF7C28">
          <w:rPr>
            <w:rFonts w:ascii="Arial" w:hAnsi="Arial" w:cs="Arial"/>
            <w:sz w:val="22"/>
            <w:szCs w:val="22"/>
          </w:rPr>
          <w:t xml:space="preserve"> also</w:t>
        </w:r>
      </w:ins>
      <w:r w:rsidR="00BC6A39">
        <w:rPr>
          <w:rFonts w:ascii="Arial" w:hAnsi="Arial" w:cs="Arial"/>
          <w:sz w:val="22"/>
          <w:szCs w:val="22"/>
        </w:rPr>
        <w:t xml:space="preserve"> </w:t>
      </w:r>
      <w:r w:rsidR="00BC6A39" w:rsidRPr="00615A4D">
        <w:rPr>
          <w:rFonts w:ascii="Arial" w:hAnsi="Arial" w:cs="Arial"/>
          <w:sz w:val="22"/>
          <w:szCs w:val="22"/>
        </w:rPr>
        <w:t xml:space="preserve">be used to transmit data. </w:t>
      </w:r>
      <w:del w:id="299" w:author="Peter Douglas" w:date="2016-03-16T10:47:00Z">
        <w:r w:rsidR="00BC6A39" w:rsidRPr="00615A4D" w:rsidDel="00EF7C28">
          <w:rPr>
            <w:rFonts w:ascii="Arial" w:hAnsi="Arial" w:cs="Arial"/>
            <w:sz w:val="22"/>
            <w:szCs w:val="22"/>
          </w:rPr>
          <w:delText>Such data include</w:delText>
        </w:r>
        <w:r w:rsidR="00BC6A39" w:rsidDel="00EF7C28">
          <w:rPr>
            <w:rFonts w:ascii="Arial" w:hAnsi="Arial" w:cs="Arial"/>
            <w:sz w:val="22"/>
            <w:szCs w:val="22"/>
          </w:rPr>
          <w:delText>s</w:delText>
        </w:r>
        <w:r w:rsidR="00BC6A39" w:rsidRPr="00615A4D" w:rsidDel="00EF7C28">
          <w:rPr>
            <w:rFonts w:ascii="Arial" w:hAnsi="Arial" w:cs="Arial"/>
            <w:sz w:val="22"/>
            <w:szCs w:val="22"/>
          </w:rPr>
          <w:delText xml:space="preserve"> differential-Loran broadcasts, integrity information, transmission authentication</w:delText>
        </w:r>
        <w:r w:rsidR="00BC6A39" w:rsidDel="00EF7C28">
          <w:rPr>
            <w:rFonts w:ascii="Arial" w:hAnsi="Arial" w:cs="Arial"/>
            <w:sz w:val="22"/>
            <w:szCs w:val="22"/>
          </w:rPr>
          <w:delText xml:space="preserve">, </w:delText>
        </w:r>
        <w:r w:rsidR="00BC6A39" w:rsidRPr="00615A4D" w:rsidDel="00EF7C28">
          <w:rPr>
            <w:rFonts w:ascii="Arial" w:hAnsi="Arial" w:cs="Arial"/>
            <w:sz w:val="22"/>
            <w:szCs w:val="22"/>
          </w:rPr>
          <w:delText xml:space="preserve">almanac data, and UTC time. </w:delText>
        </w:r>
      </w:del>
      <w:r w:rsidR="00BC6A39" w:rsidRPr="00615A4D">
        <w:rPr>
          <w:rFonts w:ascii="Arial" w:hAnsi="Arial" w:cs="Arial"/>
          <w:sz w:val="22"/>
          <w:szCs w:val="22"/>
        </w:rPr>
        <w:t xml:space="preserve">The </w:t>
      </w:r>
      <w:del w:id="300" w:author="Peter Douglas" w:date="2016-03-16T10:47:00Z">
        <w:r w:rsidR="00BC6A39" w:rsidRPr="00615A4D" w:rsidDel="00EF7C28">
          <w:rPr>
            <w:rFonts w:ascii="Arial" w:hAnsi="Arial" w:cs="Arial"/>
            <w:sz w:val="22"/>
            <w:szCs w:val="22"/>
          </w:rPr>
          <w:delText>US have developed a</w:delText>
        </w:r>
        <w:r w:rsidR="00BC6A39" w:rsidDel="00EF7C28">
          <w:rPr>
            <w:rFonts w:ascii="Arial" w:hAnsi="Arial" w:cs="Arial"/>
            <w:sz w:val="22"/>
            <w:szCs w:val="22"/>
          </w:rPr>
          <w:delText xml:space="preserve">n </w:delText>
        </w:r>
      </w:del>
      <w:ins w:id="301" w:author="Peter Douglas" w:date="2016-03-16T10:47:00Z">
        <w:r w:rsidR="00EF7C28">
          <w:rPr>
            <w:rFonts w:ascii="Arial" w:hAnsi="Arial" w:cs="Arial"/>
            <w:sz w:val="22"/>
            <w:szCs w:val="22"/>
          </w:rPr>
          <w:t xml:space="preserve">other </w:t>
        </w:r>
      </w:ins>
      <w:r w:rsidR="00BC6A39">
        <w:rPr>
          <w:rFonts w:ascii="Arial" w:hAnsi="Arial" w:cs="Arial"/>
          <w:sz w:val="22"/>
          <w:szCs w:val="22"/>
        </w:rPr>
        <w:t>LDC</w:t>
      </w:r>
      <w:r w:rsidR="00BC6A39" w:rsidRPr="00615A4D">
        <w:rPr>
          <w:rFonts w:ascii="Arial" w:hAnsi="Arial" w:cs="Arial"/>
          <w:sz w:val="22"/>
          <w:szCs w:val="22"/>
        </w:rPr>
        <w:t xml:space="preserve"> </w:t>
      </w:r>
      <w:del w:id="302" w:author="Peter Douglas" w:date="2016-03-16T10:48:00Z">
        <w:r w:rsidR="00BC6A39" w:rsidRPr="00615A4D" w:rsidDel="00222418">
          <w:rPr>
            <w:rFonts w:ascii="Arial" w:hAnsi="Arial" w:cs="Arial"/>
            <w:sz w:val="22"/>
            <w:szCs w:val="22"/>
          </w:rPr>
          <w:delText xml:space="preserve">system </w:delText>
        </w:r>
      </w:del>
      <w:ins w:id="303" w:author="Peter Douglas" w:date="2016-03-16T10:48:00Z">
        <w:r w:rsidR="00222418">
          <w:rPr>
            <w:rFonts w:ascii="Arial" w:hAnsi="Arial" w:cs="Arial"/>
            <w:sz w:val="22"/>
            <w:szCs w:val="22"/>
          </w:rPr>
          <w:t>co</w:t>
        </w:r>
      </w:ins>
      <w:ins w:id="304" w:author="Peter Douglas" w:date="2016-03-16T10:49:00Z">
        <w:r w:rsidR="00222418">
          <w:rPr>
            <w:rFonts w:ascii="Arial" w:hAnsi="Arial" w:cs="Arial"/>
            <w:sz w:val="22"/>
            <w:szCs w:val="22"/>
          </w:rPr>
          <w:t>ncept</w:t>
        </w:r>
      </w:ins>
      <w:ins w:id="305" w:author="Peter Douglas" w:date="2016-03-16T10:48:00Z">
        <w:r w:rsidR="00222418" w:rsidRPr="00615A4D">
          <w:rPr>
            <w:rFonts w:ascii="Arial" w:hAnsi="Arial" w:cs="Arial"/>
            <w:sz w:val="22"/>
            <w:szCs w:val="22"/>
          </w:rPr>
          <w:t xml:space="preserve"> </w:t>
        </w:r>
        <w:r w:rsidR="00EF7C28">
          <w:rPr>
            <w:rFonts w:ascii="Arial" w:hAnsi="Arial" w:cs="Arial"/>
            <w:sz w:val="22"/>
            <w:szCs w:val="22"/>
          </w:rPr>
          <w:t>is</w:t>
        </w:r>
      </w:ins>
      <w:del w:id="306" w:author="Peter Douglas" w:date="2016-03-16T10:48:00Z">
        <w:r w:rsidR="00BC6A39" w:rsidRPr="00615A4D" w:rsidDel="00EF7C28">
          <w:rPr>
            <w:rFonts w:ascii="Arial" w:hAnsi="Arial" w:cs="Arial"/>
            <w:sz w:val="22"/>
            <w:szCs w:val="22"/>
          </w:rPr>
          <w:delText xml:space="preserve">called </w:delText>
        </w:r>
      </w:del>
      <w:ins w:id="307" w:author="Peter Douglas" w:date="2016-03-16T10:48:00Z">
        <w:r w:rsidR="00EF7C28">
          <w:rPr>
            <w:rFonts w:ascii="Arial" w:hAnsi="Arial" w:cs="Arial"/>
            <w:sz w:val="22"/>
            <w:szCs w:val="22"/>
          </w:rPr>
          <w:t xml:space="preserve"> </w:t>
        </w:r>
      </w:ins>
      <w:r w:rsidR="00BC6A39" w:rsidRPr="00615A4D">
        <w:rPr>
          <w:rFonts w:ascii="Arial" w:hAnsi="Arial" w:cs="Arial"/>
          <w:sz w:val="22"/>
          <w:szCs w:val="22"/>
        </w:rPr>
        <w:t>9</w:t>
      </w:r>
      <w:r w:rsidR="00BC6A39" w:rsidRPr="00615A4D">
        <w:rPr>
          <w:rFonts w:ascii="Arial" w:hAnsi="Arial" w:cs="Arial"/>
          <w:sz w:val="22"/>
          <w:szCs w:val="22"/>
          <w:vertAlign w:val="superscript"/>
        </w:rPr>
        <w:t>th</w:t>
      </w:r>
      <w:r w:rsidR="00BC6A39" w:rsidRPr="00615A4D">
        <w:rPr>
          <w:rFonts w:ascii="Arial" w:hAnsi="Arial" w:cs="Arial"/>
          <w:sz w:val="22"/>
          <w:szCs w:val="22"/>
        </w:rPr>
        <w:t xml:space="preserve"> </w:t>
      </w:r>
      <w:r w:rsidR="00425641">
        <w:rPr>
          <w:rFonts w:ascii="Arial" w:hAnsi="Arial" w:cs="Arial"/>
          <w:sz w:val="22"/>
          <w:szCs w:val="22"/>
        </w:rPr>
        <w:t>Pulse [5] [7],</w:t>
      </w:r>
      <w:r w:rsidR="00BC6A39" w:rsidRPr="00615A4D">
        <w:rPr>
          <w:rFonts w:ascii="Arial" w:hAnsi="Arial" w:cs="Arial"/>
          <w:sz w:val="22"/>
          <w:szCs w:val="22"/>
        </w:rPr>
        <w:t xml:space="preserve"> which is again a pulse position modulation scheme, </w:t>
      </w:r>
      <w:del w:id="308" w:author="Peter Douglas" w:date="2016-03-16T10:50:00Z">
        <w:r w:rsidR="00BC6A39" w:rsidRPr="00615A4D" w:rsidDel="00222418">
          <w:rPr>
            <w:rFonts w:ascii="Arial" w:hAnsi="Arial" w:cs="Arial"/>
            <w:sz w:val="22"/>
            <w:szCs w:val="22"/>
          </w:rPr>
          <w:delText>but</w:delText>
        </w:r>
      </w:del>
      <w:del w:id="309" w:author="Peter Douglas" w:date="2016-03-16T10:48:00Z">
        <w:r w:rsidR="00BC6A39" w:rsidRPr="00615A4D" w:rsidDel="00EF7C28">
          <w:rPr>
            <w:rFonts w:ascii="Arial" w:hAnsi="Arial" w:cs="Arial"/>
            <w:sz w:val="22"/>
            <w:szCs w:val="22"/>
          </w:rPr>
          <w:delText xml:space="preserve"> it</w:delText>
        </w:r>
      </w:del>
      <w:del w:id="310" w:author="Peter Douglas" w:date="2016-03-16T10:50:00Z">
        <w:r w:rsidR="00BC6A39" w:rsidRPr="00615A4D" w:rsidDel="00222418">
          <w:rPr>
            <w:rFonts w:ascii="Arial" w:hAnsi="Arial" w:cs="Arial"/>
            <w:sz w:val="22"/>
            <w:szCs w:val="22"/>
          </w:rPr>
          <w:delText xml:space="preserve"> uses</w:delText>
        </w:r>
      </w:del>
      <w:ins w:id="311" w:author="Peter Douglas" w:date="2016-03-16T10:50:00Z">
        <w:r w:rsidR="00222418">
          <w:rPr>
            <w:rFonts w:ascii="Arial" w:hAnsi="Arial" w:cs="Arial"/>
            <w:sz w:val="22"/>
            <w:szCs w:val="22"/>
          </w:rPr>
          <w:t>using</w:t>
        </w:r>
      </w:ins>
      <w:r w:rsidR="00BC6A39" w:rsidRPr="00615A4D">
        <w:rPr>
          <w:rFonts w:ascii="Arial" w:hAnsi="Arial" w:cs="Arial"/>
          <w:sz w:val="22"/>
          <w:szCs w:val="22"/>
        </w:rPr>
        <w:t xml:space="preserve"> an extra pulse added to the </w:t>
      </w:r>
      <w:r w:rsidR="00BC6A39">
        <w:rPr>
          <w:rFonts w:ascii="Arial" w:hAnsi="Arial" w:cs="Arial"/>
          <w:sz w:val="22"/>
          <w:szCs w:val="22"/>
        </w:rPr>
        <w:t xml:space="preserve">end of the </w:t>
      </w:r>
      <w:r w:rsidR="00BC6A39" w:rsidRPr="00615A4D">
        <w:rPr>
          <w:rFonts w:ascii="Arial" w:hAnsi="Arial" w:cs="Arial"/>
          <w:sz w:val="22"/>
          <w:szCs w:val="22"/>
        </w:rPr>
        <w:t xml:space="preserve">transmitted </w:t>
      </w:r>
      <w:r w:rsidR="00BC6A39">
        <w:rPr>
          <w:rFonts w:ascii="Arial" w:hAnsi="Arial" w:cs="Arial"/>
          <w:sz w:val="22"/>
          <w:szCs w:val="22"/>
        </w:rPr>
        <w:t>8-</w:t>
      </w:r>
      <w:r w:rsidR="00BC6A39" w:rsidRPr="00615A4D">
        <w:rPr>
          <w:rFonts w:ascii="Arial" w:hAnsi="Arial" w:cs="Arial"/>
          <w:sz w:val="22"/>
          <w:szCs w:val="22"/>
        </w:rPr>
        <w:t>pulse groups. It is also possible to add a 10</w:t>
      </w:r>
      <w:r w:rsidR="00BC6A39" w:rsidRPr="00615A4D">
        <w:rPr>
          <w:rFonts w:ascii="Arial" w:hAnsi="Arial" w:cs="Arial"/>
          <w:sz w:val="22"/>
          <w:szCs w:val="22"/>
          <w:vertAlign w:val="superscript"/>
        </w:rPr>
        <w:t>th</w:t>
      </w:r>
      <w:r w:rsidR="00BC6A39" w:rsidRPr="00615A4D">
        <w:rPr>
          <w:rFonts w:ascii="Arial" w:hAnsi="Arial" w:cs="Arial"/>
          <w:sz w:val="22"/>
          <w:szCs w:val="22"/>
        </w:rPr>
        <w:t xml:space="preserve"> and even an 11</w:t>
      </w:r>
      <w:r w:rsidR="00BC6A39" w:rsidRPr="00615A4D">
        <w:rPr>
          <w:rFonts w:ascii="Arial" w:hAnsi="Arial" w:cs="Arial"/>
          <w:sz w:val="22"/>
          <w:szCs w:val="22"/>
          <w:vertAlign w:val="superscript"/>
        </w:rPr>
        <w:t>th</w:t>
      </w:r>
      <w:r w:rsidR="00BC6A39" w:rsidRPr="00615A4D">
        <w:rPr>
          <w:rFonts w:ascii="Arial" w:hAnsi="Arial" w:cs="Arial"/>
          <w:sz w:val="22"/>
          <w:szCs w:val="22"/>
        </w:rPr>
        <w:t xml:space="preserve"> pulse to the broadcast</w:t>
      </w:r>
      <w:r w:rsidR="00BC6A39">
        <w:rPr>
          <w:rFonts w:ascii="Arial" w:hAnsi="Arial" w:cs="Arial"/>
          <w:sz w:val="22"/>
          <w:szCs w:val="22"/>
        </w:rPr>
        <w:t xml:space="preserve"> as long as there is space in the GRI</w:t>
      </w:r>
      <w:r w:rsidR="00BC6A39" w:rsidRPr="00615A4D">
        <w:rPr>
          <w:rFonts w:ascii="Arial" w:hAnsi="Arial" w:cs="Arial"/>
          <w:sz w:val="22"/>
          <w:szCs w:val="22"/>
        </w:rPr>
        <w:t xml:space="preserve">. </w:t>
      </w:r>
      <w:r w:rsidR="00BC6A39">
        <w:rPr>
          <w:rFonts w:ascii="Arial" w:hAnsi="Arial" w:cs="Arial"/>
          <w:sz w:val="22"/>
          <w:szCs w:val="22"/>
        </w:rPr>
        <w:t>For maritime services t</w:t>
      </w:r>
      <w:r w:rsidR="00BC6A39" w:rsidRPr="00615A4D">
        <w:rPr>
          <w:rFonts w:ascii="Arial" w:hAnsi="Arial" w:cs="Arial"/>
          <w:sz w:val="22"/>
          <w:szCs w:val="22"/>
        </w:rPr>
        <w:t xml:space="preserve">he use of </w:t>
      </w:r>
      <w:r w:rsidR="00D74EDA">
        <w:rPr>
          <w:rFonts w:ascii="Arial" w:hAnsi="Arial" w:cs="Arial"/>
          <w:sz w:val="22"/>
          <w:szCs w:val="22"/>
        </w:rPr>
        <w:t xml:space="preserve">tri-state PPM </w:t>
      </w:r>
      <w:r w:rsidR="00BC6A39" w:rsidRPr="00615A4D">
        <w:rPr>
          <w:rFonts w:ascii="Arial" w:hAnsi="Arial" w:cs="Arial"/>
          <w:sz w:val="22"/>
          <w:szCs w:val="22"/>
        </w:rPr>
        <w:t>and Nth Pulse is not mutually exclusive.</w:t>
      </w:r>
    </w:p>
    <w:p w14:paraId="1B905F4E" w14:textId="77777777" w:rsidR="00D74EDA" w:rsidRDefault="00D74EDA" w:rsidP="004F3187">
      <w:pPr>
        <w:pStyle w:val="Default"/>
        <w:spacing w:before="120" w:after="120"/>
        <w:jc w:val="both"/>
        <w:rPr>
          <w:ins w:id="312" w:author="Peter Douglas" w:date="2016-03-15T15:25:00Z"/>
          <w:sz w:val="22"/>
          <w:szCs w:val="22"/>
        </w:rPr>
      </w:pPr>
      <w:r w:rsidRPr="00D74EDA">
        <w:rPr>
          <w:sz w:val="22"/>
          <w:szCs w:val="22"/>
        </w:rPr>
        <w:t xml:space="preserve">The data channel conveys corrections, warnings, and signal integrity information to the user’s receiver via the Loran transmission. The data transmitted may not be needed for all applications but will include at a minimum: </w:t>
      </w:r>
    </w:p>
    <w:p w14:paraId="48C0FFB6" w14:textId="21B96984" w:rsidR="001F07AB" w:rsidRPr="00D74EDA" w:rsidDel="00EF7C28" w:rsidRDefault="001F07AB" w:rsidP="004F3187">
      <w:pPr>
        <w:pStyle w:val="Default"/>
        <w:spacing w:before="120" w:after="120"/>
        <w:jc w:val="both"/>
        <w:rPr>
          <w:del w:id="313" w:author="Peter Douglas" w:date="2016-03-16T10:44:00Z"/>
          <w:sz w:val="22"/>
          <w:szCs w:val="22"/>
        </w:rPr>
      </w:pPr>
    </w:p>
    <w:p w14:paraId="0CA4E64A" w14:textId="77777777" w:rsidR="00E77164" w:rsidRDefault="00D74EDA" w:rsidP="004F3187">
      <w:pPr>
        <w:pStyle w:val="Default"/>
        <w:numPr>
          <w:ilvl w:val="0"/>
          <w:numId w:val="45"/>
        </w:numPr>
        <w:spacing w:before="120" w:after="120"/>
        <w:jc w:val="both"/>
        <w:rPr>
          <w:sz w:val="22"/>
          <w:szCs w:val="22"/>
        </w:rPr>
      </w:pPr>
      <w:r w:rsidRPr="00E77164">
        <w:rPr>
          <w:sz w:val="22"/>
          <w:szCs w:val="22"/>
        </w:rPr>
        <w:t>The identity of the station</w:t>
      </w:r>
    </w:p>
    <w:p w14:paraId="2D236C24" w14:textId="77777777" w:rsidR="00D74EDA" w:rsidRPr="00E77164" w:rsidRDefault="00E77164" w:rsidP="005743E5">
      <w:pPr>
        <w:pStyle w:val="Default"/>
        <w:numPr>
          <w:ilvl w:val="0"/>
          <w:numId w:val="45"/>
        </w:numPr>
        <w:spacing w:before="120" w:after="120"/>
        <w:jc w:val="both"/>
        <w:rPr>
          <w:sz w:val="22"/>
          <w:szCs w:val="22"/>
        </w:rPr>
      </w:pPr>
      <w:r w:rsidRPr="00E77164">
        <w:rPr>
          <w:sz w:val="22"/>
          <w:szCs w:val="22"/>
        </w:rPr>
        <w:lastRenderedPageBreak/>
        <w:t>A</w:t>
      </w:r>
      <w:r w:rsidR="00D74EDA" w:rsidRPr="00E77164">
        <w:rPr>
          <w:sz w:val="22"/>
          <w:szCs w:val="22"/>
        </w:rPr>
        <w:t>lmanac</w:t>
      </w:r>
      <w:r w:rsidRPr="00E77164">
        <w:rPr>
          <w:sz w:val="22"/>
          <w:szCs w:val="22"/>
        </w:rPr>
        <w:t>s</w:t>
      </w:r>
      <w:r w:rsidR="00D74EDA" w:rsidRPr="00E77164">
        <w:rPr>
          <w:sz w:val="22"/>
          <w:szCs w:val="22"/>
        </w:rPr>
        <w:t xml:space="preserve"> of Loran transmitting and differential monitor sites</w:t>
      </w:r>
      <w:r w:rsidRPr="00E77164">
        <w:rPr>
          <w:sz w:val="22"/>
          <w:szCs w:val="22"/>
        </w:rPr>
        <w:t xml:space="preserve"> - </w:t>
      </w:r>
      <w:r w:rsidRPr="00E77164">
        <w:rPr>
          <w:sz w:val="22"/>
          <w:szCs w:val="22"/>
          <w:lang w:eastAsia="en-GB"/>
        </w:rPr>
        <w:t>making it possible to change systems without rendering previous eLoran receivers obsolete</w:t>
      </w:r>
    </w:p>
    <w:p w14:paraId="42F870F4" w14:textId="77777777" w:rsidR="00E77164" w:rsidRDefault="00D74EDA">
      <w:pPr>
        <w:pStyle w:val="Default"/>
        <w:numPr>
          <w:ilvl w:val="0"/>
          <w:numId w:val="45"/>
        </w:numPr>
        <w:spacing w:before="120" w:after="120"/>
        <w:jc w:val="both"/>
        <w:rPr>
          <w:sz w:val="22"/>
          <w:szCs w:val="22"/>
        </w:rPr>
      </w:pPr>
      <w:r w:rsidRPr="00D74EDA">
        <w:rPr>
          <w:sz w:val="22"/>
          <w:szCs w:val="22"/>
        </w:rPr>
        <w:t>Absolute time based on the Coordinated Universal Time (UTC) scale</w:t>
      </w:r>
    </w:p>
    <w:p w14:paraId="50120C3E" w14:textId="77777777" w:rsidR="00D74EDA" w:rsidRPr="00D74EDA" w:rsidRDefault="00E77164">
      <w:pPr>
        <w:pStyle w:val="Default"/>
        <w:numPr>
          <w:ilvl w:val="0"/>
          <w:numId w:val="45"/>
        </w:numPr>
        <w:spacing w:before="120" w:after="120"/>
        <w:jc w:val="both"/>
        <w:rPr>
          <w:sz w:val="22"/>
          <w:szCs w:val="22"/>
        </w:rPr>
      </w:pPr>
      <w:r>
        <w:rPr>
          <w:sz w:val="22"/>
          <w:szCs w:val="22"/>
        </w:rPr>
        <w:t>L</w:t>
      </w:r>
      <w:r w:rsidR="00D74EDA" w:rsidRPr="00D74EDA">
        <w:rPr>
          <w:sz w:val="22"/>
          <w:szCs w:val="22"/>
        </w:rPr>
        <w:t xml:space="preserve">eap-second offsets between </w:t>
      </w:r>
      <w:r w:rsidR="00D74EDA" w:rsidRPr="00D74EDA">
        <w:rPr>
          <w:iCs/>
          <w:sz w:val="22"/>
          <w:szCs w:val="22"/>
        </w:rPr>
        <w:t>eLoran</w:t>
      </w:r>
      <w:r w:rsidR="00D74EDA" w:rsidRPr="00D74EDA">
        <w:rPr>
          <w:i/>
          <w:iCs/>
          <w:sz w:val="22"/>
          <w:szCs w:val="22"/>
        </w:rPr>
        <w:t xml:space="preserve"> </w:t>
      </w:r>
      <w:r w:rsidR="00D74EDA" w:rsidRPr="00D74EDA">
        <w:rPr>
          <w:sz w:val="22"/>
          <w:szCs w:val="22"/>
        </w:rPr>
        <w:t xml:space="preserve">system time and UTC; </w:t>
      </w:r>
    </w:p>
    <w:p w14:paraId="5F6C8AED" w14:textId="77777777" w:rsidR="00E77164" w:rsidRDefault="00D74EDA">
      <w:pPr>
        <w:pStyle w:val="Default"/>
        <w:numPr>
          <w:ilvl w:val="0"/>
          <w:numId w:val="45"/>
        </w:numPr>
        <w:spacing w:before="120" w:after="120"/>
        <w:jc w:val="both"/>
        <w:rPr>
          <w:sz w:val="22"/>
          <w:szCs w:val="22"/>
        </w:rPr>
      </w:pPr>
      <w:r w:rsidRPr="00D74EDA">
        <w:rPr>
          <w:sz w:val="22"/>
          <w:szCs w:val="22"/>
        </w:rPr>
        <w:t xml:space="preserve">Warnings of anomalous radio propagation conditions including early </w:t>
      </w:r>
      <w:proofErr w:type="spellStart"/>
      <w:r w:rsidRPr="00D74EDA">
        <w:rPr>
          <w:sz w:val="22"/>
          <w:szCs w:val="22"/>
        </w:rPr>
        <w:t>skywaves</w:t>
      </w:r>
      <w:proofErr w:type="spellEnd"/>
    </w:p>
    <w:p w14:paraId="621A8F38" w14:textId="77777777" w:rsidR="00D74EDA" w:rsidRPr="00D74EDA" w:rsidRDefault="00E77164">
      <w:pPr>
        <w:pStyle w:val="Default"/>
        <w:numPr>
          <w:ilvl w:val="0"/>
          <w:numId w:val="45"/>
        </w:numPr>
        <w:spacing w:before="120" w:after="120"/>
        <w:jc w:val="both"/>
        <w:rPr>
          <w:sz w:val="22"/>
          <w:szCs w:val="22"/>
        </w:rPr>
      </w:pPr>
      <w:r>
        <w:rPr>
          <w:sz w:val="22"/>
          <w:szCs w:val="22"/>
        </w:rPr>
        <w:t>W</w:t>
      </w:r>
      <w:r w:rsidR="00D74EDA" w:rsidRPr="00D74EDA">
        <w:rPr>
          <w:sz w:val="22"/>
          <w:szCs w:val="22"/>
        </w:rPr>
        <w:t xml:space="preserve">arnings of signal failures, aimed at maximizing the integrity of the system; </w:t>
      </w:r>
    </w:p>
    <w:p w14:paraId="2FF5517A" w14:textId="77777777" w:rsidR="00E77164" w:rsidRPr="000F7120" w:rsidRDefault="00D74EDA">
      <w:pPr>
        <w:pStyle w:val="Default"/>
        <w:numPr>
          <w:ilvl w:val="0"/>
          <w:numId w:val="45"/>
        </w:numPr>
        <w:spacing w:before="120" w:after="120"/>
        <w:jc w:val="both"/>
        <w:rPr>
          <w:sz w:val="22"/>
          <w:szCs w:val="22"/>
        </w:rPr>
      </w:pPr>
      <w:r w:rsidRPr="00D74EDA">
        <w:rPr>
          <w:sz w:val="22"/>
          <w:szCs w:val="22"/>
        </w:rPr>
        <w:t>Messages that allow users to authenticate</w:t>
      </w:r>
      <w:r w:rsidRPr="000F7120">
        <w:rPr>
          <w:sz w:val="22"/>
          <w:szCs w:val="22"/>
        </w:rPr>
        <w:t xml:space="preserve"> the </w:t>
      </w:r>
      <w:r w:rsidRPr="007170D6">
        <w:rPr>
          <w:iCs/>
          <w:sz w:val="22"/>
          <w:szCs w:val="22"/>
        </w:rPr>
        <w:t xml:space="preserve">eLoran </w:t>
      </w:r>
      <w:r w:rsidRPr="000F7120">
        <w:rPr>
          <w:sz w:val="22"/>
          <w:szCs w:val="22"/>
        </w:rPr>
        <w:t>transmissions</w:t>
      </w:r>
    </w:p>
    <w:p w14:paraId="71439201" w14:textId="77777777" w:rsidR="00D74EDA" w:rsidRPr="00D74EDA" w:rsidRDefault="00E77164">
      <w:pPr>
        <w:pStyle w:val="Default"/>
        <w:numPr>
          <w:ilvl w:val="0"/>
          <w:numId w:val="45"/>
        </w:numPr>
        <w:spacing w:before="120" w:after="120"/>
        <w:jc w:val="both"/>
        <w:rPr>
          <w:sz w:val="22"/>
          <w:szCs w:val="22"/>
        </w:rPr>
      </w:pPr>
      <w:r>
        <w:rPr>
          <w:sz w:val="22"/>
          <w:szCs w:val="22"/>
        </w:rPr>
        <w:t>O</w:t>
      </w:r>
      <w:r w:rsidR="00D74EDA" w:rsidRPr="00D74EDA">
        <w:rPr>
          <w:sz w:val="22"/>
          <w:szCs w:val="22"/>
        </w:rPr>
        <w:t xml:space="preserve">fficial-use only messages </w:t>
      </w:r>
    </w:p>
    <w:p w14:paraId="484524A7" w14:textId="77777777" w:rsidR="00E77164" w:rsidRDefault="00D74EDA">
      <w:pPr>
        <w:pStyle w:val="Default"/>
        <w:numPr>
          <w:ilvl w:val="0"/>
          <w:numId w:val="45"/>
        </w:numPr>
        <w:spacing w:before="120" w:after="120"/>
        <w:jc w:val="both"/>
        <w:rPr>
          <w:sz w:val="22"/>
          <w:szCs w:val="22"/>
        </w:rPr>
      </w:pPr>
      <w:r w:rsidRPr="00E77164">
        <w:rPr>
          <w:sz w:val="22"/>
          <w:szCs w:val="22"/>
        </w:rPr>
        <w:t>Differential Loran corrections, to maximize accuracy for maritime and timing users</w:t>
      </w:r>
    </w:p>
    <w:p w14:paraId="1F9BF0EA" w14:textId="77777777" w:rsidR="00D74EDA" w:rsidRDefault="00D74EDA">
      <w:pPr>
        <w:pStyle w:val="Default"/>
        <w:numPr>
          <w:ilvl w:val="0"/>
          <w:numId w:val="45"/>
        </w:numPr>
        <w:spacing w:before="120" w:after="120"/>
        <w:jc w:val="both"/>
        <w:rPr>
          <w:ins w:id="314" w:author="Peter Douglas" w:date="2016-03-15T15:13:00Z"/>
          <w:sz w:val="22"/>
          <w:szCs w:val="22"/>
        </w:rPr>
      </w:pPr>
      <w:r w:rsidRPr="00E77164">
        <w:rPr>
          <w:sz w:val="22"/>
          <w:szCs w:val="22"/>
        </w:rPr>
        <w:t xml:space="preserve">Differential GNSS corrections may also be broadcast as an option depending on the available bandwidth of the LDC.  </w:t>
      </w:r>
    </w:p>
    <w:p w14:paraId="4DCAD168" w14:textId="4EC8F9F3" w:rsidR="00A513C7" w:rsidRPr="00E77164" w:rsidDel="00222418" w:rsidRDefault="00A513C7" w:rsidP="005743E5">
      <w:pPr>
        <w:pStyle w:val="Default"/>
        <w:spacing w:before="120" w:after="120"/>
        <w:ind w:left="720"/>
        <w:jc w:val="both"/>
        <w:rPr>
          <w:del w:id="315" w:author="Peter Douglas" w:date="2016-03-16T10:50:00Z"/>
          <w:sz w:val="22"/>
          <w:szCs w:val="22"/>
        </w:rPr>
      </w:pPr>
      <w:bookmarkStart w:id="316" w:name="_Toc445900953"/>
      <w:bookmarkEnd w:id="316"/>
    </w:p>
    <w:p w14:paraId="3C75F71B" w14:textId="77777777" w:rsidR="00D033D6" w:rsidRDefault="00D033D6" w:rsidP="004F3187">
      <w:pPr>
        <w:pStyle w:val="Heading3"/>
        <w:spacing w:before="120"/>
      </w:pPr>
      <w:bookmarkStart w:id="317" w:name="_Ref436656078"/>
      <w:bookmarkStart w:id="318" w:name="_Toc445900954"/>
      <w:r>
        <w:t>Additional Secondary Factors</w:t>
      </w:r>
      <w:r w:rsidR="006C75F7">
        <w:t xml:space="preserve"> (ASF)</w:t>
      </w:r>
      <w:bookmarkEnd w:id="317"/>
      <w:bookmarkEnd w:id="318"/>
    </w:p>
    <w:p w14:paraId="1495A632" w14:textId="77777777" w:rsidR="00D033D6" w:rsidRDefault="00D033D6" w:rsidP="004F3187">
      <w:pPr>
        <w:spacing w:before="120" w:after="120"/>
        <w:jc w:val="both"/>
        <w:rPr>
          <w:ins w:id="319" w:author="Peter Douglas" w:date="2016-03-15T16:06:00Z"/>
          <w:rFonts w:ascii="Arial" w:hAnsi="Arial" w:cs="Arial"/>
          <w:sz w:val="22"/>
          <w:szCs w:val="22"/>
        </w:rPr>
      </w:pPr>
      <w:proofErr w:type="gramStart"/>
      <w:r w:rsidRPr="00D033D6">
        <w:rPr>
          <w:rFonts w:ascii="Arial" w:hAnsi="Arial" w:cs="Arial"/>
          <w:sz w:val="22"/>
          <w:szCs w:val="22"/>
        </w:rPr>
        <w:t>eLoran</w:t>
      </w:r>
      <w:proofErr w:type="gramEnd"/>
      <w:r w:rsidRPr="00D033D6">
        <w:rPr>
          <w:rFonts w:ascii="Arial" w:hAnsi="Arial" w:cs="Arial"/>
          <w:sz w:val="22"/>
          <w:szCs w:val="22"/>
        </w:rPr>
        <w:t xml:space="preserve"> receivers calculate their position by measuring how long it t</w:t>
      </w:r>
      <w:r>
        <w:rPr>
          <w:rFonts w:ascii="Arial" w:hAnsi="Arial" w:cs="Arial"/>
          <w:sz w:val="22"/>
          <w:szCs w:val="22"/>
        </w:rPr>
        <w:t>akes the system’s 100kHz ground</w:t>
      </w:r>
      <w:r w:rsidRPr="00D033D6">
        <w:rPr>
          <w:rFonts w:ascii="Arial" w:hAnsi="Arial" w:cs="Arial"/>
          <w:sz w:val="22"/>
          <w:szCs w:val="22"/>
        </w:rPr>
        <w:t>wave radio signals to reach them over the surface of the earth from the transmitters. The measured propagation times are called ‘</w:t>
      </w:r>
      <w:proofErr w:type="spellStart"/>
      <w:r w:rsidRPr="00D033D6">
        <w:rPr>
          <w:rFonts w:ascii="Arial" w:hAnsi="Arial" w:cs="Arial"/>
          <w:sz w:val="22"/>
          <w:szCs w:val="22"/>
        </w:rPr>
        <w:t>pseudoranges</w:t>
      </w:r>
      <w:proofErr w:type="spellEnd"/>
      <w:r w:rsidRPr="00D033D6">
        <w:rPr>
          <w:rFonts w:ascii="Arial" w:hAnsi="Arial" w:cs="Arial"/>
          <w:sz w:val="22"/>
          <w:szCs w:val="22"/>
        </w:rPr>
        <w:t xml:space="preserve">’. </w:t>
      </w:r>
      <w:proofErr w:type="gramStart"/>
      <w:r w:rsidRPr="00D033D6">
        <w:rPr>
          <w:rFonts w:ascii="Arial" w:hAnsi="Arial" w:cs="Arial"/>
          <w:sz w:val="22"/>
          <w:szCs w:val="22"/>
        </w:rPr>
        <w:t>eLoran</w:t>
      </w:r>
      <w:proofErr w:type="gramEnd"/>
      <w:r w:rsidRPr="00D033D6">
        <w:rPr>
          <w:rFonts w:ascii="Arial" w:hAnsi="Arial" w:cs="Arial"/>
          <w:sz w:val="22"/>
          <w:szCs w:val="22"/>
        </w:rPr>
        <w:t xml:space="preserve"> receivers measure the </w:t>
      </w:r>
      <w:proofErr w:type="spellStart"/>
      <w:r w:rsidRPr="00D033D6">
        <w:rPr>
          <w:rFonts w:ascii="Arial" w:hAnsi="Arial" w:cs="Arial"/>
          <w:sz w:val="22"/>
          <w:szCs w:val="22"/>
        </w:rPr>
        <w:t>pseudoranges</w:t>
      </w:r>
      <w:proofErr w:type="spellEnd"/>
      <w:r w:rsidRPr="00D033D6">
        <w:rPr>
          <w:rFonts w:ascii="Arial" w:hAnsi="Arial" w:cs="Arial"/>
          <w:sz w:val="22"/>
          <w:szCs w:val="22"/>
        </w:rPr>
        <w:t xml:space="preserve"> of a number of signals from transmitters placed around the coverage area. </w:t>
      </w:r>
    </w:p>
    <w:p w14:paraId="6A658821" w14:textId="64AD41C7" w:rsidR="00807536" w:rsidDel="006F3772" w:rsidRDefault="00807536" w:rsidP="004F3187">
      <w:pPr>
        <w:spacing w:before="120" w:after="120"/>
        <w:jc w:val="both"/>
        <w:rPr>
          <w:del w:id="320" w:author="Peter Douglas" w:date="2016-03-16T10:54:00Z"/>
          <w:rFonts w:ascii="Arial" w:hAnsi="Arial" w:cs="Arial"/>
          <w:sz w:val="22"/>
          <w:szCs w:val="22"/>
        </w:rPr>
      </w:pPr>
    </w:p>
    <w:p w14:paraId="4C158868" w14:textId="78D05BB8" w:rsidR="006C75F7" w:rsidRPr="00D033D6" w:rsidDel="00A513C7" w:rsidRDefault="006C75F7" w:rsidP="004F3187">
      <w:pPr>
        <w:spacing w:before="120" w:after="120"/>
        <w:jc w:val="both"/>
        <w:rPr>
          <w:del w:id="321" w:author="Peter Douglas" w:date="2016-03-15T15:13:00Z"/>
          <w:rFonts w:ascii="Arial" w:hAnsi="Arial" w:cs="Arial"/>
          <w:sz w:val="22"/>
          <w:szCs w:val="22"/>
        </w:rPr>
      </w:pPr>
    </w:p>
    <w:moveFromRangeStart w:id="322" w:author="Peter Douglas" w:date="2016-03-15T16:06:00Z" w:name="move445821300"/>
    <w:p w14:paraId="711ED91E" w14:textId="3CAA6147" w:rsidR="00D033D6" w:rsidRPr="00D033D6" w:rsidDel="00807536" w:rsidRDefault="006C75F7" w:rsidP="004F3187">
      <w:pPr>
        <w:spacing w:before="120" w:after="120"/>
        <w:jc w:val="both"/>
        <w:rPr>
          <w:rFonts w:ascii="Arial" w:hAnsi="Arial" w:cs="Arial"/>
          <w:sz w:val="22"/>
          <w:szCs w:val="22"/>
        </w:rPr>
      </w:pPr>
      <w:moveFrom w:id="323" w:author="Peter Douglas" w:date="2016-03-15T16:06:00Z">
        <w:r w:rsidRPr="006C75F7" w:rsidDel="00807536">
          <w:rPr>
            <w:rFonts w:ascii="Arial" w:hAnsi="Arial" w:cs="Arial"/>
            <w:sz w:val="22"/>
            <w:szCs w:val="22"/>
          </w:rPr>
          <w:fldChar w:fldCharType="begin"/>
        </w:r>
        <w:r w:rsidRPr="006C75F7" w:rsidDel="00807536">
          <w:rPr>
            <w:rFonts w:ascii="Arial" w:hAnsi="Arial" w:cs="Arial"/>
            <w:sz w:val="22"/>
            <w:szCs w:val="22"/>
          </w:rPr>
          <w:instrText xml:space="preserve"> REF _Ref435693029 \h  \* MERGEFORMAT </w:instrText>
        </w:r>
      </w:moveFrom>
      <w:del w:id="324" w:author="Peter Douglas" w:date="2016-03-15T16:06:00Z">
        <w:r w:rsidRPr="006C75F7" w:rsidDel="00807536">
          <w:rPr>
            <w:rFonts w:ascii="Arial" w:hAnsi="Arial" w:cs="Arial"/>
            <w:sz w:val="22"/>
            <w:szCs w:val="22"/>
          </w:rPr>
        </w:r>
      </w:del>
      <w:moveFrom w:id="325" w:author="Peter Douglas" w:date="2016-03-15T16:06:00Z">
        <w:r w:rsidRPr="006C75F7" w:rsidDel="00807536">
          <w:rPr>
            <w:rFonts w:ascii="Arial" w:hAnsi="Arial" w:cs="Arial"/>
            <w:sz w:val="22"/>
            <w:szCs w:val="22"/>
          </w:rPr>
          <w:fldChar w:fldCharType="separate"/>
        </w:r>
        <w:r w:rsidRPr="006C75F7" w:rsidDel="00807536">
          <w:rPr>
            <w:rFonts w:ascii="Arial" w:hAnsi="Arial" w:cs="Arial"/>
            <w:sz w:val="22"/>
            <w:szCs w:val="22"/>
          </w:rPr>
          <w:t xml:space="preserve">Figure </w:t>
        </w:r>
        <w:r w:rsidRPr="006C75F7" w:rsidDel="00807536">
          <w:rPr>
            <w:rFonts w:ascii="Arial" w:hAnsi="Arial" w:cs="Arial"/>
            <w:noProof/>
            <w:sz w:val="22"/>
            <w:szCs w:val="22"/>
          </w:rPr>
          <w:t>1</w:t>
        </w:r>
        <w:r w:rsidRPr="006C75F7" w:rsidDel="00807536">
          <w:rPr>
            <w:rFonts w:ascii="Arial" w:hAnsi="Arial" w:cs="Arial"/>
            <w:sz w:val="22"/>
            <w:szCs w:val="22"/>
          </w:rPr>
          <w:t>.</w:t>
        </w:r>
        <w:r w:rsidRPr="006C75F7" w:rsidDel="00807536">
          <w:rPr>
            <w:rFonts w:ascii="Arial" w:hAnsi="Arial" w:cs="Arial"/>
            <w:noProof/>
            <w:sz w:val="22"/>
            <w:szCs w:val="22"/>
          </w:rPr>
          <w:t>6</w:t>
        </w:r>
        <w:r w:rsidRPr="006C75F7" w:rsidDel="00807536">
          <w:rPr>
            <w:rFonts w:ascii="Arial" w:hAnsi="Arial" w:cs="Arial"/>
            <w:sz w:val="22"/>
            <w:szCs w:val="22"/>
          </w:rPr>
          <w:fldChar w:fldCharType="end"/>
        </w:r>
        <w:r w:rsidDel="00807536">
          <w:rPr>
            <w:rFonts w:ascii="Arial" w:hAnsi="Arial" w:cs="Arial"/>
            <w:sz w:val="22"/>
            <w:szCs w:val="22"/>
          </w:rPr>
          <w:t xml:space="preserve"> </w:t>
        </w:r>
        <w:r w:rsidR="00D033D6" w:rsidRPr="00D033D6" w:rsidDel="00807536">
          <w:rPr>
            <w:rFonts w:ascii="Arial" w:hAnsi="Arial" w:cs="Arial"/>
            <w:sz w:val="22"/>
            <w:szCs w:val="22"/>
          </w:rPr>
          <w:t>shows an example of some lines of position (circles) with the transmitters at Sylt (Germany), Anthorn (United Kingdom) and Lessay (France) at the centres. The reception of signals from three stations is sufficient to compute a position</w:t>
        </w:r>
        <w:r w:rsidR="00D402AD" w:rsidDel="00807536">
          <w:rPr>
            <w:rFonts w:ascii="Arial" w:hAnsi="Arial" w:cs="Arial"/>
            <w:sz w:val="22"/>
            <w:szCs w:val="22"/>
          </w:rPr>
          <w:t xml:space="preserve"> but more signals are typically employed in the positioning solution in order to provide integrity. Signal received need NOT belong to the same GRI. </w:t>
        </w:r>
        <w:r w:rsidR="00D033D6" w:rsidRPr="00D033D6" w:rsidDel="00807536">
          <w:rPr>
            <w:rFonts w:ascii="Arial" w:hAnsi="Arial" w:cs="Arial"/>
            <w:sz w:val="22"/>
            <w:szCs w:val="22"/>
          </w:rPr>
          <w:t xml:space="preserve"> </w:t>
        </w:r>
      </w:moveFrom>
    </w:p>
    <w:p w14:paraId="477C3DD9" w14:textId="6B745ECB" w:rsidR="00D033D6" w:rsidDel="00807536" w:rsidRDefault="00D033D6" w:rsidP="004F3187">
      <w:pPr>
        <w:tabs>
          <w:tab w:val="left" w:pos="-720"/>
        </w:tabs>
        <w:suppressAutoHyphens/>
        <w:spacing w:before="120" w:after="120"/>
      </w:pPr>
    </w:p>
    <w:moveFromRangeEnd w:id="322"/>
    <w:p w14:paraId="045D81AE" w14:textId="77777777" w:rsidR="006C75F7" w:rsidRDefault="00D033D6" w:rsidP="004F3187">
      <w:pPr>
        <w:keepNext/>
        <w:tabs>
          <w:tab w:val="left" w:pos="-720"/>
        </w:tabs>
        <w:suppressAutoHyphens/>
        <w:spacing w:before="120" w:after="120"/>
        <w:jc w:val="center"/>
      </w:pPr>
      <w:r>
        <w:rPr>
          <w:noProof/>
          <w:lang w:eastAsia="en-GB"/>
        </w:rPr>
        <w:lastRenderedPageBreak/>
        <w:drawing>
          <wp:inline distT="0" distB="0" distL="0" distR="0" wp14:anchorId="2A7C98C9" wp14:editId="08FE0F25">
            <wp:extent cx="3511550" cy="3065145"/>
            <wp:effectExtent l="19050" t="19050" r="12700" b="20955"/>
            <wp:docPr id="20" name="Picture 20" descr="posi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sition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11550" cy="3065145"/>
                    </a:xfrm>
                    <a:prstGeom prst="rect">
                      <a:avLst/>
                    </a:prstGeom>
                    <a:noFill/>
                    <a:ln w="12700" cmpd="sng">
                      <a:solidFill>
                        <a:srgbClr val="000000"/>
                      </a:solidFill>
                      <a:miter lim="800000"/>
                      <a:headEnd/>
                      <a:tailEnd/>
                    </a:ln>
                    <a:effectLst/>
                  </pic:spPr>
                </pic:pic>
              </a:graphicData>
            </a:graphic>
          </wp:inline>
        </w:drawing>
      </w:r>
    </w:p>
    <w:p w14:paraId="1244AD81" w14:textId="3B4FA6A0" w:rsidR="00D033D6" w:rsidRPr="006C75F7" w:rsidRDefault="006C75F7" w:rsidP="004F3187">
      <w:pPr>
        <w:pStyle w:val="Caption"/>
        <w:spacing w:before="120" w:after="120"/>
        <w:rPr>
          <w:rFonts w:ascii="Arial" w:hAnsi="Arial" w:cs="Arial"/>
          <w:b/>
          <w:bCs/>
          <w:i/>
          <w:iCs/>
          <w:sz w:val="22"/>
          <w:szCs w:val="22"/>
        </w:rPr>
      </w:pPr>
      <w:bookmarkStart w:id="326" w:name="_Ref435693029"/>
      <w:r w:rsidRPr="006C75F7">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6</w:t>
      </w:r>
      <w:r w:rsidR="001F1352">
        <w:rPr>
          <w:rFonts w:ascii="Arial" w:hAnsi="Arial" w:cs="Arial"/>
          <w:b/>
          <w:sz w:val="22"/>
          <w:szCs w:val="22"/>
        </w:rPr>
        <w:fldChar w:fldCharType="end"/>
      </w:r>
      <w:bookmarkEnd w:id="326"/>
      <w:r w:rsidRPr="006C75F7">
        <w:rPr>
          <w:rFonts w:ascii="Arial" w:hAnsi="Arial" w:cs="Arial"/>
          <w:b/>
          <w:sz w:val="22"/>
          <w:szCs w:val="22"/>
        </w:rPr>
        <w:t xml:space="preserve"> -</w:t>
      </w:r>
      <w:r w:rsidR="00D402AD">
        <w:rPr>
          <w:rFonts w:ascii="Arial" w:hAnsi="Arial" w:cs="Arial"/>
          <w:b/>
          <w:sz w:val="22"/>
          <w:szCs w:val="22"/>
        </w:rPr>
        <w:t xml:space="preserve"> </w:t>
      </w:r>
      <w:r w:rsidR="00D033D6" w:rsidRPr="006C75F7">
        <w:rPr>
          <w:rFonts w:ascii="Arial" w:hAnsi="Arial" w:cs="Arial"/>
          <w:b/>
          <w:sz w:val="22"/>
          <w:szCs w:val="22"/>
        </w:rPr>
        <w:t xml:space="preserve">Example of </w:t>
      </w:r>
      <w:r w:rsidRPr="006C75F7">
        <w:rPr>
          <w:rFonts w:ascii="Arial" w:hAnsi="Arial" w:cs="Arial"/>
          <w:b/>
          <w:sz w:val="22"/>
          <w:szCs w:val="22"/>
        </w:rPr>
        <w:t xml:space="preserve">all-in-view positioning </w:t>
      </w:r>
      <w:r w:rsidR="00D033D6" w:rsidRPr="006C75F7">
        <w:rPr>
          <w:rFonts w:ascii="Arial" w:hAnsi="Arial" w:cs="Arial"/>
          <w:b/>
          <w:sz w:val="22"/>
          <w:szCs w:val="22"/>
        </w:rPr>
        <w:t xml:space="preserve">using </w:t>
      </w:r>
      <w:proofErr w:type="spellStart"/>
      <w:r w:rsidR="00D033D6" w:rsidRPr="006C75F7">
        <w:rPr>
          <w:rFonts w:ascii="Arial" w:hAnsi="Arial" w:cs="Arial"/>
          <w:b/>
          <w:sz w:val="22"/>
          <w:szCs w:val="22"/>
        </w:rPr>
        <w:t>Anthorn</w:t>
      </w:r>
      <w:proofErr w:type="spellEnd"/>
      <w:r w:rsidR="00D033D6" w:rsidRPr="006C75F7">
        <w:rPr>
          <w:rFonts w:ascii="Arial" w:hAnsi="Arial" w:cs="Arial"/>
          <w:b/>
          <w:sz w:val="22"/>
          <w:szCs w:val="22"/>
        </w:rPr>
        <w:t xml:space="preserve">, </w:t>
      </w:r>
      <w:proofErr w:type="spellStart"/>
      <w:r w:rsidR="00D033D6" w:rsidRPr="006C75F7">
        <w:rPr>
          <w:rFonts w:ascii="Arial" w:hAnsi="Arial" w:cs="Arial"/>
          <w:b/>
          <w:sz w:val="22"/>
          <w:szCs w:val="22"/>
        </w:rPr>
        <w:t>Lessay</w:t>
      </w:r>
      <w:proofErr w:type="spellEnd"/>
      <w:r w:rsidR="00D033D6" w:rsidRPr="006C75F7">
        <w:rPr>
          <w:rFonts w:ascii="Arial" w:hAnsi="Arial" w:cs="Arial"/>
          <w:b/>
          <w:sz w:val="22"/>
          <w:szCs w:val="22"/>
        </w:rPr>
        <w:t xml:space="preserve"> and </w:t>
      </w:r>
      <w:proofErr w:type="spellStart"/>
      <w:r w:rsidR="00D033D6" w:rsidRPr="006C75F7">
        <w:rPr>
          <w:rFonts w:ascii="Arial" w:hAnsi="Arial" w:cs="Arial"/>
          <w:b/>
          <w:sz w:val="22"/>
          <w:szCs w:val="22"/>
        </w:rPr>
        <w:t>Sylt</w:t>
      </w:r>
      <w:proofErr w:type="spellEnd"/>
      <w:r w:rsidR="00D033D6" w:rsidRPr="006C75F7">
        <w:rPr>
          <w:rFonts w:ascii="Arial" w:hAnsi="Arial" w:cs="Arial"/>
          <w:b/>
          <w:sz w:val="22"/>
          <w:szCs w:val="22"/>
        </w:rPr>
        <w:t>.</w:t>
      </w:r>
      <w:r w:rsidR="00D402AD">
        <w:rPr>
          <w:rFonts w:ascii="Arial" w:hAnsi="Arial" w:cs="Arial"/>
          <w:b/>
          <w:sz w:val="22"/>
          <w:szCs w:val="22"/>
        </w:rPr>
        <w:t xml:space="preserve"> With all-in-view mode signals need not belong to the same GRI and more than three signals are employed in the positioning solution in order to provide integrity.</w:t>
      </w:r>
    </w:p>
    <w:p w14:paraId="6FC0F7AA" w14:textId="77777777" w:rsidR="006C75F7" w:rsidRDefault="006C75F7" w:rsidP="004F3187">
      <w:pPr>
        <w:tabs>
          <w:tab w:val="left" w:pos="-720"/>
        </w:tabs>
        <w:suppressAutoHyphens/>
        <w:spacing w:before="120" w:after="120"/>
      </w:pPr>
    </w:p>
    <w:moveToRangeStart w:id="327" w:author="Peter Douglas" w:date="2016-03-15T16:06:00Z" w:name="move445821300"/>
    <w:p w14:paraId="542459E4" w14:textId="77777777" w:rsidR="00807536" w:rsidRPr="00D033D6" w:rsidRDefault="00807536" w:rsidP="00807536">
      <w:pPr>
        <w:spacing w:before="120" w:after="120"/>
        <w:jc w:val="both"/>
        <w:rPr>
          <w:rFonts w:ascii="Arial" w:hAnsi="Arial" w:cs="Arial"/>
          <w:sz w:val="22"/>
          <w:szCs w:val="22"/>
        </w:rPr>
      </w:pPr>
      <w:moveTo w:id="328" w:author="Peter Douglas" w:date="2016-03-15T16:06:00Z">
        <w:r w:rsidRPr="006C75F7">
          <w:rPr>
            <w:rFonts w:ascii="Arial" w:hAnsi="Arial" w:cs="Arial"/>
            <w:sz w:val="22"/>
            <w:szCs w:val="22"/>
          </w:rPr>
          <w:fldChar w:fldCharType="begin"/>
        </w:r>
        <w:r w:rsidRPr="006C75F7">
          <w:rPr>
            <w:rFonts w:ascii="Arial" w:hAnsi="Arial" w:cs="Arial"/>
            <w:sz w:val="22"/>
            <w:szCs w:val="22"/>
          </w:rPr>
          <w:instrText xml:space="preserve"> REF _Ref435693029 \h  \* MERGEFORMAT </w:instrText>
        </w:r>
      </w:moveTo>
      <w:r w:rsidRPr="006C75F7">
        <w:rPr>
          <w:rFonts w:ascii="Arial" w:hAnsi="Arial" w:cs="Arial"/>
          <w:sz w:val="22"/>
          <w:szCs w:val="22"/>
        </w:rPr>
      </w:r>
      <w:moveTo w:id="329" w:author="Peter Douglas" w:date="2016-03-15T16:06:00Z">
        <w:r w:rsidRPr="006C75F7">
          <w:rPr>
            <w:rFonts w:ascii="Arial" w:hAnsi="Arial" w:cs="Arial"/>
            <w:sz w:val="22"/>
            <w:szCs w:val="22"/>
          </w:rPr>
          <w:fldChar w:fldCharType="separate"/>
        </w:r>
        <w:r w:rsidRPr="006C75F7">
          <w:rPr>
            <w:rFonts w:ascii="Arial" w:hAnsi="Arial" w:cs="Arial"/>
            <w:sz w:val="22"/>
            <w:szCs w:val="22"/>
          </w:rPr>
          <w:t xml:space="preserve">Figure </w:t>
        </w:r>
        <w:r w:rsidRPr="006C75F7">
          <w:rPr>
            <w:rFonts w:ascii="Arial" w:hAnsi="Arial" w:cs="Arial"/>
            <w:noProof/>
            <w:sz w:val="22"/>
            <w:szCs w:val="22"/>
          </w:rPr>
          <w:t>1</w:t>
        </w:r>
        <w:r w:rsidRPr="006C75F7">
          <w:rPr>
            <w:rFonts w:ascii="Arial" w:hAnsi="Arial" w:cs="Arial"/>
            <w:sz w:val="22"/>
            <w:szCs w:val="22"/>
          </w:rPr>
          <w:t>.</w:t>
        </w:r>
        <w:r w:rsidRPr="006C75F7">
          <w:rPr>
            <w:rFonts w:ascii="Arial" w:hAnsi="Arial" w:cs="Arial"/>
            <w:noProof/>
            <w:sz w:val="22"/>
            <w:szCs w:val="22"/>
          </w:rPr>
          <w:t>6</w:t>
        </w:r>
        <w:r w:rsidRPr="006C75F7">
          <w:rPr>
            <w:rFonts w:ascii="Arial" w:hAnsi="Arial" w:cs="Arial"/>
            <w:sz w:val="22"/>
            <w:szCs w:val="22"/>
          </w:rPr>
          <w:fldChar w:fldCharType="end"/>
        </w:r>
        <w:r>
          <w:rPr>
            <w:rFonts w:ascii="Arial" w:hAnsi="Arial" w:cs="Arial"/>
            <w:sz w:val="22"/>
            <w:szCs w:val="22"/>
          </w:rPr>
          <w:t xml:space="preserve"> </w:t>
        </w:r>
        <w:r w:rsidRPr="00D033D6">
          <w:rPr>
            <w:rFonts w:ascii="Arial" w:hAnsi="Arial" w:cs="Arial"/>
            <w:sz w:val="22"/>
            <w:szCs w:val="22"/>
          </w:rPr>
          <w:t xml:space="preserve">shows an example of some lines of position (circles) with the transmitters at </w:t>
        </w:r>
        <w:proofErr w:type="spellStart"/>
        <w:r w:rsidRPr="00D033D6">
          <w:rPr>
            <w:rFonts w:ascii="Arial" w:hAnsi="Arial" w:cs="Arial"/>
            <w:sz w:val="22"/>
            <w:szCs w:val="22"/>
          </w:rPr>
          <w:t>Sylt</w:t>
        </w:r>
        <w:proofErr w:type="spellEnd"/>
        <w:r w:rsidRPr="00D033D6">
          <w:rPr>
            <w:rFonts w:ascii="Arial" w:hAnsi="Arial" w:cs="Arial"/>
            <w:sz w:val="22"/>
            <w:szCs w:val="22"/>
          </w:rPr>
          <w:t xml:space="preserve"> (Germany), </w:t>
        </w:r>
        <w:proofErr w:type="spellStart"/>
        <w:r w:rsidRPr="00D033D6">
          <w:rPr>
            <w:rFonts w:ascii="Arial" w:hAnsi="Arial" w:cs="Arial"/>
            <w:sz w:val="22"/>
            <w:szCs w:val="22"/>
          </w:rPr>
          <w:t>Anthorn</w:t>
        </w:r>
        <w:proofErr w:type="spellEnd"/>
        <w:r w:rsidRPr="00D033D6">
          <w:rPr>
            <w:rFonts w:ascii="Arial" w:hAnsi="Arial" w:cs="Arial"/>
            <w:sz w:val="22"/>
            <w:szCs w:val="22"/>
          </w:rPr>
          <w:t xml:space="preserve"> (United Kingdom) and </w:t>
        </w:r>
        <w:proofErr w:type="spellStart"/>
        <w:r w:rsidRPr="00D033D6">
          <w:rPr>
            <w:rFonts w:ascii="Arial" w:hAnsi="Arial" w:cs="Arial"/>
            <w:sz w:val="22"/>
            <w:szCs w:val="22"/>
          </w:rPr>
          <w:t>Lessay</w:t>
        </w:r>
        <w:proofErr w:type="spellEnd"/>
        <w:r w:rsidRPr="00D033D6">
          <w:rPr>
            <w:rFonts w:ascii="Arial" w:hAnsi="Arial" w:cs="Arial"/>
            <w:sz w:val="22"/>
            <w:szCs w:val="22"/>
          </w:rPr>
          <w:t xml:space="preserve"> (France) at the centres. The reception of signals from three stations is sufficient to compute a position</w:t>
        </w:r>
        <w:r>
          <w:rPr>
            <w:rFonts w:ascii="Arial" w:hAnsi="Arial" w:cs="Arial"/>
            <w:sz w:val="22"/>
            <w:szCs w:val="22"/>
          </w:rPr>
          <w:t xml:space="preserve"> but more signals are typically employed in the positioning solution in order to provide integrity. Signal received need NOT belong to the same GRI. </w:t>
        </w:r>
        <w:r w:rsidRPr="00D033D6">
          <w:rPr>
            <w:rFonts w:ascii="Arial" w:hAnsi="Arial" w:cs="Arial"/>
            <w:sz w:val="22"/>
            <w:szCs w:val="22"/>
          </w:rPr>
          <w:t xml:space="preserve"> </w:t>
        </w:r>
      </w:moveTo>
    </w:p>
    <w:p w14:paraId="11995BFE" w14:textId="436AE2C9" w:rsidR="00807536" w:rsidDel="00807536" w:rsidRDefault="00807536" w:rsidP="00807536">
      <w:pPr>
        <w:tabs>
          <w:tab w:val="left" w:pos="-720"/>
        </w:tabs>
        <w:suppressAutoHyphens/>
        <w:spacing w:before="120" w:after="120"/>
        <w:rPr>
          <w:del w:id="330" w:author="Peter Douglas" w:date="2016-03-15T16:06:00Z"/>
        </w:rPr>
      </w:pPr>
    </w:p>
    <w:moveToRangeEnd w:id="327"/>
    <w:p w14:paraId="58EA31BD" w14:textId="6E3B3EAB" w:rsidR="00D033D6" w:rsidRPr="006C75F7" w:rsidRDefault="00D033D6" w:rsidP="004F3187">
      <w:pPr>
        <w:spacing w:before="120" w:after="120"/>
        <w:jc w:val="both"/>
        <w:rPr>
          <w:rFonts w:ascii="Arial" w:hAnsi="Arial" w:cs="Arial"/>
          <w:sz w:val="22"/>
          <w:szCs w:val="22"/>
        </w:rPr>
      </w:pPr>
      <w:r w:rsidRPr="006C75F7">
        <w:rPr>
          <w:rFonts w:ascii="Arial" w:hAnsi="Arial" w:cs="Arial"/>
          <w:sz w:val="22"/>
          <w:szCs w:val="22"/>
        </w:rPr>
        <w:t>The receiver measures these time delays and, by assuming a value for the propagation speed of the signal, the position relative to the transmitters can be computed. The speed of a ground-wave radio signal depends on the electrical conductivity of the surface over which it travels. For example, it travels slowest over ice, deserts and mountains, a little more quickly over good farm</w:t>
      </w:r>
      <w:del w:id="331" w:author="Peter Douglas" w:date="2016-03-16T10:51:00Z">
        <w:r w:rsidRPr="006C75F7" w:rsidDel="00222418">
          <w:rPr>
            <w:rFonts w:ascii="Arial" w:hAnsi="Arial" w:cs="Arial"/>
            <w:sz w:val="22"/>
            <w:szCs w:val="22"/>
          </w:rPr>
          <w:delText>ing</w:delText>
        </w:r>
      </w:del>
      <w:r w:rsidRPr="006C75F7">
        <w:rPr>
          <w:rFonts w:ascii="Arial" w:hAnsi="Arial" w:cs="Arial"/>
          <w:sz w:val="22"/>
          <w:szCs w:val="22"/>
        </w:rPr>
        <w:t xml:space="preserve"> land and quickest of all over sea</w:t>
      </w:r>
      <w:r w:rsidRPr="006C75F7">
        <w:rPr>
          <w:rFonts w:ascii="Arial" w:hAnsi="Arial" w:cs="Arial"/>
          <w:sz w:val="22"/>
          <w:szCs w:val="22"/>
        </w:rPr>
        <w:noBreakHyphen/>
        <w:t xml:space="preserve">water. </w:t>
      </w:r>
    </w:p>
    <w:p w14:paraId="2B82F89A" w14:textId="52215B02" w:rsidR="00D033D6" w:rsidRDefault="00D033D6" w:rsidP="004F3187">
      <w:pPr>
        <w:spacing w:before="120" w:after="120"/>
        <w:jc w:val="both"/>
        <w:rPr>
          <w:rFonts w:ascii="Arial" w:hAnsi="Arial" w:cs="Arial"/>
          <w:sz w:val="22"/>
          <w:szCs w:val="22"/>
        </w:rPr>
      </w:pPr>
      <w:proofErr w:type="gramStart"/>
      <w:r w:rsidRPr="006C75F7">
        <w:rPr>
          <w:rFonts w:ascii="Arial" w:hAnsi="Arial" w:cs="Arial"/>
          <w:sz w:val="22"/>
          <w:szCs w:val="22"/>
        </w:rPr>
        <w:t>eLoran</w:t>
      </w:r>
      <w:proofErr w:type="gramEnd"/>
      <w:r w:rsidRPr="006C75F7">
        <w:rPr>
          <w:rFonts w:ascii="Arial" w:hAnsi="Arial" w:cs="Arial"/>
          <w:sz w:val="22"/>
          <w:szCs w:val="22"/>
        </w:rPr>
        <w:t xml:space="preserve"> receivers compute their position in two stages. Firstly, they assume that the entire earth’s surface is covered in sea-water and they therefore employ a sea-water propagation model for the speed of propagation</w:t>
      </w:r>
      <w:r w:rsidR="00425641">
        <w:rPr>
          <w:rFonts w:ascii="Arial" w:hAnsi="Arial" w:cs="Arial"/>
          <w:sz w:val="22"/>
          <w:szCs w:val="22"/>
        </w:rPr>
        <w:t xml:space="preserve"> [11].</w:t>
      </w:r>
      <w:r w:rsidR="006C75F7">
        <w:rPr>
          <w:rFonts w:ascii="Arial" w:hAnsi="Arial" w:cs="Arial"/>
          <w:sz w:val="22"/>
          <w:szCs w:val="22"/>
        </w:rPr>
        <w:t xml:space="preserve"> </w:t>
      </w:r>
      <w:r w:rsidRPr="006C75F7">
        <w:rPr>
          <w:rFonts w:ascii="Arial" w:hAnsi="Arial" w:cs="Arial"/>
          <w:sz w:val="22"/>
          <w:szCs w:val="22"/>
        </w:rPr>
        <w:t xml:space="preserve"> This model is based on a set of standard parameters </w:t>
      </w:r>
      <w:del w:id="332" w:author="Peter Douglas" w:date="2016-03-16T10:52:00Z">
        <w:r w:rsidRPr="006C75F7" w:rsidDel="00222418">
          <w:rPr>
            <w:rFonts w:ascii="Arial" w:hAnsi="Arial" w:cs="Arial"/>
            <w:sz w:val="22"/>
            <w:szCs w:val="22"/>
          </w:rPr>
          <w:delText xml:space="preserve">suggested </w:delText>
        </w:r>
      </w:del>
      <w:ins w:id="333" w:author="Peter Douglas" w:date="2016-03-16T10:52:00Z">
        <w:r w:rsidR="00222418">
          <w:rPr>
            <w:rFonts w:ascii="Arial" w:hAnsi="Arial" w:cs="Arial"/>
            <w:sz w:val="22"/>
            <w:szCs w:val="22"/>
          </w:rPr>
          <w:t>adopt</w:t>
        </w:r>
        <w:r w:rsidR="00222418" w:rsidRPr="006C75F7">
          <w:rPr>
            <w:rFonts w:ascii="Arial" w:hAnsi="Arial" w:cs="Arial"/>
            <w:sz w:val="22"/>
            <w:szCs w:val="22"/>
          </w:rPr>
          <w:t xml:space="preserve">ed </w:t>
        </w:r>
      </w:ins>
      <w:r w:rsidRPr="006C75F7">
        <w:rPr>
          <w:rFonts w:ascii="Arial" w:hAnsi="Arial" w:cs="Arial"/>
          <w:sz w:val="22"/>
          <w:szCs w:val="22"/>
        </w:rPr>
        <w:t>by the United States Coast Guard, and</w:t>
      </w:r>
      <w:del w:id="334" w:author="Peter Douglas" w:date="2016-03-16T10:52:00Z">
        <w:r w:rsidRPr="006C75F7" w:rsidDel="00222418">
          <w:rPr>
            <w:rFonts w:ascii="Arial" w:hAnsi="Arial" w:cs="Arial"/>
            <w:sz w:val="22"/>
            <w:szCs w:val="22"/>
          </w:rPr>
          <w:delText xml:space="preserve"> it</w:delText>
        </w:r>
      </w:del>
      <w:r w:rsidRPr="006C75F7">
        <w:rPr>
          <w:rFonts w:ascii="Arial" w:hAnsi="Arial" w:cs="Arial"/>
          <w:sz w:val="22"/>
          <w:szCs w:val="22"/>
        </w:rPr>
        <w:t xml:space="preserve"> models propagation over sea-water in earth’s atmosphere very accurately. </w:t>
      </w:r>
      <w:del w:id="335" w:author="Peter Douglas" w:date="2016-03-16T10:53:00Z">
        <w:r w:rsidRPr="006C75F7" w:rsidDel="006F3772">
          <w:rPr>
            <w:rFonts w:ascii="Arial" w:hAnsi="Arial" w:cs="Arial"/>
            <w:sz w:val="22"/>
            <w:szCs w:val="22"/>
          </w:rPr>
          <w:delText>eLoran receivers assume the signals propagate over sea</w:delText>
        </w:r>
        <w:r w:rsidRPr="006C75F7" w:rsidDel="006F3772">
          <w:rPr>
            <w:rFonts w:ascii="Arial" w:hAnsi="Arial" w:cs="Arial"/>
            <w:sz w:val="22"/>
            <w:szCs w:val="22"/>
          </w:rPr>
          <w:noBreakHyphen/>
          <w:delText xml:space="preserve">water because they cannot possibly know about the land along each of the propagation paths. </w:delText>
        </w:r>
      </w:del>
    </w:p>
    <w:p w14:paraId="5A87F6B9" w14:textId="77777777" w:rsidR="00D033D6" w:rsidRPr="006C75F7" w:rsidRDefault="00D033D6" w:rsidP="004F3187">
      <w:pPr>
        <w:spacing w:before="120" w:after="120"/>
        <w:jc w:val="both"/>
        <w:rPr>
          <w:rFonts w:ascii="Arial" w:hAnsi="Arial" w:cs="Arial"/>
          <w:sz w:val="22"/>
          <w:szCs w:val="22"/>
        </w:rPr>
      </w:pPr>
      <w:r w:rsidRPr="006C75F7">
        <w:rPr>
          <w:rFonts w:ascii="Arial" w:hAnsi="Arial" w:cs="Arial"/>
          <w:sz w:val="22"/>
          <w:szCs w:val="22"/>
        </w:rPr>
        <w:t xml:space="preserve">In the second stage, the delays due to land paths are taken into account by adding them to the </w:t>
      </w:r>
      <w:proofErr w:type="spellStart"/>
      <w:r w:rsidRPr="006C75F7">
        <w:rPr>
          <w:rFonts w:ascii="Arial" w:hAnsi="Arial" w:cs="Arial"/>
          <w:sz w:val="22"/>
          <w:szCs w:val="22"/>
        </w:rPr>
        <w:t>pseudorange</w:t>
      </w:r>
      <w:proofErr w:type="spellEnd"/>
      <w:r w:rsidRPr="006C75F7">
        <w:rPr>
          <w:rFonts w:ascii="Arial" w:hAnsi="Arial" w:cs="Arial"/>
          <w:sz w:val="22"/>
          <w:szCs w:val="22"/>
        </w:rPr>
        <w:t xml:space="preserve"> measurements. These delays are called Additional Secondary Factor delays, or ASFs for short. Their values are expressed as microseconds of </w:t>
      </w:r>
      <w:r w:rsidR="00EA4F5D">
        <w:rPr>
          <w:rFonts w:ascii="Arial" w:hAnsi="Arial" w:cs="Arial"/>
          <w:sz w:val="22"/>
          <w:szCs w:val="22"/>
        </w:rPr>
        <w:t xml:space="preserve">propagation </w:t>
      </w:r>
      <w:r w:rsidRPr="006C75F7">
        <w:rPr>
          <w:rFonts w:ascii="Arial" w:hAnsi="Arial" w:cs="Arial"/>
          <w:sz w:val="22"/>
          <w:szCs w:val="22"/>
        </w:rPr>
        <w:t>delay, and are typically supplied to users as a database built into their receivers. ASFs are the dominant propagation phenomenon affecting the accuracy of positioning and navigation with eLoran.</w:t>
      </w:r>
    </w:p>
    <w:p w14:paraId="2D10FBB0" w14:textId="5530683D" w:rsidR="006C75F7" w:rsidRDefault="00D033D6" w:rsidP="004F3187">
      <w:pPr>
        <w:spacing w:before="120" w:after="120"/>
        <w:jc w:val="both"/>
        <w:rPr>
          <w:rFonts w:ascii="Arial" w:hAnsi="Arial" w:cs="Arial"/>
          <w:sz w:val="22"/>
          <w:szCs w:val="22"/>
        </w:rPr>
      </w:pPr>
      <w:del w:id="336" w:author="Peter Douglas" w:date="2016-03-16T11:09:00Z">
        <w:r w:rsidDel="00F36909">
          <w:delText xml:space="preserve"> </w:delText>
        </w:r>
      </w:del>
      <w:r w:rsidR="006C75F7" w:rsidRPr="006C75F7">
        <w:rPr>
          <w:rFonts w:ascii="Arial" w:hAnsi="Arial" w:cs="Arial"/>
          <w:sz w:val="22"/>
          <w:szCs w:val="22"/>
        </w:rPr>
        <w:t xml:space="preserve">If ASFs are not taken into account they appear as a bias, or offset, in the measured </w:t>
      </w:r>
      <w:proofErr w:type="spellStart"/>
      <w:r w:rsidR="006C75F7" w:rsidRPr="006C75F7">
        <w:rPr>
          <w:rFonts w:ascii="Arial" w:hAnsi="Arial" w:cs="Arial"/>
          <w:sz w:val="22"/>
          <w:szCs w:val="22"/>
        </w:rPr>
        <w:t>pseudorange</w:t>
      </w:r>
      <w:proofErr w:type="spellEnd"/>
      <w:r w:rsidR="006C75F7" w:rsidRPr="006C75F7">
        <w:rPr>
          <w:rFonts w:ascii="Arial" w:hAnsi="Arial" w:cs="Arial"/>
          <w:sz w:val="22"/>
          <w:szCs w:val="22"/>
        </w:rPr>
        <w:t xml:space="preserve"> of an eLoran signal. </w:t>
      </w:r>
      <w:r w:rsidR="006C75F7" w:rsidRPr="006C75F7">
        <w:rPr>
          <w:rFonts w:ascii="Arial" w:hAnsi="Arial" w:cs="Arial"/>
          <w:sz w:val="22"/>
          <w:szCs w:val="22"/>
        </w:rPr>
        <w:fldChar w:fldCharType="begin"/>
      </w:r>
      <w:r w:rsidR="006C75F7" w:rsidRPr="006C75F7">
        <w:rPr>
          <w:rFonts w:ascii="Arial" w:hAnsi="Arial" w:cs="Arial"/>
          <w:sz w:val="22"/>
          <w:szCs w:val="22"/>
        </w:rPr>
        <w:instrText xml:space="preserve"> REF _Ref435693205 \h  \* MERGEFORMAT </w:instrText>
      </w:r>
      <w:r w:rsidR="006C75F7" w:rsidRPr="006C75F7">
        <w:rPr>
          <w:rFonts w:ascii="Arial" w:hAnsi="Arial" w:cs="Arial"/>
          <w:sz w:val="22"/>
          <w:szCs w:val="22"/>
        </w:rPr>
      </w:r>
      <w:r w:rsidR="006C75F7" w:rsidRPr="006C75F7">
        <w:rPr>
          <w:rFonts w:ascii="Arial" w:hAnsi="Arial" w:cs="Arial"/>
          <w:sz w:val="22"/>
          <w:szCs w:val="22"/>
        </w:rPr>
        <w:fldChar w:fldCharType="separate"/>
      </w:r>
      <w:r w:rsidR="006C75F7" w:rsidRPr="006C75F7">
        <w:rPr>
          <w:rFonts w:ascii="Arial" w:hAnsi="Arial" w:cs="Arial"/>
          <w:sz w:val="22"/>
          <w:szCs w:val="22"/>
        </w:rPr>
        <w:t>Figure 1.7</w:t>
      </w:r>
      <w:r w:rsidR="006C75F7" w:rsidRPr="006C75F7">
        <w:rPr>
          <w:rFonts w:ascii="Arial" w:hAnsi="Arial" w:cs="Arial"/>
          <w:sz w:val="22"/>
          <w:szCs w:val="22"/>
        </w:rPr>
        <w:fldChar w:fldCharType="end"/>
      </w:r>
      <w:r w:rsidR="006C75F7">
        <w:rPr>
          <w:rFonts w:ascii="Arial" w:hAnsi="Arial" w:cs="Arial"/>
          <w:sz w:val="22"/>
          <w:szCs w:val="22"/>
        </w:rPr>
        <w:t xml:space="preserve"> </w:t>
      </w:r>
      <w:r w:rsidR="006C75F7" w:rsidRPr="006C75F7">
        <w:rPr>
          <w:rFonts w:ascii="Arial" w:hAnsi="Arial" w:cs="Arial"/>
          <w:sz w:val="22"/>
          <w:szCs w:val="22"/>
        </w:rPr>
        <w:t xml:space="preserve">illustrates this; the position of the vessel </w:t>
      </w:r>
      <w:r w:rsidR="006C75F7" w:rsidRPr="006C75F7">
        <w:rPr>
          <w:rFonts w:ascii="Arial" w:hAnsi="Arial" w:cs="Arial"/>
          <w:sz w:val="22"/>
          <w:szCs w:val="22"/>
        </w:rPr>
        <w:lastRenderedPageBreak/>
        <w:t xml:space="preserve">determined by the eLoran receiver is offset from its true position because of the land in the propagation path from the eLoran transmitter at </w:t>
      </w:r>
      <w:proofErr w:type="spellStart"/>
      <w:r w:rsidR="006C75F7" w:rsidRPr="006C75F7">
        <w:rPr>
          <w:rFonts w:ascii="Arial" w:hAnsi="Arial" w:cs="Arial"/>
          <w:sz w:val="22"/>
          <w:szCs w:val="22"/>
        </w:rPr>
        <w:t>Lessay</w:t>
      </w:r>
      <w:proofErr w:type="spellEnd"/>
      <w:r w:rsidR="006C75F7" w:rsidRPr="006C75F7">
        <w:rPr>
          <w:rFonts w:ascii="Arial" w:hAnsi="Arial" w:cs="Arial"/>
          <w:sz w:val="22"/>
          <w:szCs w:val="22"/>
        </w:rPr>
        <w:t>.</w:t>
      </w:r>
    </w:p>
    <w:p w14:paraId="7F9458AA" w14:textId="65C15844" w:rsidR="00A85AF5" w:rsidRPr="006C75F7" w:rsidDel="006F3772" w:rsidRDefault="00A85AF5" w:rsidP="00A85AF5">
      <w:pPr>
        <w:jc w:val="both"/>
        <w:rPr>
          <w:del w:id="337" w:author="Peter Douglas" w:date="2016-03-16T10:54:00Z"/>
          <w:rFonts w:ascii="Arial" w:hAnsi="Arial" w:cs="Arial"/>
          <w:sz w:val="22"/>
          <w:szCs w:val="22"/>
        </w:rPr>
      </w:pPr>
      <w:moveFromRangeStart w:id="338" w:author="Peter Douglas" w:date="2016-03-15T14:14:00Z" w:name="move445814574"/>
      <w:moveFrom w:id="339" w:author="Peter Douglas" w:date="2016-03-15T14:14:00Z">
        <w:r w:rsidRPr="006C75F7" w:rsidDel="002F56DE">
          <w:rPr>
            <w:rFonts w:ascii="Arial" w:hAnsi="Arial" w:cs="Arial"/>
            <w:sz w:val="22"/>
            <w:szCs w:val="22"/>
          </w:rPr>
          <w:t xml:space="preserve">The true position (the ground-truth) is typically determined using differential-GPS, which has a horizontal accuracy of </w:t>
        </w:r>
        <w:r w:rsidDel="002F56DE">
          <w:rPr>
            <w:rFonts w:ascii="Arial" w:hAnsi="Arial" w:cs="Arial"/>
            <w:sz w:val="22"/>
            <w:szCs w:val="22"/>
          </w:rPr>
          <w:t>approximately 1m (95%)</w:t>
        </w:r>
        <w:r w:rsidRPr="006C75F7" w:rsidDel="002F56DE">
          <w:rPr>
            <w:rFonts w:ascii="Arial" w:hAnsi="Arial" w:cs="Arial"/>
            <w:sz w:val="22"/>
            <w:szCs w:val="22"/>
          </w:rPr>
          <w:t xml:space="preserve">. If the ground-truth position is compared to the position given by an eLoran receiver with a sea-water only propagation model, the position offset would be due to ASF. </w:t>
        </w:r>
      </w:moveFrom>
      <w:moveFromRangeEnd w:id="338"/>
    </w:p>
    <w:p w14:paraId="791A67C4" w14:textId="77777777" w:rsidR="00A85AF5" w:rsidRPr="006C75F7" w:rsidRDefault="00A85AF5" w:rsidP="006C75F7">
      <w:pPr>
        <w:jc w:val="both"/>
        <w:rPr>
          <w:rFonts w:ascii="Arial" w:hAnsi="Arial" w:cs="Arial"/>
          <w:sz w:val="22"/>
          <w:szCs w:val="22"/>
        </w:rPr>
      </w:pPr>
    </w:p>
    <w:p w14:paraId="050BCDB5" w14:textId="77777777" w:rsidR="006C75F7" w:rsidRDefault="00D033D6" w:rsidP="006C75F7">
      <w:pPr>
        <w:keepNext/>
        <w:jc w:val="center"/>
      </w:pPr>
      <w:r>
        <w:rPr>
          <w:noProof/>
          <w:lang w:eastAsia="en-GB"/>
        </w:rPr>
        <w:drawing>
          <wp:inline distT="0" distB="0" distL="0" distR="0" wp14:anchorId="1597B3CB" wp14:editId="77D932CF">
            <wp:extent cx="4279265" cy="2787015"/>
            <wp:effectExtent l="19050" t="19050" r="26035" b="13335"/>
            <wp:docPr id="19" name="Picture 19" descr="LANDS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NDSE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79265" cy="2787015"/>
                    </a:xfrm>
                    <a:prstGeom prst="rect">
                      <a:avLst/>
                    </a:prstGeom>
                    <a:noFill/>
                    <a:ln w="12700" cmpd="sng">
                      <a:solidFill>
                        <a:srgbClr val="000000"/>
                      </a:solidFill>
                      <a:miter lim="800000"/>
                      <a:headEnd/>
                      <a:tailEnd/>
                    </a:ln>
                    <a:effectLst/>
                  </pic:spPr>
                </pic:pic>
              </a:graphicData>
            </a:graphic>
          </wp:inline>
        </w:drawing>
      </w:r>
    </w:p>
    <w:p w14:paraId="30DF43D7" w14:textId="77777777" w:rsidR="00D033D6" w:rsidRPr="006C75F7" w:rsidRDefault="006C75F7" w:rsidP="00D033D6">
      <w:pPr>
        <w:pStyle w:val="Caption"/>
        <w:rPr>
          <w:rFonts w:ascii="Arial" w:hAnsi="Arial" w:cs="Arial"/>
          <w:b/>
          <w:sz w:val="22"/>
          <w:szCs w:val="22"/>
        </w:rPr>
      </w:pPr>
      <w:bookmarkStart w:id="340" w:name="_Ref435693205"/>
      <w:r w:rsidRPr="006C75F7">
        <w:rPr>
          <w:rFonts w:ascii="Arial" w:hAnsi="Arial" w:cs="Arial"/>
          <w:b/>
          <w:sz w:val="22"/>
          <w:szCs w:val="22"/>
        </w:rPr>
        <w:t xml:space="preserve">Figure </w:t>
      </w:r>
      <w:r w:rsidR="001F1352">
        <w:rPr>
          <w:rFonts w:ascii="Arial" w:hAnsi="Arial" w:cs="Arial"/>
          <w:b/>
          <w:sz w:val="22"/>
          <w:szCs w:val="22"/>
        </w:rPr>
        <w:fldChar w:fldCharType="begin"/>
      </w:r>
      <w:r w:rsidR="001F1352">
        <w:rPr>
          <w:rFonts w:ascii="Arial" w:hAnsi="Arial" w:cs="Arial"/>
          <w:b/>
          <w:sz w:val="22"/>
          <w:szCs w:val="22"/>
        </w:rPr>
        <w:instrText xml:space="preserve"> STYLEREF 1 \s </w:instrText>
      </w:r>
      <w:r w:rsidR="001F1352">
        <w:rPr>
          <w:rFonts w:ascii="Arial" w:hAnsi="Arial" w:cs="Arial"/>
          <w:b/>
          <w:sz w:val="22"/>
          <w:szCs w:val="22"/>
        </w:rPr>
        <w:fldChar w:fldCharType="separate"/>
      </w:r>
      <w:r w:rsidR="001F1352">
        <w:rPr>
          <w:rFonts w:ascii="Arial" w:hAnsi="Arial" w:cs="Arial"/>
          <w:b/>
          <w:noProof/>
          <w:sz w:val="22"/>
          <w:szCs w:val="22"/>
        </w:rPr>
        <w:t>1</w:t>
      </w:r>
      <w:r w:rsidR="001F1352">
        <w:rPr>
          <w:rFonts w:ascii="Arial" w:hAnsi="Arial" w:cs="Arial"/>
          <w:b/>
          <w:sz w:val="22"/>
          <w:szCs w:val="22"/>
        </w:rPr>
        <w:fldChar w:fldCharType="end"/>
      </w:r>
      <w:r w:rsidR="001F1352">
        <w:rPr>
          <w:rFonts w:ascii="Arial" w:hAnsi="Arial" w:cs="Arial"/>
          <w:b/>
          <w:sz w:val="22"/>
          <w:szCs w:val="22"/>
        </w:rPr>
        <w:t>.</w:t>
      </w:r>
      <w:r w:rsidR="001F1352">
        <w:rPr>
          <w:rFonts w:ascii="Arial" w:hAnsi="Arial" w:cs="Arial"/>
          <w:b/>
          <w:sz w:val="22"/>
          <w:szCs w:val="22"/>
        </w:rPr>
        <w:fldChar w:fldCharType="begin"/>
      </w:r>
      <w:r w:rsidR="001F1352">
        <w:rPr>
          <w:rFonts w:ascii="Arial" w:hAnsi="Arial" w:cs="Arial"/>
          <w:b/>
          <w:sz w:val="22"/>
          <w:szCs w:val="22"/>
        </w:rPr>
        <w:instrText xml:space="preserve"> SEQ Figure \* ARABIC \s 1 </w:instrText>
      </w:r>
      <w:r w:rsidR="001F1352">
        <w:rPr>
          <w:rFonts w:ascii="Arial" w:hAnsi="Arial" w:cs="Arial"/>
          <w:b/>
          <w:sz w:val="22"/>
          <w:szCs w:val="22"/>
        </w:rPr>
        <w:fldChar w:fldCharType="separate"/>
      </w:r>
      <w:r w:rsidR="001F1352">
        <w:rPr>
          <w:rFonts w:ascii="Arial" w:hAnsi="Arial" w:cs="Arial"/>
          <w:b/>
          <w:noProof/>
          <w:sz w:val="22"/>
          <w:szCs w:val="22"/>
        </w:rPr>
        <w:t>7</w:t>
      </w:r>
      <w:r w:rsidR="001F1352">
        <w:rPr>
          <w:rFonts w:ascii="Arial" w:hAnsi="Arial" w:cs="Arial"/>
          <w:b/>
          <w:sz w:val="22"/>
          <w:szCs w:val="22"/>
        </w:rPr>
        <w:fldChar w:fldCharType="end"/>
      </w:r>
      <w:bookmarkEnd w:id="340"/>
      <w:r w:rsidR="00D033D6" w:rsidRPr="006C75F7">
        <w:rPr>
          <w:rFonts w:ascii="Arial" w:hAnsi="Arial" w:cs="Arial"/>
          <w:b/>
          <w:sz w:val="22"/>
          <w:szCs w:val="22"/>
        </w:rPr>
        <w:t xml:space="preserve"> – ASF due to </w:t>
      </w:r>
      <w:proofErr w:type="spellStart"/>
      <w:r w:rsidR="00D033D6" w:rsidRPr="006C75F7">
        <w:rPr>
          <w:rFonts w:ascii="Arial" w:hAnsi="Arial" w:cs="Arial"/>
          <w:b/>
          <w:sz w:val="22"/>
          <w:szCs w:val="22"/>
        </w:rPr>
        <w:t>Lessay</w:t>
      </w:r>
      <w:proofErr w:type="spellEnd"/>
      <w:r w:rsidR="00D033D6" w:rsidRPr="006C75F7">
        <w:rPr>
          <w:rFonts w:ascii="Arial" w:hAnsi="Arial" w:cs="Arial"/>
          <w:b/>
          <w:sz w:val="22"/>
          <w:szCs w:val="22"/>
        </w:rPr>
        <w:t xml:space="preserve"> results in a position offset if it is not taken into account. </w:t>
      </w:r>
    </w:p>
    <w:p w14:paraId="003A5398" w14:textId="77777777" w:rsidR="006C75F7" w:rsidRDefault="006C75F7" w:rsidP="004F3187">
      <w:pPr>
        <w:spacing w:before="120" w:after="120"/>
        <w:jc w:val="both"/>
        <w:rPr>
          <w:rFonts w:ascii="Arial" w:hAnsi="Arial" w:cs="Arial"/>
          <w:sz w:val="22"/>
          <w:szCs w:val="22"/>
        </w:rPr>
      </w:pPr>
    </w:p>
    <w:p w14:paraId="58A5A271" w14:textId="2B82A07C" w:rsidR="00D73F2B" w:rsidRPr="00812AED" w:rsidRDefault="00D73F2B" w:rsidP="004F3187">
      <w:pPr>
        <w:spacing w:before="120" w:after="120"/>
        <w:jc w:val="both"/>
        <w:rPr>
          <w:rFonts w:ascii="Arial" w:hAnsi="Arial" w:cs="Arial"/>
          <w:sz w:val="22"/>
          <w:szCs w:val="22"/>
        </w:rPr>
      </w:pPr>
      <w:del w:id="341" w:author="Peter Douglas" w:date="2016-03-16T10:55:00Z">
        <w:r w:rsidRPr="00812AED" w:rsidDel="006F3772">
          <w:rPr>
            <w:rFonts w:ascii="Arial" w:hAnsi="Arial" w:cs="Arial"/>
            <w:sz w:val="22"/>
            <w:szCs w:val="22"/>
          </w:rPr>
          <w:delText>Additional Secondary Factor (</w:delText>
        </w:r>
      </w:del>
      <w:r w:rsidRPr="00812AED">
        <w:rPr>
          <w:rFonts w:ascii="Arial" w:hAnsi="Arial" w:cs="Arial"/>
          <w:sz w:val="22"/>
          <w:szCs w:val="22"/>
        </w:rPr>
        <w:t>ASF</w:t>
      </w:r>
      <w:del w:id="342" w:author="Peter Douglas" w:date="2016-03-16T10:55:00Z">
        <w:r w:rsidRPr="00812AED" w:rsidDel="006F3772">
          <w:rPr>
            <w:rFonts w:ascii="Arial" w:hAnsi="Arial" w:cs="Arial"/>
            <w:sz w:val="22"/>
            <w:szCs w:val="22"/>
          </w:rPr>
          <w:delText>)</w:delText>
        </w:r>
      </w:del>
      <w:r w:rsidRPr="00812AED">
        <w:rPr>
          <w:rFonts w:ascii="Arial" w:hAnsi="Arial" w:cs="Arial"/>
          <w:sz w:val="22"/>
          <w:szCs w:val="22"/>
        </w:rPr>
        <w:t xml:space="preserve"> data will be required to be provided to the mariner. There are two main voyage phases that require to be supported:</w:t>
      </w:r>
    </w:p>
    <w:p w14:paraId="6555BA0B" w14:textId="77777777" w:rsidR="00D73F2B" w:rsidRDefault="00D73F2B" w:rsidP="004F3187">
      <w:pPr>
        <w:pStyle w:val="ListParagraph"/>
        <w:numPr>
          <w:ilvl w:val="0"/>
          <w:numId w:val="38"/>
        </w:numPr>
        <w:spacing w:before="120" w:after="120"/>
        <w:contextualSpacing/>
        <w:jc w:val="both"/>
      </w:pPr>
      <w:r>
        <w:t>Port Approach Voyage Phase – data will be measured through bespoke measurement campaigns at each port approach as discussed above</w:t>
      </w:r>
    </w:p>
    <w:p w14:paraId="24CF1CED" w14:textId="4D538239" w:rsidR="00D73F2B" w:rsidRDefault="00D73F2B" w:rsidP="004F3187">
      <w:pPr>
        <w:pStyle w:val="ListParagraph"/>
        <w:spacing w:before="120" w:after="120"/>
      </w:pPr>
    </w:p>
    <w:p w14:paraId="38957D46" w14:textId="77777777" w:rsidR="00D73F2B" w:rsidRDefault="00D73F2B" w:rsidP="004F3187">
      <w:pPr>
        <w:pStyle w:val="ListParagraph"/>
        <w:numPr>
          <w:ilvl w:val="0"/>
          <w:numId w:val="38"/>
        </w:numPr>
        <w:spacing w:before="120" w:after="120"/>
        <w:contextualSpacing/>
        <w:jc w:val="both"/>
      </w:pPr>
      <w:r>
        <w:t xml:space="preserve">Coastal Voyage Phase – data will be modelled to the best of the service provider’s ability. The modelled data will be calibrated using a small amount of ASF measurements gathered through the operation of ‘vessels of convenience’. </w:t>
      </w:r>
    </w:p>
    <w:p w14:paraId="59F3C3B7" w14:textId="77777777" w:rsidR="00D73F2B" w:rsidRDefault="00D73F2B" w:rsidP="004F3187">
      <w:pPr>
        <w:pStyle w:val="ListParagraph"/>
        <w:spacing w:before="120" w:after="120"/>
      </w:pPr>
    </w:p>
    <w:p w14:paraId="77A822C9" w14:textId="12C62D17" w:rsidR="00D73F2B" w:rsidRPr="00812AED" w:rsidRDefault="00D73F2B" w:rsidP="004F3187">
      <w:pPr>
        <w:spacing w:before="120" w:after="120"/>
        <w:jc w:val="both"/>
        <w:rPr>
          <w:rFonts w:ascii="Arial" w:hAnsi="Arial" w:cs="Arial"/>
          <w:sz w:val="22"/>
          <w:szCs w:val="22"/>
        </w:rPr>
      </w:pPr>
      <w:del w:id="343" w:author="Peter Douglas" w:date="2016-03-16T10:56:00Z">
        <w:r w:rsidRPr="00812AED" w:rsidDel="006F3772">
          <w:rPr>
            <w:rFonts w:ascii="Arial" w:hAnsi="Arial" w:cs="Arial"/>
            <w:sz w:val="22"/>
            <w:szCs w:val="22"/>
          </w:rPr>
          <w:delText xml:space="preserve">In the future </w:delText>
        </w:r>
      </w:del>
      <w:proofErr w:type="gramStart"/>
      <w:r w:rsidRPr="00812AED">
        <w:rPr>
          <w:rFonts w:ascii="Arial" w:hAnsi="Arial" w:cs="Arial"/>
          <w:sz w:val="22"/>
          <w:szCs w:val="22"/>
        </w:rPr>
        <w:t>eLoran</w:t>
      </w:r>
      <w:proofErr w:type="gramEnd"/>
      <w:r w:rsidRPr="00812AED">
        <w:rPr>
          <w:rFonts w:ascii="Arial" w:hAnsi="Arial" w:cs="Arial"/>
          <w:sz w:val="22"/>
          <w:szCs w:val="22"/>
        </w:rPr>
        <w:t xml:space="preserve"> receivers </w:t>
      </w:r>
      <w:del w:id="344" w:author="Peter Douglas" w:date="2016-03-16T10:56:00Z">
        <w:r w:rsidRPr="00812AED" w:rsidDel="006F3772">
          <w:rPr>
            <w:rFonts w:ascii="Arial" w:hAnsi="Arial" w:cs="Arial"/>
            <w:sz w:val="22"/>
            <w:szCs w:val="22"/>
          </w:rPr>
          <w:delText xml:space="preserve">will </w:delText>
        </w:r>
      </w:del>
      <w:ins w:id="345" w:author="Peter Douglas" w:date="2016-03-16T10:56:00Z">
        <w:r w:rsidR="006F3772">
          <w:rPr>
            <w:rFonts w:ascii="Arial" w:hAnsi="Arial" w:cs="Arial"/>
            <w:sz w:val="22"/>
            <w:szCs w:val="22"/>
          </w:rPr>
          <w:t>may</w:t>
        </w:r>
        <w:r w:rsidR="006F3772" w:rsidRPr="00812AED">
          <w:rPr>
            <w:rFonts w:ascii="Arial" w:hAnsi="Arial" w:cs="Arial"/>
            <w:sz w:val="22"/>
            <w:szCs w:val="22"/>
          </w:rPr>
          <w:t xml:space="preserve"> </w:t>
        </w:r>
      </w:ins>
      <w:r w:rsidRPr="00812AED">
        <w:rPr>
          <w:rFonts w:ascii="Arial" w:hAnsi="Arial" w:cs="Arial"/>
          <w:sz w:val="22"/>
          <w:szCs w:val="22"/>
        </w:rPr>
        <w:t xml:space="preserve">be integrated with GNSS, and </w:t>
      </w:r>
      <w:del w:id="346" w:author="Peter Douglas" w:date="2016-03-16T10:57:00Z">
        <w:r w:rsidRPr="00812AED" w:rsidDel="006F3772">
          <w:rPr>
            <w:rFonts w:ascii="Arial" w:hAnsi="Arial" w:cs="Arial"/>
            <w:sz w:val="22"/>
            <w:szCs w:val="22"/>
          </w:rPr>
          <w:delText xml:space="preserve">there are currently </w:delText>
        </w:r>
      </w:del>
      <w:ins w:id="347" w:author="Peter Douglas" w:date="2016-03-16T10:56:00Z">
        <w:r w:rsidR="006F3772">
          <w:rPr>
            <w:rFonts w:ascii="Arial" w:hAnsi="Arial" w:cs="Arial"/>
            <w:sz w:val="22"/>
            <w:szCs w:val="22"/>
          </w:rPr>
          <w:t xml:space="preserve">such </w:t>
        </w:r>
      </w:ins>
      <w:del w:id="348" w:author="Peter Douglas" w:date="2016-03-16T10:57:00Z">
        <w:r w:rsidDel="00A9435A">
          <w:rPr>
            <w:rFonts w:ascii="Arial" w:hAnsi="Arial" w:cs="Arial"/>
            <w:sz w:val="22"/>
            <w:szCs w:val="22"/>
          </w:rPr>
          <w:delText xml:space="preserve">development </w:delText>
        </w:r>
      </w:del>
      <w:r w:rsidRPr="00812AED">
        <w:rPr>
          <w:rFonts w:ascii="Arial" w:hAnsi="Arial" w:cs="Arial"/>
          <w:sz w:val="22"/>
          <w:szCs w:val="22"/>
        </w:rPr>
        <w:t xml:space="preserve">‘Resilient PNT’ receivers </w:t>
      </w:r>
      <w:ins w:id="349" w:author="Peter Douglas" w:date="2016-03-16T10:57:00Z">
        <w:r w:rsidR="006F3772">
          <w:rPr>
            <w:rFonts w:ascii="Arial" w:hAnsi="Arial" w:cs="Arial"/>
            <w:sz w:val="22"/>
            <w:szCs w:val="22"/>
          </w:rPr>
          <w:t>are available</w:t>
        </w:r>
      </w:ins>
      <w:del w:id="350" w:author="Peter Douglas" w:date="2016-03-16T10:57:00Z">
        <w:r w:rsidRPr="00812AED" w:rsidDel="006F3772">
          <w:rPr>
            <w:rFonts w:ascii="Arial" w:hAnsi="Arial" w:cs="Arial"/>
            <w:sz w:val="22"/>
            <w:szCs w:val="22"/>
          </w:rPr>
          <w:delText>on the market</w:delText>
        </w:r>
      </w:del>
      <w:r w:rsidRPr="00812AED">
        <w:rPr>
          <w:rFonts w:ascii="Arial" w:hAnsi="Arial" w:cs="Arial"/>
          <w:sz w:val="22"/>
          <w:szCs w:val="22"/>
        </w:rPr>
        <w:t>. These receivers can be employed not just for navigation purposes but for automatically measuring and logging ASF data</w:t>
      </w:r>
      <w:r>
        <w:rPr>
          <w:rFonts w:ascii="Arial" w:hAnsi="Arial" w:cs="Arial"/>
          <w:sz w:val="22"/>
          <w:szCs w:val="22"/>
        </w:rPr>
        <w:t>, since they already have a GNSS receiver “built in”</w:t>
      </w:r>
      <w:r w:rsidRPr="00812AED">
        <w:rPr>
          <w:rFonts w:ascii="Arial" w:hAnsi="Arial" w:cs="Arial"/>
          <w:sz w:val="22"/>
          <w:szCs w:val="22"/>
        </w:rPr>
        <w:t xml:space="preserve">.  </w:t>
      </w:r>
    </w:p>
    <w:p w14:paraId="084B7B06" w14:textId="77777777" w:rsidR="00D033D6" w:rsidRDefault="00D033D6" w:rsidP="004F3187">
      <w:pPr>
        <w:spacing w:before="120" w:after="120"/>
        <w:rPr>
          <w:spacing w:val="-2"/>
        </w:rPr>
      </w:pPr>
    </w:p>
    <w:p w14:paraId="263907C5" w14:textId="77777777" w:rsidR="00D033D6" w:rsidRPr="00BB7BD1" w:rsidRDefault="00AE336B" w:rsidP="004F3187">
      <w:pPr>
        <w:pStyle w:val="Heading4"/>
        <w:spacing w:before="120" w:after="120"/>
        <w:rPr>
          <w:b/>
          <w:sz w:val="24"/>
        </w:rPr>
      </w:pPr>
      <w:bookmarkStart w:id="351" w:name="_Toc240879297"/>
      <w:bookmarkStart w:id="352" w:name="_Toc308186102"/>
      <w:r w:rsidRPr="00BB7BD1">
        <w:rPr>
          <w:b/>
          <w:sz w:val="24"/>
        </w:rPr>
        <w:t xml:space="preserve">Determining </w:t>
      </w:r>
      <w:r w:rsidR="00D033D6" w:rsidRPr="00BB7BD1">
        <w:rPr>
          <w:b/>
          <w:sz w:val="24"/>
        </w:rPr>
        <w:t>ASF</w:t>
      </w:r>
      <w:bookmarkEnd w:id="351"/>
      <w:bookmarkEnd w:id="352"/>
      <w:r w:rsidRPr="00BB7BD1">
        <w:rPr>
          <w:b/>
          <w:sz w:val="24"/>
        </w:rPr>
        <w:t xml:space="preserve"> Values</w:t>
      </w:r>
    </w:p>
    <w:p w14:paraId="74EBDF51" w14:textId="1E9FA5C4" w:rsidR="00AE336B" w:rsidDel="00263D87" w:rsidRDefault="00AE336B" w:rsidP="004F3187">
      <w:pPr>
        <w:spacing w:before="120" w:after="120"/>
        <w:rPr>
          <w:del w:id="353" w:author="Peter Douglas" w:date="2016-03-15T15:13:00Z"/>
        </w:rPr>
      </w:pPr>
    </w:p>
    <w:p w14:paraId="17E31399" w14:textId="77777777" w:rsidR="00AE336B" w:rsidRDefault="00AE336B" w:rsidP="004F3187">
      <w:pPr>
        <w:spacing w:before="120" w:after="120"/>
        <w:jc w:val="both"/>
        <w:rPr>
          <w:rFonts w:ascii="Arial" w:hAnsi="Arial" w:cs="Arial"/>
          <w:sz w:val="22"/>
          <w:szCs w:val="22"/>
        </w:rPr>
      </w:pPr>
      <w:r>
        <w:rPr>
          <w:rFonts w:ascii="Arial" w:hAnsi="Arial" w:cs="Arial"/>
          <w:sz w:val="22"/>
          <w:szCs w:val="22"/>
        </w:rPr>
        <w:t xml:space="preserve">The eLoran service provider </w:t>
      </w:r>
      <w:r w:rsidR="004360CA">
        <w:rPr>
          <w:rFonts w:ascii="Arial" w:hAnsi="Arial" w:cs="Arial"/>
          <w:sz w:val="22"/>
          <w:szCs w:val="22"/>
        </w:rPr>
        <w:t xml:space="preserve">is responsible for producing </w:t>
      </w:r>
      <w:r>
        <w:rPr>
          <w:rFonts w:ascii="Arial" w:hAnsi="Arial" w:cs="Arial"/>
          <w:sz w:val="22"/>
          <w:szCs w:val="22"/>
        </w:rPr>
        <w:t xml:space="preserve">maps of Additional Secondary Factors for its operating region. </w:t>
      </w:r>
      <w:r w:rsidR="00140A46">
        <w:rPr>
          <w:rFonts w:ascii="Arial" w:hAnsi="Arial" w:cs="Arial"/>
          <w:sz w:val="22"/>
          <w:szCs w:val="22"/>
        </w:rPr>
        <w:t>There are several ways to produce ASF data:</w:t>
      </w:r>
    </w:p>
    <w:p w14:paraId="7D73A115" w14:textId="6DA71CB4" w:rsidR="00140A46" w:rsidDel="00263D87" w:rsidRDefault="00140A46" w:rsidP="004F3187">
      <w:pPr>
        <w:spacing w:before="120" w:after="120"/>
        <w:jc w:val="both"/>
        <w:rPr>
          <w:del w:id="354" w:author="Peter Douglas" w:date="2016-03-15T15:13:00Z"/>
          <w:rFonts w:ascii="Arial" w:hAnsi="Arial" w:cs="Arial"/>
          <w:sz w:val="22"/>
          <w:szCs w:val="22"/>
        </w:rPr>
      </w:pPr>
    </w:p>
    <w:p w14:paraId="57F78DED" w14:textId="77777777" w:rsidR="00140A46" w:rsidRDefault="00140A46" w:rsidP="004F3187">
      <w:pPr>
        <w:pStyle w:val="ListParagraph"/>
        <w:numPr>
          <w:ilvl w:val="0"/>
          <w:numId w:val="37"/>
        </w:numPr>
        <w:spacing w:before="120" w:after="120"/>
        <w:jc w:val="both"/>
        <w:rPr>
          <w:rFonts w:cs="Arial"/>
        </w:rPr>
      </w:pPr>
      <w:r>
        <w:rPr>
          <w:rFonts w:cs="Arial"/>
        </w:rPr>
        <w:lastRenderedPageBreak/>
        <w:t>Measure ASFs directly using an ASF measurement system</w:t>
      </w:r>
    </w:p>
    <w:p w14:paraId="4F0C9B22" w14:textId="77777777" w:rsidR="00140A46" w:rsidRDefault="00140A46" w:rsidP="004F3187">
      <w:pPr>
        <w:pStyle w:val="ListParagraph"/>
        <w:numPr>
          <w:ilvl w:val="0"/>
          <w:numId w:val="37"/>
        </w:numPr>
        <w:spacing w:before="120" w:after="120"/>
        <w:jc w:val="both"/>
        <w:rPr>
          <w:rFonts w:cs="Arial"/>
        </w:rPr>
      </w:pPr>
      <w:r>
        <w:rPr>
          <w:rFonts w:cs="Arial"/>
        </w:rPr>
        <w:t>Model ASFs using computer software</w:t>
      </w:r>
    </w:p>
    <w:p w14:paraId="31A83F9E" w14:textId="5F5E207B" w:rsidR="00140A46" w:rsidDel="00A40D87" w:rsidRDefault="00140A46" w:rsidP="000F7120">
      <w:pPr>
        <w:pStyle w:val="ListParagraph"/>
        <w:numPr>
          <w:ilvl w:val="0"/>
          <w:numId w:val="37"/>
        </w:numPr>
        <w:spacing w:before="120" w:after="120"/>
        <w:jc w:val="both"/>
        <w:rPr>
          <w:del w:id="355" w:author="Peter Douglas" w:date="2016-03-16T10:58:00Z"/>
          <w:rFonts w:cs="Arial"/>
        </w:rPr>
      </w:pPr>
      <w:r w:rsidRPr="000F7120">
        <w:rPr>
          <w:rFonts w:cs="Arial"/>
        </w:rPr>
        <w:t xml:space="preserve">Combine modelled data with a set of measurements measured using </w:t>
      </w:r>
      <w:del w:id="356" w:author="Peter Douglas" w:date="2016-03-16T10:59:00Z">
        <w:r w:rsidRPr="000F7120" w:rsidDel="00A40D87">
          <w:rPr>
            <w:rFonts w:cs="Arial"/>
          </w:rPr>
          <w:delText>‘</w:delText>
        </w:r>
      </w:del>
      <w:r w:rsidRPr="007170D6">
        <w:rPr>
          <w:rFonts w:cs="Arial"/>
        </w:rPr>
        <w:t>vessels</w:t>
      </w:r>
      <w:ins w:id="357" w:author="Peter Douglas" w:date="2016-03-16T10:59:00Z">
        <w:r w:rsidR="00A40D87">
          <w:rPr>
            <w:rFonts w:cs="Arial"/>
          </w:rPr>
          <w:t>.</w:t>
        </w:r>
      </w:ins>
      <w:r w:rsidRPr="000F7120">
        <w:rPr>
          <w:rFonts w:cs="Arial"/>
        </w:rPr>
        <w:t xml:space="preserve"> </w:t>
      </w:r>
      <w:del w:id="358" w:author="Peter Douglas" w:date="2016-03-16T10:58:00Z">
        <w:r w:rsidRPr="000F7120" w:rsidDel="00A40D87">
          <w:rPr>
            <w:rFonts w:cs="Arial"/>
          </w:rPr>
          <w:delText>of convenience’</w:delText>
        </w:r>
      </w:del>
    </w:p>
    <w:p w14:paraId="1E9D6931" w14:textId="77777777" w:rsidR="00140A46" w:rsidRPr="000F7120" w:rsidRDefault="00140A46" w:rsidP="007170D6">
      <w:pPr>
        <w:pStyle w:val="ListParagraph"/>
        <w:numPr>
          <w:ilvl w:val="0"/>
          <w:numId w:val="37"/>
        </w:numPr>
        <w:spacing w:before="120" w:after="120"/>
        <w:jc w:val="both"/>
        <w:rPr>
          <w:rFonts w:cs="Arial"/>
        </w:rPr>
      </w:pPr>
    </w:p>
    <w:p w14:paraId="17D939A5" w14:textId="50903F0C" w:rsidR="00A85AF5" w:rsidRPr="007170D6" w:rsidRDefault="00A85AF5" w:rsidP="007170D6">
      <w:pPr>
        <w:pStyle w:val="Heading4"/>
        <w:rPr>
          <w:b/>
          <w:sz w:val="24"/>
          <w:szCs w:val="24"/>
        </w:rPr>
      </w:pPr>
      <w:r w:rsidRPr="007170D6">
        <w:rPr>
          <w:b/>
          <w:sz w:val="24"/>
          <w:szCs w:val="24"/>
        </w:rPr>
        <w:t>Measuring ASF</w:t>
      </w:r>
      <w:ins w:id="359" w:author="Peter Douglas" w:date="2016-03-16T11:00:00Z">
        <w:r w:rsidR="00F72399" w:rsidRPr="007170D6">
          <w:rPr>
            <w:b/>
            <w:sz w:val="24"/>
            <w:szCs w:val="24"/>
          </w:rPr>
          <w:t>s</w:t>
        </w:r>
      </w:ins>
    </w:p>
    <w:p w14:paraId="7D533FB7" w14:textId="444242CE" w:rsidR="002F56DE" w:rsidRDefault="00AE336B" w:rsidP="004F3187">
      <w:pPr>
        <w:spacing w:before="120" w:after="120"/>
        <w:jc w:val="both"/>
        <w:rPr>
          <w:ins w:id="360" w:author="Peter Douglas" w:date="2016-03-15T14:15:00Z"/>
          <w:rFonts w:ascii="Arial" w:hAnsi="Arial" w:cs="Arial"/>
          <w:sz w:val="22"/>
          <w:szCs w:val="22"/>
        </w:rPr>
      </w:pPr>
      <w:r w:rsidRPr="006C75F7">
        <w:rPr>
          <w:rFonts w:ascii="Arial" w:hAnsi="Arial" w:cs="Arial"/>
          <w:sz w:val="22"/>
          <w:szCs w:val="22"/>
        </w:rPr>
        <w:t>The simplest, and most accurate, way to map ASFs is by measur</w:t>
      </w:r>
      <w:r>
        <w:rPr>
          <w:rFonts w:ascii="Arial" w:hAnsi="Arial" w:cs="Arial"/>
          <w:sz w:val="22"/>
          <w:szCs w:val="22"/>
        </w:rPr>
        <w:t xml:space="preserve">ing them </w:t>
      </w:r>
      <w:r w:rsidR="001F1352">
        <w:rPr>
          <w:rFonts w:ascii="Arial" w:hAnsi="Arial" w:cs="Arial"/>
          <w:sz w:val="22"/>
          <w:szCs w:val="22"/>
        </w:rPr>
        <w:t xml:space="preserve">using special equipment aboard </w:t>
      </w:r>
      <w:r>
        <w:rPr>
          <w:rFonts w:ascii="Arial" w:hAnsi="Arial" w:cs="Arial"/>
          <w:sz w:val="22"/>
          <w:szCs w:val="22"/>
        </w:rPr>
        <w:t>a survey vessel</w:t>
      </w:r>
      <w:r w:rsidR="001F1352">
        <w:rPr>
          <w:rFonts w:ascii="Arial" w:hAnsi="Arial" w:cs="Arial"/>
          <w:sz w:val="22"/>
          <w:szCs w:val="22"/>
        </w:rPr>
        <w:t xml:space="preserve">. </w:t>
      </w:r>
      <w:moveToRangeStart w:id="361" w:author="Peter Douglas" w:date="2016-03-15T14:14:00Z" w:name="move445814574"/>
      <w:moveTo w:id="362" w:author="Peter Douglas" w:date="2016-03-15T14:14:00Z">
        <w:r w:rsidR="002F56DE" w:rsidRPr="006C75F7">
          <w:rPr>
            <w:rFonts w:ascii="Arial" w:hAnsi="Arial" w:cs="Arial"/>
            <w:sz w:val="22"/>
            <w:szCs w:val="22"/>
          </w:rPr>
          <w:t>The true position (the ground-truth) is typically determined using differential</w:t>
        </w:r>
        <w:del w:id="363" w:author="Peter Douglas" w:date="2016-03-15T14:18:00Z">
          <w:r w:rsidR="002F56DE" w:rsidRPr="006C75F7" w:rsidDel="001E339C">
            <w:rPr>
              <w:rFonts w:ascii="Arial" w:hAnsi="Arial" w:cs="Arial"/>
              <w:sz w:val="22"/>
              <w:szCs w:val="22"/>
            </w:rPr>
            <w:delText>-</w:delText>
          </w:r>
        </w:del>
      </w:moveTo>
      <w:ins w:id="364" w:author="Peter Douglas" w:date="2016-03-15T14:18:00Z">
        <w:r w:rsidR="001E339C">
          <w:rPr>
            <w:rFonts w:ascii="Arial" w:hAnsi="Arial" w:cs="Arial"/>
            <w:sz w:val="22"/>
            <w:szCs w:val="22"/>
          </w:rPr>
          <w:t xml:space="preserve"> </w:t>
        </w:r>
      </w:ins>
      <w:moveTo w:id="365" w:author="Peter Douglas" w:date="2016-03-15T14:14:00Z">
        <w:r w:rsidR="002F56DE" w:rsidRPr="006C75F7">
          <w:rPr>
            <w:rFonts w:ascii="Arial" w:hAnsi="Arial" w:cs="Arial"/>
            <w:sz w:val="22"/>
            <w:szCs w:val="22"/>
          </w:rPr>
          <w:t>G</w:t>
        </w:r>
      </w:moveTo>
      <w:ins w:id="366" w:author="Peter Douglas" w:date="2016-03-15T14:18:00Z">
        <w:r w:rsidR="001E339C">
          <w:rPr>
            <w:rFonts w:ascii="Arial" w:hAnsi="Arial" w:cs="Arial"/>
            <w:sz w:val="22"/>
            <w:szCs w:val="22"/>
          </w:rPr>
          <w:t>NS</w:t>
        </w:r>
      </w:ins>
      <w:moveTo w:id="367" w:author="Peter Douglas" w:date="2016-03-15T14:14:00Z">
        <w:del w:id="368" w:author="Peter Douglas" w:date="2016-03-15T14:18:00Z">
          <w:r w:rsidR="002F56DE" w:rsidRPr="006C75F7" w:rsidDel="001E339C">
            <w:rPr>
              <w:rFonts w:ascii="Arial" w:hAnsi="Arial" w:cs="Arial"/>
              <w:sz w:val="22"/>
              <w:szCs w:val="22"/>
            </w:rPr>
            <w:delText>P</w:delText>
          </w:r>
        </w:del>
        <w:r w:rsidR="002F56DE" w:rsidRPr="006C75F7">
          <w:rPr>
            <w:rFonts w:ascii="Arial" w:hAnsi="Arial" w:cs="Arial"/>
            <w:sz w:val="22"/>
            <w:szCs w:val="22"/>
          </w:rPr>
          <w:t xml:space="preserve">S, which has a horizontal accuracy of </w:t>
        </w:r>
        <w:r w:rsidR="002F56DE">
          <w:rPr>
            <w:rFonts w:ascii="Arial" w:hAnsi="Arial" w:cs="Arial"/>
            <w:sz w:val="22"/>
            <w:szCs w:val="22"/>
          </w:rPr>
          <w:t>approximately 1m (95%)</w:t>
        </w:r>
        <w:r w:rsidR="002F56DE" w:rsidRPr="006C75F7">
          <w:rPr>
            <w:rFonts w:ascii="Arial" w:hAnsi="Arial" w:cs="Arial"/>
            <w:sz w:val="22"/>
            <w:szCs w:val="22"/>
          </w:rPr>
          <w:t xml:space="preserve">. If the ground-truth position is compared to the position given by an eLoran receiver with a sea-water only propagation model, the position offset would be due to ASF. </w:t>
        </w:r>
      </w:moveTo>
      <w:moveToRangeEnd w:id="361"/>
      <w:r w:rsidR="001F1352">
        <w:rPr>
          <w:rFonts w:ascii="Arial" w:hAnsi="Arial" w:cs="Arial"/>
          <w:sz w:val="22"/>
          <w:szCs w:val="22"/>
        </w:rPr>
        <w:t>H</w:t>
      </w:r>
      <w:r>
        <w:rPr>
          <w:rFonts w:ascii="Arial" w:hAnsi="Arial" w:cs="Arial"/>
          <w:sz w:val="22"/>
          <w:szCs w:val="22"/>
        </w:rPr>
        <w:t>owever</w:t>
      </w:r>
      <w:r w:rsidR="001F1352">
        <w:rPr>
          <w:rFonts w:ascii="Arial" w:hAnsi="Arial" w:cs="Arial"/>
          <w:sz w:val="22"/>
          <w:szCs w:val="22"/>
        </w:rPr>
        <w:t>,</w:t>
      </w:r>
      <w:r>
        <w:rPr>
          <w:rFonts w:ascii="Arial" w:hAnsi="Arial" w:cs="Arial"/>
          <w:sz w:val="22"/>
          <w:szCs w:val="22"/>
        </w:rPr>
        <w:t xml:space="preserve"> ASF measurement is expensive in terms of ship time, and so this method is reserved for bespoke surveys for areas requiring the greatest positioning accuracy available from eLoran – Harbour Approaches</w:t>
      </w:r>
      <w:del w:id="369" w:author="Peter Douglas" w:date="2016-03-15T14:15:00Z">
        <w:r w:rsidRPr="001F1352" w:rsidDel="002F56DE">
          <w:rPr>
            <w:rFonts w:ascii="Arial" w:hAnsi="Arial" w:cs="Arial"/>
            <w:sz w:val="22"/>
            <w:szCs w:val="22"/>
          </w:rPr>
          <w:delText xml:space="preserve">. </w:delText>
        </w:r>
      </w:del>
      <w:ins w:id="370" w:author="Peter Douglas" w:date="2016-03-15T14:15:00Z">
        <w:r w:rsidR="002F56DE" w:rsidRPr="001F1352">
          <w:rPr>
            <w:rFonts w:ascii="Arial" w:hAnsi="Arial" w:cs="Arial"/>
            <w:sz w:val="22"/>
            <w:szCs w:val="22"/>
          </w:rPr>
          <w:t>.</w:t>
        </w:r>
      </w:ins>
    </w:p>
    <w:p w14:paraId="0385354E" w14:textId="7DC0408B" w:rsidR="001F1352" w:rsidRDefault="001F1352" w:rsidP="004F3187">
      <w:pPr>
        <w:spacing w:before="120" w:after="120"/>
        <w:jc w:val="both"/>
        <w:rPr>
          <w:rFonts w:ascii="Arial" w:hAnsi="Arial" w:cs="Arial"/>
          <w:sz w:val="22"/>
          <w:szCs w:val="22"/>
        </w:rPr>
      </w:pPr>
      <w:r w:rsidRPr="001F1352">
        <w:rPr>
          <w:rFonts w:ascii="Arial" w:hAnsi="Arial" w:cs="Arial"/>
          <w:sz w:val="22"/>
          <w:szCs w:val="22"/>
        </w:rPr>
        <w:fldChar w:fldCharType="begin"/>
      </w:r>
      <w:r w:rsidRPr="001F1352">
        <w:rPr>
          <w:rFonts w:ascii="Arial" w:hAnsi="Arial" w:cs="Arial"/>
          <w:sz w:val="22"/>
          <w:szCs w:val="22"/>
        </w:rPr>
        <w:instrText xml:space="preserve"> REF _Ref435693788 \h  \* MERGEFORMAT </w:instrText>
      </w:r>
      <w:r w:rsidRPr="001F1352">
        <w:rPr>
          <w:rFonts w:ascii="Arial" w:hAnsi="Arial" w:cs="Arial"/>
          <w:sz w:val="22"/>
          <w:szCs w:val="22"/>
        </w:rPr>
      </w:r>
      <w:r w:rsidRPr="001F1352">
        <w:rPr>
          <w:rFonts w:ascii="Arial" w:hAnsi="Arial" w:cs="Arial"/>
          <w:sz w:val="22"/>
          <w:szCs w:val="22"/>
        </w:rPr>
        <w:fldChar w:fldCharType="separate"/>
      </w:r>
      <w:r w:rsidRPr="001F1352">
        <w:rPr>
          <w:rFonts w:ascii="Arial" w:hAnsi="Arial" w:cs="Arial"/>
          <w:sz w:val="22"/>
          <w:szCs w:val="22"/>
        </w:rPr>
        <w:t>Figure 1.8</w:t>
      </w:r>
      <w:r w:rsidRPr="001F1352">
        <w:rPr>
          <w:rFonts w:ascii="Arial" w:hAnsi="Arial" w:cs="Arial"/>
          <w:sz w:val="22"/>
          <w:szCs w:val="22"/>
        </w:rPr>
        <w:fldChar w:fldCharType="end"/>
      </w:r>
      <w:r>
        <w:rPr>
          <w:rFonts w:ascii="Arial" w:hAnsi="Arial" w:cs="Arial"/>
          <w:sz w:val="22"/>
          <w:szCs w:val="22"/>
        </w:rPr>
        <w:t xml:space="preserve"> shows an example of an ASF measurement system. The unit </w:t>
      </w:r>
      <w:r w:rsidRPr="001F1352">
        <w:rPr>
          <w:rFonts w:ascii="Arial" w:hAnsi="Arial" w:cs="Arial"/>
          <w:sz w:val="22"/>
          <w:szCs w:val="22"/>
        </w:rPr>
        <w:t>consists of an eLoran receiver</w:t>
      </w:r>
      <w:r>
        <w:rPr>
          <w:rFonts w:ascii="Arial" w:hAnsi="Arial" w:cs="Arial"/>
          <w:sz w:val="22"/>
          <w:szCs w:val="22"/>
        </w:rPr>
        <w:t>;</w:t>
      </w:r>
      <w:r w:rsidRPr="001F1352">
        <w:rPr>
          <w:rFonts w:ascii="Arial" w:hAnsi="Arial" w:cs="Arial"/>
          <w:sz w:val="22"/>
          <w:szCs w:val="22"/>
        </w:rPr>
        <w:t xml:space="preserve"> a GPS receiver</w:t>
      </w:r>
      <w:r>
        <w:rPr>
          <w:rFonts w:ascii="Arial" w:hAnsi="Arial" w:cs="Arial"/>
          <w:sz w:val="22"/>
          <w:szCs w:val="22"/>
        </w:rPr>
        <w:t xml:space="preserve"> to provide “ground-truth” position and a precise time-tag against which to measure the eLoran signals’ times of arrival;</w:t>
      </w:r>
      <w:r w:rsidRPr="001F1352">
        <w:rPr>
          <w:rFonts w:ascii="Arial" w:hAnsi="Arial" w:cs="Arial"/>
          <w:sz w:val="22"/>
          <w:szCs w:val="22"/>
        </w:rPr>
        <w:t xml:space="preserve"> custom electronics</w:t>
      </w:r>
      <w:r>
        <w:rPr>
          <w:rFonts w:ascii="Arial" w:hAnsi="Arial" w:cs="Arial"/>
          <w:sz w:val="22"/>
          <w:szCs w:val="22"/>
        </w:rPr>
        <w:t>,</w:t>
      </w:r>
      <w:r w:rsidRPr="001F1352">
        <w:rPr>
          <w:rFonts w:ascii="Arial" w:hAnsi="Arial" w:cs="Arial"/>
          <w:sz w:val="22"/>
          <w:szCs w:val="22"/>
        </w:rPr>
        <w:t xml:space="preserve"> and a PC in one convenient 19inch rack mountable unit. </w:t>
      </w:r>
      <w:r>
        <w:rPr>
          <w:rFonts w:ascii="Arial" w:hAnsi="Arial" w:cs="Arial"/>
          <w:sz w:val="22"/>
          <w:szCs w:val="22"/>
        </w:rPr>
        <w:t xml:space="preserve">ASF surveying software </w:t>
      </w:r>
      <w:r w:rsidRPr="001F1352">
        <w:rPr>
          <w:rFonts w:ascii="Arial" w:hAnsi="Arial" w:cs="Arial"/>
          <w:sz w:val="22"/>
          <w:szCs w:val="22"/>
        </w:rPr>
        <w:t>runs on this system and is used to process and validate the ASF data collected</w:t>
      </w:r>
      <w:r>
        <w:rPr>
          <w:rFonts w:ascii="Arial" w:hAnsi="Arial" w:cs="Arial"/>
          <w:sz w:val="22"/>
          <w:szCs w:val="22"/>
        </w:rPr>
        <w:t xml:space="preserve"> </w:t>
      </w:r>
      <w:r w:rsidR="004360CA">
        <w:rPr>
          <w:rFonts w:ascii="Arial" w:hAnsi="Arial" w:cs="Arial"/>
          <w:sz w:val="22"/>
          <w:szCs w:val="22"/>
        </w:rPr>
        <w:t xml:space="preserve">[8]. </w:t>
      </w:r>
      <w:r>
        <w:rPr>
          <w:rFonts w:ascii="Arial" w:hAnsi="Arial" w:cs="Arial"/>
          <w:sz w:val="22"/>
          <w:szCs w:val="22"/>
        </w:rPr>
        <w:t xml:space="preserve">During bespoke surveys the equipment is typically monitored by a human operator and the success of the ASF measurement process, and the quality of the resulting data can be determined in real-time lending the possibility of re-surveying areas should a problem be found.  </w:t>
      </w:r>
      <w:r w:rsidRPr="001F1352">
        <w:rPr>
          <w:rFonts w:ascii="Arial" w:hAnsi="Arial" w:cs="Arial"/>
          <w:sz w:val="22"/>
          <w:szCs w:val="22"/>
        </w:rPr>
        <w:t xml:space="preserve"> </w:t>
      </w:r>
    </w:p>
    <w:p w14:paraId="285A93F4" w14:textId="43089C0F" w:rsidR="00A85AF5" w:rsidDel="00F72399" w:rsidRDefault="00A85AF5" w:rsidP="001F1352">
      <w:pPr>
        <w:jc w:val="both"/>
        <w:rPr>
          <w:del w:id="371" w:author="Peter Douglas" w:date="2016-03-16T11:01:00Z"/>
          <w:rFonts w:ascii="Arial" w:hAnsi="Arial" w:cs="Arial"/>
          <w:sz w:val="22"/>
          <w:szCs w:val="22"/>
        </w:rPr>
      </w:pPr>
    </w:p>
    <w:p w14:paraId="35EACE55" w14:textId="77777777" w:rsidR="00A85AF5" w:rsidRDefault="00A85AF5" w:rsidP="001F1352">
      <w:pPr>
        <w:jc w:val="both"/>
        <w:rPr>
          <w:rFonts w:ascii="Arial" w:hAnsi="Arial" w:cs="Arial"/>
          <w:sz w:val="22"/>
          <w:szCs w:val="22"/>
        </w:rPr>
      </w:pPr>
    </w:p>
    <w:p w14:paraId="0BFA72CA" w14:textId="77777777" w:rsidR="00A85AF5" w:rsidRDefault="00A85AF5" w:rsidP="00A85AF5">
      <w:pPr>
        <w:keepNext/>
        <w:ind w:left="360"/>
        <w:jc w:val="center"/>
      </w:pPr>
      <w:r>
        <w:rPr>
          <w:noProof/>
          <w:lang w:eastAsia="en-GB"/>
        </w:rPr>
        <w:drawing>
          <wp:inline distT="0" distB="0" distL="0" distR="0" wp14:anchorId="627F14A6" wp14:editId="40482269">
            <wp:extent cx="5727700" cy="1982470"/>
            <wp:effectExtent l="19050" t="19050" r="25400" b="17780"/>
            <wp:docPr id="16" name="Picture 16" descr="ASF un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F uni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7700" cy="1982470"/>
                    </a:xfrm>
                    <a:prstGeom prst="rect">
                      <a:avLst/>
                    </a:prstGeom>
                    <a:noFill/>
                    <a:ln w="9525" cmpd="sng">
                      <a:solidFill>
                        <a:srgbClr val="000000"/>
                      </a:solidFill>
                      <a:miter lim="800000"/>
                      <a:headEnd/>
                      <a:tailEnd/>
                    </a:ln>
                    <a:effectLst/>
                  </pic:spPr>
                </pic:pic>
              </a:graphicData>
            </a:graphic>
          </wp:inline>
        </w:drawing>
      </w:r>
    </w:p>
    <w:p w14:paraId="2212760B" w14:textId="77777777" w:rsidR="00A85AF5" w:rsidRPr="001F1352" w:rsidRDefault="00A85AF5" w:rsidP="00A85AF5">
      <w:pPr>
        <w:pStyle w:val="Caption"/>
        <w:rPr>
          <w:rFonts w:ascii="Arial" w:hAnsi="Arial" w:cs="Arial"/>
          <w:b/>
          <w:sz w:val="22"/>
          <w:szCs w:val="22"/>
        </w:rPr>
      </w:pPr>
      <w:bookmarkStart w:id="372" w:name="_Ref435693788"/>
      <w:r w:rsidRPr="001F1352">
        <w:rPr>
          <w:rFonts w:ascii="Arial" w:hAnsi="Arial" w:cs="Arial"/>
          <w:b/>
          <w:sz w:val="22"/>
          <w:szCs w:val="22"/>
        </w:rPr>
        <w:t xml:space="preserve">Figure </w:t>
      </w:r>
      <w:r w:rsidRPr="001F1352">
        <w:rPr>
          <w:rFonts w:ascii="Arial" w:hAnsi="Arial" w:cs="Arial"/>
          <w:b/>
          <w:sz w:val="22"/>
          <w:szCs w:val="22"/>
        </w:rPr>
        <w:fldChar w:fldCharType="begin"/>
      </w:r>
      <w:r w:rsidRPr="001F1352">
        <w:rPr>
          <w:rFonts w:ascii="Arial" w:hAnsi="Arial" w:cs="Arial"/>
          <w:b/>
          <w:sz w:val="22"/>
          <w:szCs w:val="22"/>
        </w:rPr>
        <w:instrText xml:space="preserve"> STYLEREF 1 \s </w:instrText>
      </w:r>
      <w:r w:rsidRPr="001F1352">
        <w:rPr>
          <w:rFonts w:ascii="Arial" w:hAnsi="Arial" w:cs="Arial"/>
          <w:b/>
          <w:sz w:val="22"/>
          <w:szCs w:val="22"/>
        </w:rPr>
        <w:fldChar w:fldCharType="separate"/>
      </w:r>
      <w:r w:rsidRPr="001F1352">
        <w:rPr>
          <w:rFonts w:ascii="Arial" w:hAnsi="Arial" w:cs="Arial"/>
          <w:b/>
          <w:sz w:val="22"/>
          <w:szCs w:val="22"/>
        </w:rPr>
        <w:t>1</w:t>
      </w:r>
      <w:r w:rsidRPr="001F1352">
        <w:rPr>
          <w:rFonts w:ascii="Arial" w:hAnsi="Arial" w:cs="Arial"/>
          <w:b/>
          <w:sz w:val="22"/>
          <w:szCs w:val="22"/>
        </w:rPr>
        <w:fldChar w:fldCharType="end"/>
      </w:r>
      <w:r w:rsidRPr="001F1352">
        <w:rPr>
          <w:rFonts w:ascii="Arial" w:hAnsi="Arial" w:cs="Arial"/>
          <w:b/>
          <w:sz w:val="22"/>
          <w:szCs w:val="22"/>
        </w:rPr>
        <w:t>.</w:t>
      </w:r>
      <w:r w:rsidRPr="001F1352">
        <w:rPr>
          <w:rFonts w:ascii="Arial" w:hAnsi="Arial" w:cs="Arial"/>
          <w:b/>
          <w:sz w:val="22"/>
          <w:szCs w:val="22"/>
        </w:rPr>
        <w:fldChar w:fldCharType="begin"/>
      </w:r>
      <w:r w:rsidRPr="001F1352">
        <w:rPr>
          <w:rFonts w:ascii="Arial" w:hAnsi="Arial" w:cs="Arial"/>
          <w:b/>
          <w:sz w:val="22"/>
          <w:szCs w:val="22"/>
        </w:rPr>
        <w:instrText xml:space="preserve"> SEQ Figure \* ARABIC \s 1 </w:instrText>
      </w:r>
      <w:r w:rsidRPr="001F1352">
        <w:rPr>
          <w:rFonts w:ascii="Arial" w:hAnsi="Arial" w:cs="Arial"/>
          <w:b/>
          <w:sz w:val="22"/>
          <w:szCs w:val="22"/>
        </w:rPr>
        <w:fldChar w:fldCharType="separate"/>
      </w:r>
      <w:r w:rsidRPr="001F1352">
        <w:rPr>
          <w:rFonts w:ascii="Arial" w:hAnsi="Arial" w:cs="Arial"/>
          <w:b/>
          <w:sz w:val="22"/>
          <w:szCs w:val="22"/>
        </w:rPr>
        <w:t>8</w:t>
      </w:r>
      <w:r w:rsidRPr="001F1352">
        <w:rPr>
          <w:rFonts w:ascii="Arial" w:hAnsi="Arial" w:cs="Arial"/>
          <w:b/>
          <w:sz w:val="22"/>
          <w:szCs w:val="22"/>
        </w:rPr>
        <w:fldChar w:fldCharType="end"/>
      </w:r>
      <w:bookmarkEnd w:id="372"/>
      <w:r w:rsidRPr="001F1352">
        <w:rPr>
          <w:rFonts w:ascii="Arial" w:hAnsi="Arial" w:cs="Arial"/>
          <w:b/>
          <w:sz w:val="22"/>
          <w:szCs w:val="22"/>
        </w:rPr>
        <w:t xml:space="preserve"> – An example of an ASF Measurement System.</w:t>
      </w:r>
    </w:p>
    <w:p w14:paraId="3947427D" w14:textId="77777777" w:rsidR="00A85AF5" w:rsidRDefault="00A85AF5" w:rsidP="001F1352">
      <w:pPr>
        <w:jc w:val="both"/>
        <w:rPr>
          <w:rFonts w:ascii="Arial" w:hAnsi="Arial" w:cs="Arial"/>
          <w:sz w:val="22"/>
          <w:szCs w:val="22"/>
        </w:rPr>
      </w:pPr>
    </w:p>
    <w:p w14:paraId="79B81885" w14:textId="5F546CF1" w:rsidR="00D402AD" w:rsidDel="002F56DE" w:rsidRDefault="00D402AD" w:rsidP="001F1352">
      <w:pPr>
        <w:jc w:val="both"/>
        <w:rPr>
          <w:del w:id="373" w:author="Peter Douglas" w:date="2016-03-15T14:14:00Z"/>
          <w:rFonts w:ascii="Arial" w:hAnsi="Arial" w:cs="Arial"/>
          <w:sz w:val="22"/>
          <w:szCs w:val="22"/>
        </w:rPr>
      </w:pPr>
    </w:p>
    <w:p w14:paraId="2691A2B3" w14:textId="44E44812" w:rsidR="00D402AD" w:rsidDel="002F56DE" w:rsidRDefault="00D402AD" w:rsidP="001F1352">
      <w:pPr>
        <w:jc w:val="both"/>
        <w:rPr>
          <w:del w:id="374" w:author="Peter Douglas" w:date="2016-03-15T14:15:00Z"/>
          <w:rFonts w:ascii="Arial" w:hAnsi="Arial" w:cs="Arial"/>
          <w:sz w:val="22"/>
          <w:szCs w:val="22"/>
        </w:rPr>
      </w:pPr>
    </w:p>
    <w:p w14:paraId="7DCE7B9D" w14:textId="3C57D3FA" w:rsidR="00A85AF5" w:rsidDel="00F72399" w:rsidRDefault="00A85AF5" w:rsidP="004F3187">
      <w:pPr>
        <w:spacing w:before="120" w:after="120"/>
        <w:jc w:val="both"/>
        <w:rPr>
          <w:del w:id="375" w:author="Peter Douglas" w:date="2016-03-16T11:01:00Z"/>
          <w:rFonts w:ascii="Arial" w:hAnsi="Arial" w:cs="Arial"/>
          <w:sz w:val="22"/>
          <w:szCs w:val="22"/>
        </w:rPr>
      </w:pPr>
    </w:p>
    <w:p w14:paraId="75693DCD" w14:textId="4B95E573" w:rsidR="00A85AF5" w:rsidRPr="007170D6" w:rsidRDefault="00A85AF5" w:rsidP="007170D6">
      <w:pPr>
        <w:pStyle w:val="Heading4"/>
        <w:rPr>
          <w:b/>
          <w:sz w:val="24"/>
          <w:szCs w:val="24"/>
        </w:rPr>
      </w:pPr>
      <w:r w:rsidRPr="007170D6">
        <w:rPr>
          <w:b/>
          <w:sz w:val="24"/>
          <w:szCs w:val="24"/>
        </w:rPr>
        <w:t>Modelling ASF</w:t>
      </w:r>
      <w:ins w:id="376" w:author="Peter Douglas" w:date="2016-03-16T11:00:00Z">
        <w:r w:rsidR="00F72399" w:rsidRPr="007170D6">
          <w:rPr>
            <w:b/>
            <w:sz w:val="24"/>
            <w:szCs w:val="24"/>
          </w:rPr>
          <w:t>s</w:t>
        </w:r>
      </w:ins>
    </w:p>
    <w:p w14:paraId="6174E6C5" w14:textId="3F0510B0" w:rsidR="00D033D6" w:rsidRPr="007170D6" w:rsidDel="00263D87" w:rsidRDefault="00D033D6" w:rsidP="004F3187">
      <w:pPr>
        <w:spacing w:before="120" w:after="120"/>
        <w:rPr>
          <w:del w:id="377" w:author="Peter Douglas" w:date="2016-03-15T15:13:00Z"/>
          <w:rFonts w:ascii="Arial" w:hAnsi="Arial" w:cs="Arial"/>
        </w:rPr>
      </w:pPr>
    </w:p>
    <w:p w14:paraId="5CC5F2CD" w14:textId="57B7E7F5" w:rsidR="001F73C9" w:rsidRPr="001F73C9" w:rsidRDefault="001F73C9" w:rsidP="004F3187">
      <w:pPr>
        <w:spacing w:before="120" w:after="120"/>
        <w:jc w:val="both"/>
        <w:rPr>
          <w:rFonts w:ascii="Arial" w:hAnsi="Arial" w:cs="Arial"/>
          <w:sz w:val="22"/>
          <w:szCs w:val="22"/>
        </w:rPr>
      </w:pPr>
      <w:del w:id="378" w:author="Peter Douglas" w:date="2016-03-16T11:02:00Z">
        <w:r w:rsidRPr="000F7120" w:rsidDel="00F72399">
          <w:rPr>
            <w:rFonts w:ascii="Arial" w:hAnsi="Arial" w:cs="Arial"/>
            <w:sz w:val="22"/>
            <w:szCs w:val="22"/>
          </w:rPr>
          <w:delText>As has been stated,</w:delText>
        </w:r>
      </w:del>
      <w:ins w:id="379" w:author="Peter Douglas" w:date="2016-03-16T11:02:00Z">
        <w:r w:rsidR="00F72399" w:rsidRPr="007170D6">
          <w:rPr>
            <w:rFonts w:ascii="Arial" w:hAnsi="Arial" w:cs="Arial"/>
          </w:rPr>
          <w:t>M</w:t>
        </w:r>
      </w:ins>
      <w:del w:id="380" w:author="Peter Douglas" w:date="2016-03-16T11:02:00Z">
        <w:r w:rsidRPr="000F7120" w:rsidDel="00F72399">
          <w:rPr>
            <w:rFonts w:ascii="Arial" w:hAnsi="Arial" w:cs="Arial"/>
            <w:sz w:val="22"/>
            <w:szCs w:val="22"/>
          </w:rPr>
          <w:delText xml:space="preserve"> m</w:delText>
        </w:r>
      </w:del>
      <w:r w:rsidRPr="000F7120">
        <w:rPr>
          <w:rFonts w:ascii="Arial" w:hAnsi="Arial" w:cs="Arial"/>
          <w:sz w:val="22"/>
          <w:szCs w:val="22"/>
        </w:rPr>
        <w:t xml:space="preserve">easurement is </w:t>
      </w:r>
      <w:del w:id="381" w:author="Peter Douglas" w:date="2016-03-16T11:03:00Z">
        <w:r w:rsidRPr="007170D6" w:rsidDel="00F72399">
          <w:rPr>
            <w:rFonts w:ascii="Arial" w:hAnsi="Arial" w:cs="Arial"/>
            <w:sz w:val="22"/>
            <w:szCs w:val="22"/>
          </w:rPr>
          <w:delText xml:space="preserve">the best method for determining ASF data. However, this is </w:delText>
        </w:r>
      </w:del>
      <w:r w:rsidRPr="007170D6">
        <w:rPr>
          <w:rFonts w:ascii="Arial" w:hAnsi="Arial" w:cs="Arial"/>
          <w:sz w:val="22"/>
          <w:szCs w:val="22"/>
        </w:rPr>
        <w:t>only practical for s</w:t>
      </w:r>
      <w:r>
        <w:rPr>
          <w:rFonts w:ascii="Arial" w:hAnsi="Arial" w:cs="Arial"/>
          <w:sz w:val="22"/>
          <w:szCs w:val="22"/>
        </w:rPr>
        <w:t xml:space="preserve">mall regions such as harbour approaches where methods of </w:t>
      </w:r>
      <w:r>
        <w:rPr>
          <w:rFonts w:ascii="Arial" w:hAnsi="Arial" w:cs="Arial"/>
          <w:sz w:val="22"/>
          <w:szCs w:val="22"/>
        </w:rPr>
        <w:lastRenderedPageBreak/>
        <w:t>surveying have evolved that take into account the physics of eLoran signal propagation and the characteristics of ASF</w:t>
      </w:r>
      <w:ins w:id="382" w:author="Peter Douglas" w:date="2016-03-16T11:03:00Z">
        <w:r w:rsidR="00F72399">
          <w:rPr>
            <w:rFonts w:ascii="Arial" w:hAnsi="Arial" w:cs="Arial"/>
            <w:sz w:val="22"/>
            <w:szCs w:val="22"/>
          </w:rPr>
          <w:t>s</w:t>
        </w:r>
      </w:ins>
      <w:r>
        <w:rPr>
          <w:rFonts w:ascii="Arial" w:hAnsi="Arial" w:cs="Arial"/>
          <w:sz w:val="22"/>
          <w:szCs w:val="22"/>
        </w:rPr>
        <w:t xml:space="preserve"> as </w:t>
      </w:r>
      <w:ins w:id="383" w:author="Peter Douglas" w:date="2016-03-16T11:03:00Z">
        <w:r w:rsidR="00F72399">
          <w:rPr>
            <w:rFonts w:ascii="Arial" w:hAnsi="Arial" w:cs="Arial"/>
            <w:sz w:val="22"/>
            <w:szCs w:val="22"/>
          </w:rPr>
          <w:t>they</w:t>
        </w:r>
      </w:ins>
      <w:del w:id="384" w:author="Peter Douglas" w:date="2016-03-16T11:03:00Z">
        <w:r w:rsidDel="00F72399">
          <w:rPr>
            <w:rFonts w:ascii="Arial" w:hAnsi="Arial" w:cs="Arial"/>
            <w:sz w:val="22"/>
            <w:szCs w:val="22"/>
          </w:rPr>
          <w:delText xml:space="preserve">it </w:delText>
        </w:r>
      </w:del>
      <w:ins w:id="385" w:author="Peter Douglas" w:date="2016-03-16T11:03:00Z">
        <w:r w:rsidR="00F72399">
          <w:rPr>
            <w:rFonts w:ascii="Arial" w:hAnsi="Arial" w:cs="Arial"/>
            <w:sz w:val="22"/>
            <w:szCs w:val="22"/>
          </w:rPr>
          <w:t xml:space="preserve"> </w:t>
        </w:r>
      </w:ins>
      <w:r>
        <w:rPr>
          <w:rFonts w:ascii="Arial" w:hAnsi="Arial" w:cs="Arial"/>
          <w:sz w:val="22"/>
          <w:szCs w:val="22"/>
        </w:rPr>
        <w:t>build</w:t>
      </w:r>
      <w:del w:id="386" w:author="Peter Douglas" w:date="2016-03-16T11:03:00Z">
        <w:r w:rsidDel="00F72399">
          <w:rPr>
            <w:rFonts w:ascii="Arial" w:hAnsi="Arial" w:cs="Arial"/>
            <w:sz w:val="22"/>
            <w:szCs w:val="22"/>
          </w:rPr>
          <w:delText>s</w:delText>
        </w:r>
      </w:del>
      <w:r>
        <w:rPr>
          <w:rFonts w:ascii="Arial" w:hAnsi="Arial" w:cs="Arial"/>
          <w:sz w:val="22"/>
          <w:szCs w:val="22"/>
        </w:rPr>
        <w:t xml:space="preserve"> up over land along the signal propagation path from the transmitter to the mariner’s vessel.  For larger areas it is more appropriate to model the ASF data using computer software. </w:t>
      </w:r>
    </w:p>
    <w:p w14:paraId="31007725" w14:textId="2C50EE65" w:rsidR="001F73C9" w:rsidRDefault="001F73C9" w:rsidP="004F3187">
      <w:pPr>
        <w:spacing w:before="120" w:after="120"/>
        <w:jc w:val="both"/>
        <w:rPr>
          <w:rFonts w:ascii="Arial" w:hAnsi="Arial" w:cs="Arial"/>
          <w:sz w:val="22"/>
          <w:szCs w:val="22"/>
        </w:rPr>
      </w:pPr>
      <w:r>
        <w:rPr>
          <w:rFonts w:ascii="Arial" w:hAnsi="Arial" w:cs="Arial"/>
          <w:sz w:val="22"/>
          <w:szCs w:val="22"/>
        </w:rPr>
        <w:t xml:space="preserve">There are </w:t>
      </w:r>
      <w:del w:id="387" w:author="Peter Douglas" w:date="2016-03-16T11:04:00Z">
        <w:r w:rsidDel="00F72399">
          <w:rPr>
            <w:rFonts w:ascii="Arial" w:hAnsi="Arial" w:cs="Arial"/>
            <w:sz w:val="22"/>
            <w:szCs w:val="22"/>
          </w:rPr>
          <w:delText xml:space="preserve">now available </w:delText>
        </w:r>
      </w:del>
      <w:r>
        <w:rPr>
          <w:rFonts w:ascii="Arial" w:hAnsi="Arial" w:cs="Arial"/>
          <w:sz w:val="22"/>
          <w:szCs w:val="22"/>
        </w:rPr>
        <w:t xml:space="preserve">sophisticated methods </w:t>
      </w:r>
      <w:ins w:id="388" w:author="Peter Douglas" w:date="2016-03-16T11:04:00Z">
        <w:r w:rsidR="00F72399">
          <w:rPr>
            <w:rFonts w:ascii="Arial" w:hAnsi="Arial" w:cs="Arial"/>
            <w:sz w:val="22"/>
            <w:szCs w:val="22"/>
          </w:rPr>
          <w:t xml:space="preserve">available </w:t>
        </w:r>
      </w:ins>
      <w:r>
        <w:rPr>
          <w:rFonts w:ascii="Arial" w:hAnsi="Arial" w:cs="Arial"/>
          <w:sz w:val="22"/>
          <w:szCs w:val="22"/>
        </w:rPr>
        <w:t>for modelling eLoran propagation and producing software generated ASF maps. These techniques take into account the electrical ground conductivity of the surface of the earth (land or sea), terrain elevation and coastline, using a set of databases.  Maps of ASF</w:t>
      </w:r>
      <w:ins w:id="389" w:author="Peter Douglas" w:date="2016-03-16T11:03:00Z">
        <w:r w:rsidR="00F72399">
          <w:rPr>
            <w:rFonts w:ascii="Arial" w:hAnsi="Arial" w:cs="Arial"/>
            <w:sz w:val="22"/>
            <w:szCs w:val="22"/>
          </w:rPr>
          <w:t>s</w:t>
        </w:r>
      </w:ins>
      <w:r>
        <w:rPr>
          <w:rFonts w:ascii="Arial" w:hAnsi="Arial" w:cs="Arial"/>
          <w:sz w:val="22"/>
          <w:szCs w:val="22"/>
        </w:rPr>
        <w:t xml:space="preserve"> are produced in grid format and at required grid densities for a given coverage area. In this way large ASF maps, one for each eLoran transmitter within the coverage are</w:t>
      </w:r>
      <w:r w:rsidR="005800FC">
        <w:rPr>
          <w:rFonts w:ascii="Arial" w:hAnsi="Arial" w:cs="Arial"/>
          <w:sz w:val="22"/>
          <w:szCs w:val="22"/>
        </w:rPr>
        <w:t>a</w:t>
      </w:r>
      <w:r>
        <w:rPr>
          <w:rFonts w:ascii="Arial" w:hAnsi="Arial" w:cs="Arial"/>
          <w:sz w:val="22"/>
          <w:szCs w:val="22"/>
        </w:rPr>
        <w:t xml:space="preserve"> can be produced; as has been done for the waters around the United Kingdom and Ireland</w:t>
      </w:r>
      <w:r w:rsidR="004360CA">
        <w:rPr>
          <w:rFonts w:ascii="Arial" w:hAnsi="Arial" w:cs="Arial"/>
          <w:sz w:val="22"/>
          <w:szCs w:val="22"/>
        </w:rPr>
        <w:t xml:space="preserve"> [10].</w:t>
      </w:r>
      <w:r>
        <w:rPr>
          <w:rFonts w:ascii="Arial" w:hAnsi="Arial" w:cs="Arial"/>
          <w:sz w:val="22"/>
          <w:szCs w:val="22"/>
        </w:rPr>
        <w:t xml:space="preserve">  Such maps, following </w:t>
      </w:r>
      <w:r w:rsidRPr="000F7120">
        <w:rPr>
          <w:rFonts w:ascii="Arial" w:hAnsi="Arial" w:cs="Arial"/>
          <w:sz w:val="22"/>
          <w:szCs w:val="22"/>
        </w:rPr>
        <w:t>calibration</w:t>
      </w:r>
      <w:r w:rsidR="00D73F2B" w:rsidRPr="000F7120">
        <w:rPr>
          <w:rFonts w:ascii="Arial" w:hAnsi="Arial" w:cs="Arial"/>
          <w:sz w:val="22"/>
          <w:szCs w:val="22"/>
        </w:rPr>
        <w:t xml:space="preserve"> with </w:t>
      </w:r>
      <w:r w:rsidR="00D73F2B" w:rsidRPr="007170D6">
        <w:rPr>
          <w:rFonts w:ascii="Arial" w:hAnsi="Arial" w:cs="Arial"/>
          <w:sz w:val="22"/>
          <w:szCs w:val="22"/>
        </w:rPr>
        <w:t>measured</w:t>
      </w:r>
      <w:r w:rsidR="00D73F2B" w:rsidRPr="000F7120">
        <w:rPr>
          <w:rFonts w:ascii="Arial" w:hAnsi="Arial" w:cs="Arial"/>
          <w:sz w:val="22"/>
          <w:szCs w:val="22"/>
        </w:rPr>
        <w:t xml:space="preserve"> ASF</w:t>
      </w:r>
      <w:r w:rsidR="00D73F2B">
        <w:rPr>
          <w:rFonts w:ascii="Arial" w:hAnsi="Arial" w:cs="Arial"/>
          <w:sz w:val="22"/>
          <w:szCs w:val="22"/>
        </w:rPr>
        <w:t xml:space="preserve"> data</w:t>
      </w:r>
      <w:r>
        <w:rPr>
          <w:rFonts w:ascii="Arial" w:hAnsi="Arial" w:cs="Arial"/>
          <w:sz w:val="22"/>
          <w:szCs w:val="22"/>
        </w:rPr>
        <w:t xml:space="preserve">, are suitable for use during the Coastal Voyage Phase, where the mariner may be far away from a </w:t>
      </w:r>
      <w:proofErr w:type="spellStart"/>
      <w:r>
        <w:rPr>
          <w:rFonts w:ascii="Arial" w:hAnsi="Arial" w:cs="Arial"/>
          <w:sz w:val="22"/>
          <w:szCs w:val="22"/>
        </w:rPr>
        <w:t>DLoran</w:t>
      </w:r>
      <w:proofErr w:type="spellEnd"/>
      <w:r>
        <w:rPr>
          <w:rFonts w:ascii="Arial" w:hAnsi="Arial" w:cs="Arial"/>
          <w:sz w:val="22"/>
          <w:szCs w:val="22"/>
        </w:rPr>
        <w:t xml:space="preserve"> Reference Station. </w:t>
      </w:r>
      <w:r w:rsidR="004360CA">
        <w:rPr>
          <w:rFonts w:ascii="Arial" w:hAnsi="Arial" w:cs="Arial"/>
          <w:sz w:val="22"/>
          <w:szCs w:val="22"/>
        </w:rPr>
        <w:t>Interpolation is used to determine</w:t>
      </w:r>
      <w:del w:id="390" w:author="Peter Douglas" w:date="2016-03-15T14:16:00Z">
        <w:r w:rsidR="004360CA" w:rsidDel="00C77B5B">
          <w:rPr>
            <w:rFonts w:ascii="Arial" w:hAnsi="Arial" w:cs="Arial"/>
            <w:sz w:val="22"/>
            <w:szCs w:val="22"/>
          </w:rPr>
          <w:delText>s</w:delText>
        </w:r>
      </w:del>
      <w:r w:rsidR="004360CA">
        <w:rPr>
          <w:rFonts w:ascii="Arial" w:hAnsi="Arial" w:cs="Arial"/>
          <w:sz w:val="22"/>
          <w:szCs w:val="22"/>
        </w:rPr>
        <w:t xml:space="preserve"> the ASF for a vessel’s location when between grid points [11]. </w:t>
      </w:r>
    </w:p>
    <w:p w14:paraId="79E783A8" w14:textId="405E0DF9" w:rsidR="00A85AF5" w:rsidDel="00263D87" w:rsidRDefault="00A85AF5" w:rsidP="004F3187">
      <w:pPr>
        <w:spacing w:before="120" w:after="120"/>
        <w:rPr>
          <w:del w:id="391" w:author="Peter Douglas" w:date="2016-03-15T15:14:00Z"/>
        </w:rPr>
      </w:pPr>
      <w:bookmarkStart w:id="392" w:name="_Toc445900955"/>
      <w:bookmarkEnd w:id="392"/>
    </w:p>
    <w:p w14:paraId="41B2AD3B" w14:textId="77777777" w:rsidR="00BC6A39" w:rsidRPr="00615A4D" w:rsidRDefault="00BC6A39" w:rsidP="004F3187">
      <w:pPr>
        <w:pStyle w:val="Heading3"/>
        <w:spacing w:before="120"/>
        <w:ind w:left="492"/>
      </w:pPr>
      <w:bookmarkStart w:id="393" w:name="_Toc445900956"/>
      <w:r>
        <w:t>Differential-Loran</w:t>
      </w:r>
      <w:bookmarkEnd w:id="393"/>
    </w:p>
    <w:p w14:paraId="74BDEE98" w14:textId="77777777" w:rsidR="00D00C6C" w:rsidRDefault="00BC6A39" w:rsidP="004F3187">
      <w:pPr>
        <w:spacing w:before="120" w:after="120"/>
        <w:ind w:left="-228"/>
        <w:jc w:val="both"/>
        <w:rPr>
          <w:ins w:id="394" w:author="Peter Douglas" w:date="2016-03-16T11:21:00Z"/>
          <w:rFonts w:ascii="Arial" w:hAnsi="Arial" w:cs="Arial"/>
          <w:sz w:val="22"/>
          <w:szCs w:val="22"/>
        </w:rPr>
      </w:pPr>
      <w:r w:rsidRPr="00615A4D">
        <w:rPr>
          <w:rFonts w:ascii="Arial" w:hAnsi="Arial" w:cs="Arial"/>
          <w:sz w:val="22"/>
          <w:szCs w:val="22"/>
        </w:rPr>
        <w:t xml:space="preserve">In order to get the highest accuracy </w:t>
      </w:r>
      <w:r w:rsidR="004360CA">
        <w:rPr>
          <w:rFonts w:ascii="Arial" w:hAnsi="Arial" w:cs="Arial"/>
          <w:sz w:val="22"/>
          <w:szCs w:val="22"/>
        </w:rPr>
        <w:t xml:space="preserve">from </w:t>
      </w:r>
      <w:r w:rsidRPr="00615A4D">
        <w:rPr>
          <w:rFonts w:ascii="Arial" w:hAnsi="Arial" w:cs="Arial"/>
          <w:sz w:val="22"/>
          <w:szCs w:val="22"/>
        </w:rPr>
        <w:t>eLoran, a service called differential-Loran will need to be provided in those regions requiring 10</w:t>
      </w:r>
      <w:r w:rsidR="00723D1D">
        <w:rPr>
          <w:rFonts w:ascii="Arial" w:hAnsi="Arial" w:cs="Arial"/>
          <w:sz w:val="22"/>
          <w:szCs w:val="22"/>
        </w:rPr>
        <w:t xml:space="preserve"> </w:t>
      </w:r>
      <w:r w:rsidRPr="00615A4D">
        <w:rPr>
          <w:rFonts w:ascii="Arial" w:hAnsi="Arial" w:cs="Arial"/>
          <w:sz w:val="22"/>
          <w:szCs w:val="22"/>
        </w:rPr>
        <w:t>m</w:t>
      </w:r>
      <w:r w:rsidR="00723D1D">
        <w:rPr>
          <w:rFonts w:ascii="Arial" w:hAnsi="Arial" w:cs="Arial"/>
          <w:sz w:val="22"/>
          <w:szCs w:val="22"/>
        </w:rPr>
        <w:t xml:space="preserve"> (95%)</w:t>
      </w:r>
      <w:r w:rsidRPr="00615A4D">
        <w:rPr>
          <w:rFonts w:ascii="Arial" w:hAnsi="Arial" w:cs="Arial"/>
          <w:sz w:val="22"/>
          <w:szCs w:val="22"/>
        </w:rPr>
        <w:t xml:space="preserve"> accuracy – for example </w:t>
      </w:r>
      <w:r w:rsidR="004360CA">
        <w:rPr>
          <w:rFonts w:ascii="Arial" w:hAnsi="Arial" w:cs="Arial"/>
          <w:sz w:val="22"/>
          <w:szCs w:val="22"/>
        </w:rPr>
        <w:t xml:space="preserve">during a </w:t>
      </w:r>
      <w:del w:id="395" w:author="Peter Douglas" w:date="2016-03-16T11:07:00Z">
        <w:r w:rsidRPr="00615A4D" w:rsidDel="00F72399">
          <w:rPr>
            <w:rFonts w:ascii="Arial" w:hAnsi="Arial" w:cs="Arial"/>
            <w:sz w:val="22"/>
            <w:szCs w:val="22"/>
          </w:rPr>
          <w:delText xml:space="preserve">Port </w:delText>
        </w:r>
      </w:del>
      <w:ins w:id="396" w:author="Peter Douglas" w:date="2016-03-16T11:07:00Z">
        <w:r w:rsidR="00F72399">
          <w:rPr>
            <w:rFonts w:ascii="Arial" w:hAnsi="Arial" w:cs="Arial"/>
            <w:sz w:val="22"/>
            <w:szCs w:val="22"/>
          </w:rPr>
          <w:t>harbour</w:t>
        </w:r>
        <w:r w:rsidR="00F72399" w:rsidRPr="00615A4D">
          <w:rPr>
            <w:rFonts w:ascii="Arial" w:hAnsi="Arial" w:cs="Arial"/>
            <w:sz w:val="22"/>
            <w:szCs w:val="22"/>
          </w:rPr>
          <w:t xml:space="preserve"> </w:t>
        </w:r>
      </w:ins>
      <w:ins w:id="397" w:author="Peter Douglas" w:date="2016-03-16T11:08:00Z">
        <w:r w:rsidR="00F72399">
          <w:rPr>
            <w:rFonts w:ascii="Arial" w:hAnsi="Arial" w:cs="Arial"/>
            <w:sz w:val="22"/>
            <w:szCs w:val="22"/>
          </w:rPr>
          <w:t>a</w:t>
        </w:r>
      </w:ins>
      <w:del w:id="398" w:author="Peter Douglas" w:date="2016-03-16T11:08:00Z">
        <w:r w:rsidRPr="00615A4D" w:rsidDel="00F72399">
          <w:rPr>
            <w:rFonts w:ascii="Arial" w:hAnsi="Arial" w:cs="Arial"/>
            <w:sz w:val="22"/>
            <w:szCs w:val="22"/>
          </w:rPr>
          <w:delText>A</w:delText>
        </w:r>
      </w:del>
      <w:r w:rsidRPr="00615A4D">
        <w:rPr>
          <w:rFonts w:ascii="Arial" w:hAnsi="Arial" w:cs="Arial"/>
          <w:sz w:val="22"/>
          <w:szCs w:val="22"/>
        </w:rPr>
        <w:t>pproach. Differential</w:t>
      </w:r>
      <w:r w:rsidR="00723D1D">
        <w:rPr>
          <w:rFonts w:ascii="Arial" w:hAnsi="Arial" w:cs="Arial"/>
          <w:sz w:val="22"/>
          <w:szCs w:val="22"/>
        </w:rPr>
        <w:t>-</w:t>
      </w:r>
      <w:r w:rsidRPr="00615A4D">
        <w:rPr>
          <w:rFonts w:ascii="Arial" w:hAnsi="Arial" w:cs="Arial"/>
          <w:sz w:val="22"/>
          <w:szCs w:val="22"/>
        </w:rPr>
        <w:t>Loran works in a similar way to Differential</w:t>
      </w:r>
      <w:del w:id="399" w:author="Peter Douglas" w:date="2016-03-15T14:18:00Z">
        <w:r w:rsidR="00723D1D" w:rsidDel="001E339C">
          <w:rPr>
            <w:rFonts w:ascii="Arial" w:hAnsi="Arial" w:cs="Arial"/>
            <w:sz w:val="22"/>
            <w:szCs w:val="22"/>
          </w:rPr>
          <w:delText>-</w:delText>
        </w:r>
      </w:del>
      <w:ins w:id="400" w:author="Peter Douglas" w:date="2016-03-15T14:18:00Z">
        <w:r w:rsidR="001E339C">
          <w:rPr>
            <w:rFonts w:ascii="Arial" w:hAnsi="Arial" w:cs="Arial"/>
            <w:sz w:val="22"/>
            <w:szCs w:val="22"/>
          </w:rPr>
          <w:t xml:space="preserve"> </w:t>
        </w:r>
      </w:ins>
      <w:r w:rsidRPr="00615A4D">
        <w:rPr>
          <w:rFonts w:ascii="Arial" w:hAnsi="Arial" w:cs="Arial"/>
          <w:sz w:val="22"/>
          <w:szCs w:val="22"/>
        </w:rPr>
        <w:t>G</w:t>
      </w:r>
      <w:ins w:id="401" w:author="Peter Douglas" w:date="2016-03-15T14:18:00Z">
        <w:r w:rsidR="001E339C">
          <w:rPr>
            <w:rFonts w:ascii="Arial" w:hAnsi="Arial" w:cs="Arial"/>
            <w:sz w:val="22"/>
            <w:szCs w:val="22"/>
          </w:rPr>
          <w:t>NS</w:t>
        </w:r>
      </w:ins>
      <w:del w:id="402" w:author="Peter Douglas" w:date="2016-03-15T14:18:00Z">
        <w:r w:rsidRPr="00615A4D" w:rsidDel="001E339C">
          <w:rPr>
            <w:rFonts w:ascii="Arial" w:hAnsi="Arial" w:cs="Arial"/>
            <w:sz w:val="22"/>
            <w:szCs w:val="22"/>
          </w:rPr>
          <w:delText>P</w:delText>
        </w:r>
      </w:del>
      <w:r w:rsidRPr="00615A4D">
        <w:rPr>
          <w:rFonts w:ascii="Arial" w:hAnsi="Arial" w:cs="Arial"/>
          <w:sz w:val="22"/>
          <w:szCs w:val="22"/>
        </w:rPr>
        <w:t>S</w:t>
      </w:r>
      <w:ins w:id="403" w:author="Peter Douglas" w:date="2016-03-16T11:05:00Z">
        <w:r w:rsidR="00F72399">
          <w:rPr>
            <w:rFonts w:ascii="Arial" w:hAnsi="Arial" w:cs="Arial"/>
            <w:sz w:val="22"/>
            <w:szCs w:val="22"/>
          </w:rPr>
          <w:t>, in that a</w:t>
        </w:r>
      </w:ins>
      <w:del w:id="404" w:author="Peter Douglas" w:date="2016-03-16T11:05:00Z">
        <w:r w:rsidRPr="00615A4D" w:rsidDel="00F72399">
          <w:rPr>
            <w:rFonts w:ascii="Arial" w:hAnsi="Arial" w:cs="Arial"/>
            <w:sz w:val="22"/>
            <w:szCs w:val="22"/>
          </w:rPr>
          <w:delText>. A</w:delText>
        </w:r>
      </w:del>
      <w:r w:rsidRPr="00615A4D">
        <w:rPr>
          <w:rFonts w:ascii="Arial" w:hAnsi="Arial" w:cs="Arial"/>
          <w:sz w:val="22"/>
          <w:szCs w:val="22"/>
        </w:rPr>
        <w:t xml:space="preserve"> differential-Loran </w:t>
      </w:r>
      <w:r w:rsidR="00723D1D">
        <w:rPr>
          <w:rFonts w:ascii="Arial" w:hAnsi="Arial" w:cs="Arial"/>
          <w:sz w:val="22"/>
          <w:szCs w:val="22"/>
        </w:rPr>
        <w:t>R</w:t>
      </w:r>
      <w:r w:rsidRPr="00615A4D">
        <w:rPr>
          <w:rFonts w:ascii="Arial" w:hAnsi="Arial" w:cs="Arial"/>
          <w:sz w:val="22"/>
          <w:szCs w:val="22"/>
        </w:rPr>
        <w:t xml:space="preserve">eference </w:t>
      </w:r>
      <w:r w:rsidR="00723D1D">
        <w:rPr>
          <w:rFonts w:ascii="Arial" w:hAnsi="Arial" w:cs="Arial"/>
          <w:sz w:val="22"/>
          <w:szCs w:val="22"/>
        </w:rPr>
        <w:t>S</w:t>
      </w:r>
      <w:r w:rsidRPr="00615A4D">
        <w:rPr>
          <w:rFonts w:ascii="Arial" w:hAnsi="Arial" w:cs="Arial"/>
          <w:sz w:val="22"/>
          <w:szCs w:val="22"/>
        </w:rPr>
        <w:t xml:space="preserve">tation is set up </w:t>
      </w:r>
      <w:ins w:id="405" w:author="Peter Douglas" w:date="2016-03-16T11:05:00Z">
        <w:r w:rsidR="00F72399">
          <w:rPr>
            <w:rFonts w:ascii="Arial" w:hAnsi="Arial" w:cs="Arial"/>
            <w:sz w:val="22"/>
            <w:szCs w:val="22"/>
          </w:rPr>
          <w:t>to cover a specific</w:t>
        </w:r>
      </w:ins>
      <w:del w:id="406" w:author="Peter Douglas" w:date="2016-03-16T11:05:00Z">
        <w:r w:rsidRPr="00615A4D" w:rsidDel="00F72399">
          <w:rPr>
            <w:rFonts w:ascii="Arial" w:hAnsi="Arial" w:cs="Arial"/>
            <w:sz w:val="22"/>
            <w:szCs w:val="22"/>
          </w:rPr>
          <w:delText>in</w:delText>
        </w:r>
      </w:del>
      <w:r w:rsidRPr="00615A4D">
        <w:rPr>
          <w:rFonts w:ascii="Arial" w:hAnsi="Arial" w:cs="Arial"/>
          <w:sz w:val="22"/>
          <w:szCs w:val="22"/>
        </w:rPr>
        <w:t xml:space="preserve"> </w:t>
      </w:r>
      <w:del w:id="407" w:author="Peter Douglas" w:date="2016-03-16T11:06:00Z">
        <w:r w:rsidRPr="00615A4D" w:rsidDel="00F72399">
          <w:rPr>
            <w:rFonts w:ascii="Arial" w:hAnsi="Arial" w:cs="Arial"/>
            <w:sz w:val="22"/>
            <w:szCs w:val="22"/>
          </w:rPr>
          <w:delText xml:space="preserve">a </w:delText>
        </w:r>
      </w:del>
      <w:r w:rsidRPr="00615A4D">
        <w:rPr>
          <w:rFonts w:ascii="Arial" w:hAnsi="Arial" w:cs="Arial"/>
          <w:sz w:val="22"/>
          <w:szCs w:val="22"/>
        </w:rPr>
        <w:t>service area</w:t>
      </w:r>
      <w:del w:id="408" w:author="Peter Douglas" w:date="2016-03-16T11:05:00Z">
        <w:r w:rsidRPr="00615A4D" w:rsidDel="00F72399">
          <w:rPr>
            <w:rFonts w:ascii="Arial" w:hAnsi="Arial" w:cs="Arial"/>
            <w:sz w:val="22"/>
            <w:szCs w:val="22"/>
          </w:rPr>
          <w:delText>, for example a harbour entrance</w:delText>
        </w:r>
        <w:r w:rsidDel="00F72399">
          <w:rPr>
            <w:rFonts w:ascii="Arial" w:hAnsi="Arial" w:cs="Arial"/>
            <w:sz w:val="22"/>
            <w:szCs w:val="22"/>
          </w:rPr>
          <w:delText xml:space="preserve"> and approach</w:delText>
        </w:r>
      </w:del>
      <w:r w:rsidRPr="00615A4D">
        <w:rPr>
          <w:rFonts w:ascii="Arial" w:hAnsi="Arial" w:cs="Arial"/>
          <w:sz w:val="22"/>
          <w:szCs w:val="22"/>
        </w:rPr>
        <w:t xml:space="preserve">. </w:t>
      </w:r>
      <w:del w:id="409" w:author="Peter Douglas" w:date="2016-03-16T11:07:00Z">
        <w:r w:rsidRPr="00615A4D" w:rsidDel="00F72399">
          <w:rPr>
            <w:rFonts w:ascii="Arial" w:hAnsi="Arial" w:cs="Arial"/>
            <w:sz w:val="22"/>
            <w:szCs w:val="22"/>
          </w:rPr>
          <w:delText xml:space="preserve">An eLoran receiver assumes that the world is made out of sea-water. </w:delText>
        </w:r>
      </w:del>
      <w:r w:rsidRPr="00615A4D">
        <w:rPr>
          <w:rFonts w:ascii="Arial" w:hAnsi="Arial" w:cs="Arial"/>
          <w:sz w:val="22"/>
          <w:szCs w:val="22"/>
        </w:rPr>
        <w:t>Radio propagation speed over sea-water is well known and easily model</w:t>
      </w:r>
      <w:r>
        <w:rPr>
          <w:rFonts w:ascii="Arial" w:hAnsi="Arial" w:cs="Arial"/>
          <w:sz w:val="22"/>
          <w:szCs w:val="22"/>
        </w:rPr>
        <w:t>l</w:t>
      </w:r>
      <w:r w:rsidRPr="00615A4D">
        <w:rPr>
          <w:rFonts w:ascii="Arial" w:hAnsi="Arial" w:cs="Arial"/>
          <w:sz w:val="22"/>
          <w:szCs w:val="22"/>
        </w:rPr>
        <w:t>ed</w:t>
      </w:r>
      <w:r w:rsidR="004360CA">
        <w:rPr>
          <w:rFonts w:ascii="Arial" w:hAnsi="Arial" w:cs="Arial"/>
          <w:sz w:val="22"/>
          <w:szCs w:val="22"/>
        </w:rPr>
        <w:t xml:space="preserve"> [11]</w:t>
      </w:r>
      <w:r w:rsidRPr="00615A4D">
        <w:rPr>
          <w:rFonts w:ascii="Arial" w:hAnsi="Arial" w:cs="Arial"/>
          <w:sz w:val="22"/>
          <w:szCs w:val="22"/>
        </w:rPr>
        <w:t>. The land along the propagation path needs to be taken into account</w:t>
      </w:r>
      <w:r>
        <w:rPr>
          <w:rFonts w:ascii="Arial" w:hAnsi="Arial" w:cs="Arial"/>
          <w:sz w:val="22"/>
          <w:szCs w:val="22"/>
        </w:rPr>
        <w:t xml:space="preserve"> because the signal propagates slower over land and therefore is subjected to additional propagation delay above the delay due to sea-water propagation</w:t>
      </w:r>
      <w:r w:rsidRPr="00615A4D">
        <w:rPr>
          <w:rFonts w:ascii="Arial" w:hAnsi="Arial" w:cs="Arial"/>
          <w:sz w:val="22"/>
          <w:szCs w:val="22"/>
        </w:rPr>
        <w:t xml:space="preserve">. This </w:t>
      </w:r>
      <w:r>
        <w:rPr>
          <w:rFonts w:ascii="Arial" w:hAnsi="Arial" w:cs="Arial"/>
          <w:sz w:val="22"/>
          <w:szCs w:val="22"/>
        </w:rPr>
        <w:t xml:space="preserve">extra delay is compensated for </w:t>
      </w:r>
      <w:r w:rsidRPr="00615A4D">
        <w:rPr>
          <w:rFonts w:ascii="Arial" w:hAnsi="Arial" w:cs="Arial"/>
          <w:sz w:val="22"/>
          <w:szCs w:val="22"/>
        </w:rPr>
        <w:t>by providing a table of Additional Secondary Factors (ASF</w:t>
      </w:r>
      <w:r>
        <w:rPr>
          <w:rFonts w:ascii="Arial" w:hAnsi="Arial" w:cs="Arial"/>
          <w:sz w:val="22"/>
          <w:szCs w:val="22"/>
        </w:rPr>
        <w:t xml:space="preserve">), </w:t>
      </w:r>
      <w:r w:rsidRPr="00615A4D">
        <w:rPr>
          <w:rFonts w:ascii="Arial" w:hAnsi="Arial" w:cs="Arial"/>
          <w:sz w:val="22"/>
          <w:szCs w:val="22"/>
        </w:rPr>
        <w:t>within the receiver</w:t>
      </w:r>
      <w:r>
        <w:rPr>
          <w:rFonts w:ascii="Arial" w:hAnsi="Arial" w:cs="Arial"/>
          <w:sz w:val="22"/>
          <w:szCs w:val="22"/>
        </w:rPr>
        <w:t>,</w:t>
      </w:r>
      <w:r w:rsidRPr="00615A4D">
        <w:rPr>
          <w:rFonts w:ascii="Arial" w:hAnsi="Arial" w:cs="Arial"/>
          <w:sz w:val="22"/>
          <w:szCs w:val="22"/>
        </w:rPr>
        <w:t xml:space="preserve"> for each transmitter</w:t>
      </w:r>
      <w:r w:rsidR="00723D1D">
        <w:rPr>
          <w:rFonts w:ascii="Arial" w:hAnsi="Arial" w:cs="Arial"/>
          <w:sz w:val="22"/>
          <w:szCs w:val="22"/>
        </w:rPr>
        <w:t xml:space="preserve">. </w:t>
      </w:r>
    </w:p>
    <w:p w14:paraId="7EAC8B2B" w14:textId="0A20D105" w:rsidR="00723D1D" w:rsidDel="00D00C6C" w:rsidRDefault="00BC6A39" w:rsidP="000F7120">
      <w:pPr>
        <w:spacing w:before="120" w:after="120"/>
        <w:ind w:left="-228"/>
        <w:jc w:val="both"/>
        <w:rPr>
          <w:del w:id="410" w:author="Peter Douglas" w:date="2016-03-16T11:22:00Z"/>
          <w:rFonts w:ascii="Arial" w:hAnsi="Arial" w:cs="Arial"/>
          <w:sz w:val="22"/>
          <w:szCs w:val="22"/>
        </w:rPr>
      </w:pPr>
      <w:del w:id="411" w:author="Peter Douglas" w:date="2016-03-16T11:21:00Z">
        <w:r w:rsidRPr="00615A4D" w:rsidDel="00D00C6C">
          <w:rPr>
            <w:rFonts w:ascii="Arial" w:hAnsi="Arial" w:cs="Arial"/>
            <w:sz w:val="22"/>
            <w:szCs w:val="22"/>
          </w:rPr>
          <w:delText>At some point</w:delText>
        </w:r>
      </w:del>
      <w:ins w:id="412" w:author="Peter Douglas" w:date="2016-03-16T11:21:00Z">
        <w:r w:rsidR="00D00C6C">
          <w:rPr>
            <w:rFonts w:ascii="Arial" w:hAnsi="Arial" w:cs="Arial"/>
            <w:sz w:val="22"/>
            <w:szCs w:val="22"/>
          </w:rPr>
          <w:t>D</w:t>
        </w:r>
      </w:ins>
      <w:del w:id="413" w:author="Peter Douglas" w:date="2016-03-16T11:21:00Z">
        <w:r w:rsidRPr="00615A4D" w:rsidDel="00D00C6C">
          <w:rPr>
            <w:rFonts w:ascii="Arial" w:hAnsi="Arial" w:cs="Arial"/>
            <w:sz w:val="22"/>
            <w:szCs w:val="22"/>
          </w:rPr>
          <w:delText xml:space="preserve"> d</w:delText>
        </w:r>
      </w:del>
      <w:r w:rsidRPr="00615A4D">
        <w:rPr>
          <w:rFonts w:ascii="Arial" w:hAnsi="Arial" w:cs="Arial"/>
          <w:sz w:val="22"/>
          <w:szCs w:val="22"/>
        </w:rPr>
        <w:t xml:space="preserve">uring the establishment of the service area </w:t>
      </w:r>
      <w:ins w:id="414" w:author="Peter Douglas" w:date="2016-03-16T11:23:00Z">
        <w:r w:rsidR="00D00C6C">
          <w:rPr>
            <w:rFonts w:ascii="Arial" w:hAnsi="Arial" w:cs="Arial"/>
            <w:sz w:val="22"/>
            <w:szCs w:val="22"/>
          </w:rPr>
          <w:t xml:space="preserve">precise </w:t>
        </w:r>
      </w:ins>
      <w:r w:rsidRPr="00615A4D">
        <w:rPr>
          <w:rFonts w:ascii="Arial" w:hAnsi="Arial" w:cs="Arial"/>
          <w:sz w:val="22"/>
          <w:szCs w:val="22"/>
        </w:rPr>
        <w:t xml:space="preserve">ASF measurements would be made </w:t>
      </w:r>
      <w:r>
        <w:rPr>
          <w:rFonts w:ascii="Arial" w:hAnsi="Arial" w:cs="Arial"/>
          <w:sz w:val="22"/>
          <w:szCs w:val="22"/>
        </w:rPr>
        <w:t xml:space="preserve">along the harbour approach </w:t>
      </w:r>
      <w:r w:rsidRPr="00615A4D">
        <w:rPr>
          <w:rFonts w:ascii="Arial" w:hAnsi="Arial" w:cs="Arial"/>
          <w:sz w:val="22"/>
          <w:szCs w:val="22"/>
        </w:rPr>
        <w:t xml:space="preserve">and the data </w:t>
      </w:r>
      <w:r>
        <w:rPr>
          <w:rFonts w:ascii="Arial" w:hAnsi="Arial" w:cs="Arial"/>
          <w:sz w:val="22"/>
          <w:szCs w:val="22"/>
        </w:rPr>
        <w:t xml:space="preserve">processed ahead of eventual </w:t>
      </w:r>
      <w:r w:rsidRPr="00615A4D">
        <w:rPr>
          <w:rFonts w:ascii="Arial" w:hAnsi="Arial" w:cs="Arial"/>
          <w:sz w:val="22"/>
          <w:szCs w:val="22"/>
        </w:rPr>
        <w:t>publi</w:t>
      </w:r>
      <w:r>
        <w:rPr>
          <w:rFonts w:ascii="Arial" w:hAnsi="Arial" w:cs="Arial"/>
          <w:sz w:val="22"/>
          <w:szCs w:val="22"/>
        </w:rPr>
        <w:t>cation</w:t>
      </w:r>
      <w:r w:rsidRPr="00615A4D">
        <w:rPr>
          <w:rFonts w:ascii="Arial" w:hAnsi="Arial" w:cs="Arial"/>
          <w:sz w:val="22"/>
          <w:szCs w:val="22"/>
        </w:rPr>
        <w:t xml:space="preserve">. </w:t>
      </w:r>
      <w:ins w:id="415" w:author="Peter Douglas" w:date="2016-03-16T11:23:00Z">
        <w:r w:rsidR="00D00C6C">
          <w:rPr>
            <w:rFonts w:ascii="Arial" w:hAnsi="Arial" w:cs="Arial"/>
            <w:sz w:val="22"/>
            <w:szCs w:val="22"/>
          </w:rPr>
          <w:t xml:space="preserve">However, </w:t>
        </w:r>
      </w:ins>
      <w:del w:id="416" w:author="Peter Douglas" w:date="2016-03-16T11:08:00Z">
        <w:r w:rsidR="00723D1D" w:rsidDel="00F72399">
          <w:rPr>
            <w:rFonts w:ascii="Arial" w:hAnsi="Arial" w:cs="Arial"/>
            <w:sz w:val="22"/>
            <w:szCs w:val="22"/>
          </w:rPr>
          <w:delText xml:space="preserve">Section </w:delText>
        </w:r>
        <w:r w:rsidR="00723D1D" w:rsidDel="00F72399">
          <w:rPr>
            <w:rFonts w:ascii="Arial" w:hAnsi="Arial" w:cs="Arial"/>
            <w:sz w:val="22"/>
            <w:szCs w:val="22"/>
          </w:rPr>
          <w:fldChar w:fldCharType="begin"/>
        </w:r>
        <w:r w:rsidR="00723D1D" w:rsidDel="00F72399">
          <w:rPr>
            <w:rFonts w:ascii="Arial" w:hAnsi="Arial" w:cs="Arial"/>
            <w:sz w:val="22"/>
            <w:szCs w:val="22"/>
          </w:rPr>
          <w:delInstrText xml:space="preserve"> REF _Ref436656078 \r \h </w:delInstrText>
        </w:r>
        <w:r w:rsidR="00723D1D" w:rsidDel="00F72399">
          <w:rPr>
            <w:rFonts w:ascii="Arial" w:hAnsi="Arial" w:cs="Arial"/>
            <w:sz w:val="22"/>
            <w:szCs w:val="22"/>
          </w:rPr>
        </w:r>
        <w:r w:rsidR="00723D1D" w:rsidDel="00F72399">
          <w:rPr>
            <w:rFonts w:ascii="Arial" w:hAnsi="Arial" w:cs="Arial"/>
            <w:sz w:val="22"/>
            <w:szCs w:val="22"/>
          </w:rPr>
          <w:fldChar w:fldCharType="separate"/>
        </w:r>
        <w:r w:rsidR="00723D1D" w:rsidDel="00F72399">
          <w:rPr>
            <w:rFonts w:ascii="Arial" w:hAnsi="Arial" w:cs="Arial"/>
            <w:sz w:val="22"/>
            <w:szCs w:val="22"/>
          </w:rPr>
          <w:delText>1.5.3</w:delText>
        </w:r>
        <w:r w:rsidR="00723D1D" w:rsidDel="00F72399">
          <w:rPr>
            <w:rFonts w:ascii="Arial" w:hAnsi="Arial" w:cs="Arial"/>
            <w:sz w:val="22"/>
            <w:szCs w:val="22"/>
          </w:rPr>
          <w:fldChar w:fldCharType="end"/>
        </w:r>
        <w:r w:rsidR="00723D1D" w:rsidDel="00F72399">
          <w:rPr>
            <w:rFonts w:ascii="Arial" w:hAnsi="Arial" w:cs="Arial"/>
            <w:sz w:val="22"/>
            <w:szCs w:val="22"/>
          </w:rPr>
          <w:delText xml:space="preserve"> above outlines methods for providing ASF data. </w:delText>
        </w:r>
      </w:del>
    </w:p>
    <w:p w14:paraId="3C63EF8D" w14:textId="734AE1B8" w:rsidR="00723D1D" w:rsidDel="00263D87" w:rsidRDefault="00723D1D" w:rsidP="007170D6">
      <w:pPr>
        <w:spacing w:before="120" w:after="120"/>
        <w:ind w:left="-228"/>
        <w:jc w:val="both"/>
        <w:rPr>
          <w:del w:id="417" w:author="Peter Douglas" w:date="2016-03-15T15:14:00Z"/>
          <w:rFonts w:ascii="Arial" w:hAnsi="Arial" w:cs="Arial"/>
          <w:sz w:val="22"/>
          <w:szCs w:val="22"/>
        </w:rPr>
      </w:pPr>
    </w:p>
    <w:p w14:paraId="60E9C2AC" w14:textId="08CDC990" w:rsidR="00723D1D" w:rsidRDefault="00723D1D" w:rsidP="007170D6">
      <w:pPr>
        <w:spacing w:before="120" w:after="120"/>
        <w:ind w:left="-228"/>
        <w:jc w:val="both"/>
        <w:rPr>
          <w:rFonts w:ascii="Arial" w:hAnsi="Arial" w:cs="Arial"/>
          <w:sz w:val="22"/>
          <w:szCs w:val="22"/>
        </w:rPr>
      </w:pPr>
      <w:del w:id="418" w:author="Peter Douglas" w:date="2016-03-16T11:22:00Z">
        <w:r w:rsidDel="00D00C6C">
          <w:rPr>
            <w:rFonts w:ascii="Arial" w:hAnsi="Arial" w:cs="Arial"/>
            <w:sz w:val="22"/>
            <w:szCs w:val="22"/>
          </w:rPr>
          <w:delText xml:space="preserve">For a small geographical area </w:delText>
        </w:r>
      </w:del>
      <w:del w:id="419" w:author="Peter Douglas" w:date="2016-03-16T11:08:00Z">
        <w:r w:rsidDel="00F36909">
          <w:rPr>
            <w:rFonts w:ascii="Arial" w:hAnsi="Arial" w:cs="Arial"/>
            <w:sz w:val="22"/>
            <w:szCs w:val="22"/>
          </w:rPr>
          <w:delText>like</w:delText>
        </w:r>
      </w:del>
      <w:del w:id="420" w:author="Peter Douglas" w:date="2016-03-16T11:22:00Z">
        <w:r w:rsidDel="00D00C6C">
          <w:rPr>
            <w:rFonts w:ascii="Arial" w:hAnsi="Arial" w:cs="Arial"/>
            <w:sz w:val="22"/>
            <w:szCs w:val="22"/>
          </w:rPr>
          <w:delText xml:space="preserve"> a </w:delText>
        </w:r>
      </w:del>
      <w:del w:id="421" w:author="Peter Douglas" w:date="2016-03-16T11:08:00Z">
        <w:r w:rsidR="004360CA" w:rsidDel="00F36909">
          <w:rPr>
            <w:rFonts w:ascii="Arial" w:hAnsi="Arial" w:cs="Arial"/>
            <w:sz w:val="22"/>
            <w:szCs w:val="22"/>
          </w:rPr>
          <w:delText xml:space="preserve">Port </w:delText>
        </w:r>
        <w:r w:rsidDel="00F36909">
          <w:rPr>
            <w:rFonts w:ascii="Arial" w:hAnsi="Arial" w:cs="Arial"/>
            <w:sz w:val="22"/>
            <w:szCs w:val="22"/>
          </w:rPr>
          <w:delText>A</w:delText>
        </w:r>
      </w:del>
      <w:del w:id="422" w:author="Peter Douglas" w:date="2016-03-16T11:22:00Z">
        <w:r w:rsidDel="00D00C6C">
          <w:rPr>
            <w:rFonts w:ascii="Arial" w:hAnsi="Arial" w:cs="Arial"/>
            <w:sz w:val="22"/>
            <w:szCs w:val="22"/>
          </w:rPr>
          <w:delText xml:space="preserve">pproach it is better to measure ASF data, as the accuracy of the data can be guaranteed for the relatively small cost of survey vessel time. </w:delText>
        </w:r>
        <w:r w:rsidR="00BC6A39" w:rsidRPr="00615A4D" w:rsidDel="00D00C6C">
          <w:rPr>
            <w:rFonts w:ascii="Arial" w:hAnsi="Arial" w:cs="Arial"/>
            <w:sz w:val="22"/>
            <w:szCs w:val="22"/>
          </w:rPr>
          <w:delText>These p</w:delText>
        </w:r>
      </w:del>
      <w:del w:id="423" w:author="Peter Douglas" w:date="2016-03-16T11:23:00Z">
        <w:r w:rsidR="00BC6A39" w:rsidRPr="00615A4D" w:rsidDel="00D00C6C">
          <w:rPr>
            <w:rFonts w:ascii="Arial" w:hAnsi="Arial" w:cs="Arial"/>
            <w:sz w:val="22"/>
            <w:szCs w:val="22"/>
          </w:rPr>
          <w:delText xml:space="preserve">recise </w:delText>
        </w:r>
      </w:del>
      <w:r w:rsidR="00BC6A39" w:rsidRPr="00615A4D">
        <w:rPr>
          <w:rFonts w:ascii="Arial" w:hAnsi="Arial" w:cs="Arial"/>
          <w:sz w:val="22"/>
          <w:szCs w:val="22"/>
        </w:rPr>
        <w:t>ASF measurements are only valid for the day on which they are measured</w:t>
      </w:r>
      <w:r>
        <w:rPr>
          <w:rFonts w:ascii="Arial" w:hAnsi="Arial" w:cs="Arial"/>
          <w:sz w:val="22"/>
          <w:szCs w:val="22"/>
        </w:rPr>
        <w:t xml:space="preserve"> b</w:t>
      </w:r>
      <w:r w:rsidR="00BC6A39" w:rsidRPr="00615A4D">
        <w:rPr>
          <w:rFonts w:ascii="Arial" w:hAnsi="Arial" w:cs="Arial"/>
          <w:sz w:val="22"/>
          <w:szCs w:val="22"/>
        </w:rPr>
        <w:t xml:space="preserve">ecause the </w:t>
      </w:r>
      <w:r w:rsidR="004360CA">
        <w:rPr>
          <w:rFonts w:ascii="Arial" w:hAnsi="Arial" w:cs="Arial"/>
          <w:sz w:val="22"/>
          <w:szCs w:val="22"/>
        </w:rPr>
        <w:t xml:space="preserve">electrical </w:t>
      </w:r>
      <w:r w:rsidR="00BC6A39" w:rsidRPr="00615A4D">
        <w:rPr>
          <w:rFonts w:ascii="Arial" w:hAnsi="Arial" w:cs="Arial"/>
          <w:sz w:val="22"/>
          <w:szCs w:val="22"/>
        </w:rPr>
        <w:t>characteristics of the land change</w:t>
      </w:r>
      <w:del w:id="424" w:author="Peter Douglas" w:date="2016-03-16T11:24:00Z">
        <w:r w:rsidR="00BC6A39" w:rsidRPr="00615A4D" w:rsidDel="00D00C6C">
          <w:rPr>
            <w:rFonts w:ascii="Arial" w:hAnsi="Arial" w:cs="Arial"/>
            <w:sz w:val="22"/>
            <w:szCs w:val="22"/>
          </w:rPr>
          <w:delText>s</w:delText>
        </w:r>
      </w:del>
      <w:r w:rsidR="00BC6A39" w:rsidRPr="00615A4D">
        <w:rPr>
          <w:rFonts w:ascii="Arial" w:hAnsi="Arial" w:cs="Arial"/>
          <w:sz w:val="22"/>
          <w:szCs w:val="22"/>
        </w:rPr>
        <w:t xml:space="preserve"> with rainfall and season of the year. </w:t>
      </w:r>
    </w:p>
    <w:p w14:paraId="02DE2125" w14:textId="1AC24F00" w:rsidR="00723D1D" w:rsidDel="00263D87" w:rsidRDefault="00723D1D" w:rsidP="004F3187">
      <w:pPr>
        <w:spacing w:before="120" w:after="120"/>
        <w:ind w:left="-228"/>
        <w:jc w:val="both"/>
        <w:rPr>
          <w:del w:id="425" w:author="Peter Douglas" w:date="2016-03-15T15:14:00Z"/>
          <w:rFonts w:ascii="Arial" w:hAnsi="Arial" w:cs="Arial"/>
          <w:sz w:val="22"/>
          <w:szCs w:val="22"/>
        </w:rPr>
      </w:pPr>
    </w:p>
    <w:p w14:paraId="1EAA480F" w14:textId="1024AC67" w:rsidR="00BC6A39" w:rsidRPr="00615A4D" w:rsidRDefault="00BC6A39" w:rsidP="004F3187">
      <w:pPr>
        <w:spacing w:before="120" w:after="120"/>
        <w:ind w:left="-228"/>
        <w:jc w:val="both"/>
        <w:rPr>
          <w:rFonts w:ascii="Arial" w:hAnsi="Arial" w:cs="Arial"/>
          <w:sz w:val="22"/>
          <w:szCs w:val="22"/>
        </w:rPr>
      </w:pPr>
      <w:r w:rsidRPr="00615A4D">
        <w:rPr>
          <w:rFonts w:ascii="Arial" w:hAnsi="Arial" w:cs="Arial"/>
          <w:sz w:val="22"/>
          <w:szCs w:val="22"/>
        </w:rPr>
        <w:t>Differential</w:t>
      </w:r>
      <w:r>
        <w:rPr>
          <w:rFonts w:ascii="Arial" w:hAnsi="Arial" w:cs="Arial"/>
          <w:sz w:val="22"/>
          <w:szCs w:val="22"/>
        </w:rPr>
        <w:t>-</w:t>
      </w:r>
      <w:r w:rsidRPr="00615A4D">
        <w:rPr>
          <w:rFonts w:ascii="Arial" w:hAnsi="Arial" w:cs="Arial"/>
          <w:sz w:val="22"/>
          <w:szCs w:val="22"/>
        </w:rPr>
        <w:t xml:space="preserve">Loran </w:t>
      </w:r>
      <w:r w:rsidR="00723D1D">
        <w:rPr>
          <w:rFonts w:ascii="Arial" w:hAnsi="Arial" w:cs="Arial"/>
          <w:sz w:val="22"/>
          <w:szCs w:val="22"/>
        </w:rPr>
        <w:t>R</w:t>
      </w:r>
      <w:r w:rsidRPr="00615A4D">
        <w:rPr>
          <w:rFonts w:ascii="Arial" w:hAnsi="Arial" w:cs="Arial"/>
          <w:sz w:val="22"/>
          <w:szCs w:val="22"/>
        </w:rPr>
        <w:t xml:space="preserve">eference </w:t>
      </w:r>
      <w:r w:rsidR="00723D1D">
        <w:rPr>
          <w:rFonts w:ascii="Arial" w:hAnsi="Arial" w:cs="Arial"/>
          <w:sz w:val="22"/>
          <w:szCs w:val="22"/>
        </w:rPr>
        <w:t>S</w:t>
      </w:r>
      <w:r w:rsidRPr="00615A4D">
        <w:rPr>
          <w:rFonts w:ascii="Arial" w:hAnsi="Arial" w:cs="Arial"/>
          <w:sz w:val="22"/>
          <w:szCs w:val="22"/>
        </w:rPr>
        <w:t xml:space="preserve">tations continuously measure the propagation time of the </w:t>
      </w:r>
      <w:r w:rsidR="004360CA">
        <w:rPr>
          <w:rFonts w:ascii="Arial" w:hAnsi="Arial" w:cs="Arial"/>
          <w:sz w:val="22"/>
          <w:szCs w:val="22"/>
        </w:rPr>
        <w:t>eL</w:t>
      </w:r>
      <w:r w:rsidRPr="00615A4D">
        <w:rPr>
          <w:rFonts w:ascii="Arial" w:hAnsi="Arial" w:cs="Arial"/>
          <w:sz w:val="22"/>
          <w:szCs w:val="22"/>
        </w:rPr>
        <w:t>oran signals to the service area and compute the difference</w:t>
      </w:r>
      <w:r w:rsidR="00723D1D">
        <w:rPr>
          <w:rFonts w:ascii="Arial" w:hAnsi="Arial" w:cs="Arial"/>
          <w:sz w:val="22"/>
          <w:szCs w:val="22"/>
        </w:rPr>
        <w:t>s</w:t>
      </w:r>
      <w:r w:rsidRPr="00615A4D">
        <w:rPr>
          <w:rFonts w:ascii="Arial" w:hAnsi="Arial" w:cs="Arial"/>
          <w:sz w:val="22"/>
          <w:szCs w:val="22"/>
        </w:rPr>
        <w:t xml:space="preserve"> between the nominal measured ASF stored within the reference station, and the current value of the ASF measured by the eLoran receiver at the reference station. This correction is </w:t>
      </w:r>
      <w:del w:id="426" w:author="Peter Douglas" w:date="2016-03-16T11:25:00Z">
        <w:r w:rsidRPr="00615A4D" w:rsidDel="005F5ED3">
          <w:rPr>
            <w:rFonts w:ascii="Arial" w:hAnsi="Arial" w:cs="Arial"/>
            <w:sz w:val="22"/>
            <w:szCs w:val="22"/>
          </w:rPr>
          <w:delText xml:space="preserve">then </w:delText>
        </w:r>
      </w:del>
      <w:r w:rsidRPr="00615A4D">
        <w:rPr>
          <w:rFonts w:ascii="Arial" w:hAnsi="Arial" w:cs="Arial"/>
          <w:sz w:val="22"/>
          <w:szCs w:val="22"/>
        </w:rPr>
        <w:t xml:space="preserve">broadcast to the user </w:t>
      </w:r>
      <w:ins w:id="427" w:author="Peter Douglas" w:date="2016-03-16T11:25:00Z">
        <w:r w:rsidR="005F5ED3">
          <w:rPr>
            <w:rFonts w:ascii="Arial" w:hAnsi="Arial" w:cs="Arial"/>
            <w:sz w:val="22"/>
            <w:szCs w:val="22"/>
          </w:rPr>
          <w:t>via</w:t>
        </w:r>
      </w:ins>
      <w:del w:id="428" w:author="Peter Douglas" w:date="2016-03-16T11:25:00Z">
        <w:r w:rsidRPr="00615A4D" w:rsidDel="005F5ED3">
          <w:rPr>
            <w:rFonts w:ascii="Arial" w:hAnsi="Arial" w:cs="Arial"/>
            <w:sz w:val="22"/>
            <w:szCs w:val="22"/>
          </w:rPr>
          <w:delText>using</w:delText>
        </w:r>
      </w:del>
      <w:r w:rsidRPr="00615A4D">
        <w:rPr>
          <w:rFonts w:ascii="Arial" w:hAnsi="Arial" w:cs="Arial"/>
          <w:sz w:val="22"/>
          <w:szCs w:val="22"/>
        </w:rPr>
        <w:t xml:space="preserve"> the Loran Data Channel</w:t>
      </w:r>
      <w:r w:rsidR="004360CA">
        <w:rPr>
          <w:rFonts w:ascii="Arial" w:hAnsi="Arial" w:cs="Arial"/>
          <w:sz w:val="22"/>
          <w:szCs w:val="22"/>
        </w:rPr>
        <w:t xml:space="preserve">; </w:t>
      </w:r>
      <w:del w:id="429" w:author="Peter Douglas" w:date="2016-03-16T11:25:00Z">
        <w:r w:rsidR="004360CA" w:rsidDel="005F5ED3">
          <w:rPr>
            <w:rFonts w:ascii="Arial" w:hAnsi="Arial" w:cs="Arial"/>
            <w:sz w:val="22"/>
            <w:szCs w:val="22"/>
          </w:rPr>
          <w:delText xml:space="preserve">the user </w:delText>
        </w:r>
        <w:r w:rsidRPr="00615A4D" w:rsidDel="005F5ED3">
          <w:rPr>
            <w:rFonts w:ascii="Arial" w:hAnsi="Arial" w:cs="Arial"/>
            <w:sz w:val="22"/>
            <w:szCs w:val="22"/>
          </w:rPr>
          <w:delText>can then use</w:delText>
        </w:r>
      </w:del>
      <w:ins w:id="430" w:author="Peter Douglas" w:date="2016-03-16T11:25:00Z">
        <w:r w:rsidR="005F5ED3">
          <w:rPr>
            <w:rFonts w:ascii="Arial" w:hAnsi="Arial" w:cs="Arial"/>
            <w:sz w:val="22"/>
            <w:szCs w:val="22"/>
          </w:rPr>
          <w:t>and</w:t>
        </w:r>
      </w:ins>
      <w:r w:rsidRPr="00615A4D">
        <w:rPr>
          <w:rFonts w:ascii="Arial" w:hAnsi="Arial" w:cs="Arial"/>
          <w:sz w:val="22"/>
          <w:szCs w:val="22"/>
        </w:rPr>
        <w:t xml:space="preserve"> the corrections</w:t>
      </w:r>
      <w:ins w:id="431" w:author="Peter Douglas" w:date="2016-03-16T11:25:00Z">
        <w:r w:rsidR="005F5ED3">
          <w:rPr>
            <w:rFonts w:ascii="Arial" w:hAnsi="Arial" w:cs="Arial"/>
            <w:sz w:val="22"/>
            <w:szCs w:val="22"/>
          </w:rPr>
          <w:t xml:space="preserve"> used</w:t>
        </w:r>
      </w:ins>
      <w:r w:rsidRPr="00615A4D">
        <w:rPr>
          <w:rFonts w:ascii="Arial" w:hAnsi="Arial" w:cs="Arial"/>
          <w:sz w:val="22"/>
          <w:szCs w:val="22"/>
        </w:rPr>
        <w:t xml:space="preserve"> to </w:t>
      </w:r>
      <w:r w:rsidR="004360CA">
        <w:rPr>
          <w:rFonts w:ascii="Arial" w:hAnsi="Arial" w:cs="Arial"/>
          <w:sz w:val="22"/>
          <w:szCs w:val="22"/>
        </w:rPr>
        <w:t>obtain the best positioning accuracy possible</w:t>
      </w:r>
      <w:r w:rsidRPr="00615A4D">
        <w:rPr>
          <w:rFonts w:ascii="Arial" w:hAnsi="Arial" w:cs="Arial"/>
          <w:sz w:val="22"/>
          <w:szCs w:val="22"/>
        </w:rPr>
        <w:t xml:space="preserve">. </w:t>
      </w:r>
      <w:r>
        <w:rPr>
          <w:rFonts w:ascii="Arial" w:hAnsi="Arial" w:cs="Arial"/>
          <w:sz w:val="22"/>
          <w:szCs w:val="22"/>
        </w:rPr>
        <w:t>Variations in TOA of the signals also include component</w:t>
      </w:r>
      <w:r w:rsidR="004360CA">
        <w:rPr>
          <w:rFonts w:ascii="Arial" w:hAnsi="Arial" w:cs="Arial"/>
          <w:sz w:val="22"/>
          <w:szCs w:val="22"/>
        </w:rPr>
        <w:t>s</w:t>
      </w:r>
      <w:r>
        <w:rPr>
          <w:rFonts w:ascii="Arial" w:hAnsi="Arial" w:cs="Arial"/>
          <w:sz w:val="22"/>
          <w:szCs w:val="22"/>
        </w:rPr>
        <w:t xml:space="preserve"> due to </w:t>
      </w:r>
      <w:r w:rsidRPr="00615A4D">
        <w:rPr>
          <w:rFonts w:ascii="Arial" w:hAnsi="Arial" w:cs="Arial"/>
          <w:sz w:val="22"/>
          <w:szCs w:val="22"/>
        </w:rPr>
        <w:t>transmitter timing variations</w:t>
      </w:r>
      <w:r>
        <w:rPr>
          <w:rFonts w:ascii="Arial" w:hAnsi="Arial" w:cs="Arial"/>
          <w:sz w:val="22"/>
          <w:szCs w:val="22"/>
        </w:rPr>
        <w:t xml:space="preserve"> and atmospheric effects; these are automatically lumped together with the ASF variation in the computed </w:t>
      </w:r>
      <w:r w:rsidR="00723D1D">
        <w:rPr>
          <w:rFonts w:ascii="Arial" w:hAnsi="Arial" w:cs="Arial"/>
          <w:sz w:val="22"/>
          <w:szCs w:val="22"/>
        </w:rPr>
        <w:t xml:space="preserve">differential </w:t>
      </w:r>
      <w:r>
        <w:rPr>
          <w:rFonts w:ascii="Arial" w:hAnsi="Arial" w:cs="Arial"/>
          <w:sz w:val="22"/>
          <w:szCs w:val="22"/>
        </w:rPr>
        <w:t xml:space="preserve">correction. </w:t>
      </w:r>
    </w:p>
    <w:p w14:paraId="059B2319" w14:textId="77777777" w:rsidR="00BC6A39" w:rsidRDefault="00BC6A39" w:rsidP="004F3187">
      <w:pPr>
        <w:spacing w:before="120" w:after="120"/>
        <w:rPr>
          <w:rFonts w:ascii="Arial" w:hAnsi="Arial" w:cs="Arial"/>
          <w:sz w:val="22"/>
          <w:szCs w:val="22"/>
        </w:rPr>
      </w:pPr>
    </w:p>
    <w:p w14:paraId="2B9E30AD" w14:textId="77777777" w:rsidR="00BC6A39" w:rsidRPr="00615A4D" w:rsidRDefault="00BC6A39" w:rsidP="004F3187">
      <w:pPr>
        <w:pStyle w:val="Heading3"/>
        <w:spacing w:before="120"/>
        <w:ind w:left="492"/>
      </w:pPr>
      <w:bookmarkStart w:id="432" w:name="_Toc445900957"/>
      <w:r>
        <w:lastRenderedPageBreak/>
        <w:t>Time and Frequency Equipment</w:t>
      </w:r>
      <w:bookmarkEnd w:id="432"/>
    </w:p>
    <w:p w14:paraId="6EBE3855" w14:textId="56586FA4" w:rsidR="00A10C1F" w:rsidRDefault="00BC6A39" w:rsidP="004F3187">
      <w:pPr>
        <w:spacing w:before="120" w:after="120"/>
        <w:ind w:left="-228"/>
        <w:jc w:val="both"/>
        <w:rPr>
          <w:rFonts w:ascii="Arial" w:hAnsi="Arial" w:cs="Arial"/>
          <w:sz w:val="22"/>
          <w:szCs w:val="22"/>
        </w:rPr>
      </w:pPr>
      <w:r w:rsidRPr="00615A4D">
        <w:rPr>
          <w:rFonts w:ascii="Arial" w:hAnsi="Arial" w:cs="Arial"/>
          <w:sz w:val="22"/>
          <w:szCs w:val="22"/>
        </w:rPr>
        <w:t>New eLoran transmitters contain up to three c</w:t>
      </w:r>
      <w:r>
        <w:rPr>
          <w:rFonts w:ascii="Arial" w:hAnsi="Arial" w:cs="Arial"/>
          <w:sz w:val="22"/>
          <w:szCs w:val="22"/>
        </w:rPr>
        <w:t>a</w:t>
      </w:r>
      <w:r w:rsidRPr="00615A4D">
        <w:rPr>
          <w:rFonts w:ascii="Arial" w:hAnsi="Arial" w:cs="Arial"/>
          <w:sz w:val="22"/>
          <w:szCs w:val="22"/>
        </w:rPr>
        <w:t xml:space="preserve">esium clocks. The increased timing stability and integrity of the eLoran signal means that the signal can be used as a precise source of time and frequency for telecommunications applications, power grid synchronization, financial transactions etc. UTC can be recovered to an accuracy of </w:t>
      </w:r>
      <w:r w:rsidR="007C0303">
        <w:rPr>
          <w:rFonts w:ascii="Arial" w:hAnsi="Arial" w:cs="Arial"/>
          <w:sz w:val="22"/>
          <w:szCs w:val="22"/>
        </w:rPr>
        <w:t>5</w:t>
      </w:r>
      <w:r w:rsidRPr="00615A4D">
        <w:rPr>
          <w:rFonts w:ascii="Arial" w:hAnsi="Arial" w:cs="Arial"/>
          <w:sz w:val="22"/>
          <w:szCs w:val="22"/>
        </w:rPr>
        <w:t xml:space="preserve">0ns </w:t>
      </w:r>
      <w:r>
        <w:rPr>
          <w:rFonts w:ascii="Arial" w:hAnsi="Arial" w:cs="Arial"/>
          <w:sz w:val="22"/>
          <w:szCs w:val="22"/>
        </w:rPr>
        <w:t xml:space="preserve">or better </w:t>
      </w:r>
      <w:r w:rsidRPr="00615A4D">
        <w:rPr>
          <w:rFonts w:ascii="Arial" w:hAnsi="Arial" w:cs="Arial"/>
          <w:sz w:val="22"/>
          <w:szCs w:val="22"/>
        </w:rPr>
        <w:t xml:space="preserve">from an eLoran transmission, and the frequency stability is </w:t>
      </w:r>
      <w:del w:id="433" w:author="Peter Douglas" w:date="2016-03-16T11:11:00Z">
        <w:r w:rsidRPr="00615A4D" w:rsidDel="00F36909">
          <w:rPr>
            <w:rFonts w:ascii="Arial" w:hAnsi="Arial" w:cs="Arial"/>
            <w:sz w:val="22"/>
            <w:szCs w:val="22"/>
          </w:rPr>
          <w:delText xml:space="preserve">on </w:delText>
        </w:r>
      </w:del>
      <w:ins w:id="434" w:author="Peter Douglas" w:date="2016-03-16T11:11:00Z">
        <w:r w:rsidR="00F36909">
          <w:rPr>
            <w:rFonts w:ascii="Arial" w:hAnsi="Arial" w:cs="Arial"/>
            <w:sz w:val="22"/>
            <w:szCs w:val="22"/>
          </w:rPr>
          <w:t>i</w:t>
        </w:r>
        <w:r w:rsidR="00F36909" w:rsidRPr="00615A4D">
          <w:rPr>
            <w:rFonts w:ascii="Arial" w:hAnsi="Arial" w:cs="Arial"/>
            <w:sz w:val="22"/>
            <w:szCs w:val="22"/>
          </w:rPr>
          <w:t xml:space="preserve">n </w:t>
        </w:r>
      </w:ins>
      <w:r w:rsidRPr="00615A4D">
        <w:rPr>
          <w:rFonts w:ascii="Arial" w:hAnsi="Arial" w:cs="Arial"/>
          <w:sz w:val="22"/>
          <w:szCs w:val="22"/>
        </w:rPr>
        <w:t>the order of 10</w:t>
      </w:r>
      <w:r w:rsidRPr="00615A4D">
        <w:rPr>
          <w:rFonts w:ascii="Arial" w:hAnsi="Arial" w:cs="Arial"/>
          <w:sz w:val="22"/>
          <w:szCs w:val="22"/>
          <w:vertAlign w:val="superscript"/>
        </w:rPr>
        <w:t>-12</w:t>
      </w:r>
      <w:r w:rsidR="006F24AE">
        <w:rPr>
          <w:rFonts w:ascii="Arial" w:hAnsi="Arial" w:cs="Arial"/>
          <w:sz w:val="22"/>
          <w:szCs w:val="22"/>
        </w:rPr>
        <w:t xml:space="preserve"> or better.</w:t>
      </w:r>
      <w:r w:rsidRPr="00615A4D">
        <w:rPr>
          <w:rFonts w:ascii="Arial" w:hAnsi="Arial" w:cs="Arial"/>
          <w:sz w:val="22"/>
          <w:szCs w:val="22"/>
        </w:rPr>
        <w:t xml:space="preserve"> </w:t>
      </w:r>
    </w:p>
    <w:p w14:paraId="12840CC4" w14:textId="2B5D6FEB" w:rsidR="00A10C1F" w:rsidDel="00263D87" w:rsidRDefault="00A10C1F" w:rsidP="004F3187">
      <w:pPr>
        <w:spacing w:before="120" w:after="120"/>
        <w:ind w:left="-228"/>
        <w:jc w:val="both"/>
        <w:rPr>
          <w:del w:id="435" w:author="Peter Douglas" w:date="2016-03-15T15:14:00Z"/>
          <w:rFonts w:ascii="Arial" w:hAnsi="Arial" w:cs="Arial"/>
          <w:sz w:val="22"/>
          <w:szCs w:val="22"/>
        </w:rPr>
      </w:pPr>
    </w:p>
    <w:p w14:paraId="6EEA86A7" w14:textId="77777777" w:rsidR="004360CA" w:rsidRDefault="00A10C1F" w:rsidP="004F3187">
      <w:pPr>
        <w:spacing w:before="120" w:after="120"/>
        <w:ind w:left="-228"/>
        <w:jc w:val="both"/>
        <w:rPr>
          <w:rFonts w:ascii="Arial" w:hAnsi="Arial" w:cs="Arial"/>
          <w:sz w:val="22"/>
          <w:szCs w:val="22"/>
        </w:rPr>
      </w:pPr>
      <w:proofErr w:type="gramStart"/>
      <w:r w:rsidRPr="001C5060">
        <w:rPr>
          <w:rFonts w:ascii="Arial" w:hAnsi="Arial" w:cs="Arial"/>
          <w:sz w:val="22"/>
          <w:szCs w:val="22"/>
        </w:rPr>
        <w:t>eLoran</w:t>
      </w:r>
      <w:proofErr w:type="gramEnd"/>
      <w:r w:rsidRPr="001C5060">
        <w:rPr>
          <w:rFonts w:ascii="Arial" w:hAnsi="Arial" w:cs="Arial"/>
          <w:sz w:val="22"/>
          <w:szCs w:val="22"/>
        </w:rPr>
        <w:t xml:space="preserve"> signals should be synchronised to Universal Coordinated Time (UTC). </w:t>
      </w:r>
    </w:p>
    <w:p w14:paraId="363CB180" w14:textId="4B87A43C" w:rsidR="004360CA" w:rsidDel="00C77B5B" w:rsidRDefault="004360CA" w:rsidP="004F3187">
      <w:pPr>
        <w:spacing w:before="120" w:after="120"/>
        <w:ind w:left="-228"/>
        <w:jc w:val="both"/>
        <w:rPr>
          <w:del w:id="436" w:author="Peter Douglas" w:date="2016-03-15T14:17:00Z"/>
          <w:rFonts w:ascii="Arial" w:hAnsi="Arial" w:cs="Arial"/>
          <w:sz w:val="22"/>
          <w:szCs w:val="22"/>
        </w:rPr>
      </w:pPr>
    </w:p>
    <w:p w14:paraId="517246A7" w14:textId="3A9B57B3" w:rsidR="004360CA" w:rsidDel="00263D87" w:rsidRDefault="004360CA" w:rsidP="004F3187">
      <w:pPr>
        <w:spacing w:before="120" w:after="120"/>
        <w:ind w:left="-228"/>
        <w:jc w:val="both"/>
        <w:rPr>
          <w:del w:id="437" w:author="Peter Douglas" w:date="2016-03-15T15:14:00Z"/>
          <w:rFonts w:ascii="Arial" w:hAnsi="Arial" w:cs="Arial"/>
          <w:sz w:val="22"/>
          <w:szCs w:val="22"/>
        </w:rPr>
      </w:pPr>
    </w:p>
    <w:p w14:paraId="280D55A1" w14:textId="77777777" w:rsidR="00A10C1F" w:rsidRPr="001C5060" w:rsidRDefault="00A10C1F" w:rsidP="004F3187">
      <w:pPr>
        <w:spacing w:before="120" w:after="120"/>
        <w:ind w:left="-228"/>
        <w:jc w:val="both"/>
        <w:rPr>
          <w:rFonts w:ascii="Arial" w:hAnsi="Arial" w:cs="Arial"/>
          <w:sz w:val="22"/>
          <w:szCs w:val="22"/>
        </w:rPr>
      </w:pPr>
      <w:r w:rsidRPr="001C5060">
        <w:rPr>
          <w:rFonts w:ascii="Arial" w:hAnsi="Arial" w:cs="Arial"/>
          <w:sz w:val="22"/>
          <w:szCs w:val="22"/>
        </w:rPr>
        <w:t>The Signal Performance Standard</w:t>
      </w:r>
      <w:r w:rsidR="004360CA">
        <w:rPr>
          <w:rFonts w:ascii="Arial" w:hAnsi="Arial" w:cs="Arial"/>
          <w:sz w:val="22"/>
          <w:szCs w:val="22"/>
        </w:rPr>
        <w:t xml:space="preserve"> [5</w:t>
      </w:r>
      <w:r w:rsidRPr="001C5060">
        <w:rPr>
          <w:rFonts w:ascii="Arial" w:hAnsi="Arial" w:cs="Arial"/>
          <w:sz w:val="22"/>
          <w:szCs w:val="22"/>
        </w:rPr>
        <w:t xml:space="preserve">] requires: </w:t>
      </w:r>
    </w:p>
    <w:p w14:paraId="229AB69D" w14:textId="77777777" w:rsidR="00A10C1F" w:rsidRPr="001C5060" w:rsidRDefault="00A10C1F" w:rsidP="004F3187">
      <w:pPr>
        <w:pStyle w:val="BodyText"/>
        <w:numPr>
          <w:ilvl w:val="0"/>
          <w:numId w:val="16"/>
        </w:numPr>
        <w:rPr>
          <w:rFonts w:ascii="Arial" w:hAnsi="Arial" w:cs="Arial"/>
          <w:sz w:val="22"/>
          <w:szCs w:val="22"/>
          <w:lang w:eastAsia="en-GB"/>
        </w:rPr>
      </w:pPr>
      <w:r w:rsidRPr="001C5060">
        <w:rPr>
          <w:rFonts w:ascii="Arial" w:hAnsi="Arial" w:cs="Arial"/>
          <w:sz w:val="22"/>
          <w:szCs w:val="22"/>
          <w:lang w:eastAsia="en-GB"/>
        </w:rPr>
        <w:t xml:space="preserve">The 10 second exponential </w:t>
      </w:r>
      <w:r w:rsidR="000A11F4">
        <w:rPr>
          <w:rFonts w:ascii="Arial" w:hAnsi="Arial" w:cs="Arial"/>
          <w:sz w:val="22"/>
          <w:szCs w:val="22"/>
          <w:lang w:eastAsia="en-GB"/>
        </w:rPr>
        <w:t xml:space="preserve">moving </w:t>
      </w:r>
      <w:r w:rsidRPr="001C5060">
        <w:rPr>
          <w:rFonts w:ascii="Arial" w:hAnsi="Arial" w:cs="Arial"/>
          <w:sz w:val="22"/>
          <w:szCs w:val="22"/>
          <w:lang w:eastAsia="en-GB"/>
        </w:rPr>
        <w:t xml:space="preserve">average of all navigation </w:t>
      </w:r>
      <w:r w:rsidR="000A11F4">
        <w:rPr>
          <w:rFonts w:ascii="Arial" w:hAnsi="Arial" w:cs="Arial"/>
          <w:sz w:val="22"/>
          <w:szCs w:val="22"/>
          <w:lang w:eastAsia="en-GB"/>
        </w:rPr>
        <w:t xml:space="preserve">pulses </w:t>
      </w:r>
      <w:r w:rsidRPr="001C5060">
        <w:rPr>
          <w:rFonts w:ascii="Arial" w:hAnsi="Arial" w:cs="Arial"/>
          <w:sz w:val="22"/>
          <w:szCs w:val="22"/>
          <w:lang w:eastAsia="en-GB"/>
        </w:rPr>
        <w:t xml:space="preserve">(not modulated) shall be within 25 ns of UTC; </w:t>
      </w:r>
    </w:p>
    <w:p w14:paraId="245C768F" w14:textId="77777777" w:rsidR="00A10C1F" w:rsidRPr="001C5060" w:rsidRDefault="00A10C1F" w:rsidP="004F3187">
      <w:pPr>
        <w:pStyle w:val="BodyText"/>
        <w:numPr>
          <w:ilvl w:val="0"/>
          <w:numId w:val="16"/>
        </w:numPr>
        <w:rPr>
          <w:rFonts w:ascii="Arial" w:hAnsi="Arial" w:cs="Arial"/>
          <w:sz w:val="22"/>
          <w:szCs w:val="22"/>
          <w:lang w:eastAsia="en-GB"/>
        </w:rPr>
      </w:pPr>
      <w:r w:rsidRPr="001C5060">
        <w:rPr>
          <w:rFonts w:ascii="Arial" w:hAnsi="Arial" w:cs="Arial"/>
          <w:sz w:val="22"/>
          <w:szCs w:val="22"/>
          <w:lang w:eastAsia="en-GB"/>
        </w:rPr>
        <w:t xml:space="preserve">The 1 second exponential </w:t>
      </w:r>
      <w:r w:rsidR="000A11F4">
        <w:rPr>
          <w:rFonts w:ascii="Arial" w:hAnsi="Arial" w:cs="Arial"/>
          <w:sz w:val="22"/>
          <w:szCs w:val="22"/>
          <w:lang w:eastAsia="en-GB"/>
        </w:rPr>
        <w:t xml:space="preserve">moving </w:t>
      </w:r>
      <w:r w:rsidRPr="001C5060">
        <w:rPr>
          <w:rFonts w:ascii="Arial" w:hAnsi="Arial" w:cs="Arial"/>
          <w:sz w:val="22"/>
          <w:szCs w:val="22"/>
          <w:lang w:eastAsia="en-GB"/>
        </w:rPr>
        <w:t>average of all navigation</w:t>
      </w:r>
      <w:r w:rsidR="000A11F4">
        <w:rPr>
          <w:rFonts w:ascii="Arial" w:hAnsi="Arial" w:cs="Arial"/>
          <w:sz w:val="22"/>
          <w:szCs w:val="22"/>
          <w:lang w:eastAsia="en-GB"/>
        </w:rPr>
        <w:t xml:space="preserve"> pulses</w:t>
      </w:r>
      <w:r w:rsidRPr="001C5060">
        <w:rPr>
          <w:rFonts w:ascii="Arial" w:hAnsi="Arial" w:cs="Arial"/>
          <w:sz w:val="22"/>
          <w:szCs w:val="22"/>
          <w:lang w:eastAsia="en-GB"/>
        </w:rPr>
        <w:t xml:space="preserve"> (not modulated) shall be within 100 ns of UTC;</w:t>
      </w:r>
    </w:p>
    <w:p w14:paraId="0A3D1768" w14:textId="77777777" w:rsidR="00A10C1F" w:rsidRPr="001C5060" w:rsidRDefault="00A10C1F">
      <w:pPr>
        <w:pStyle w:val="BodyText"/>
        <w:numPr>
          <w:ilvl w:val="0"/>
          <w:numId w:val="16"/>
        </w:numPr>
        <w:rPr>
          <w:rFonts w:ascii="Arial" w:hAnsi="Arial" w:cs="Arial"/>
          <w:sz w:val="22"/>
          <w:szCs w:val="22"/>
          <w:lang w:eastAsia="en-GB"/>
        </w:rPr>
      </w:pPr>
      <w:r w:rsidRPr="001C5060">
        <w:rPr>
          <w:rFonts w:ascii="Arial" w:hAnsi="Arial" w:cs="Arial"/>
          <w:sz w:val="22"/>
          <w:szCs w:val="22"/>
          <w:lang w:eastAsia="en-GB"/>
        </w:rPr>
        <w:t xml:space="preserve">The peak to peak variation of </w:t>
      </w:r>
      <w:r w:rsidR="000A11F4">
        <w:rPr>
          <w:rFonts w:ascii="Arial" w:hAnsi="Arial" w:cs="Arial"/>
          <w:sz w:val="22"/>
          <w:szCs w:val="22"/>
          <w:lang w:eastAsia="en-GB"/>
        </w:rPr>
        <w:t xml:space="preserve">the </w:t>
      </w:r>
      <w:r w:rsidRPr="001C5060">
        <w:rPr>
          <w:rFonts w:ascii="Arial" w:hAnsi="Arial" w:cs="Arial"/>
          <w:sz w:val="22"/>
          <w:szCs w:val="22"/>
          <w:lang w:eastAsia="en-GB"/>
        </w:rPr>
        <w:t xml:space="preserve">5 second exponential </w:t>
      </w:r>
      <w:r w:rsidR="000A11F4">
        <w:rPr>
          <w:rFonts w:ascii="Arial" w:hAnsi="Arial" w:cs="Arial"/>
          <w:sz w:val="22"/>
          <w:szCs w:val="22"/>
          <w:lang w:eastAsia="en-GB"/>
        </w:rPr>
        <w:t xml:space="preserve">moving </w:t>
      </w:r>
      <w:r w:rsidRPr="001C5060">
        <w:rPr>
          <w:rFonts w:ascii="Arial" w:hAnsi="Arial" w:cs="Arial"/>
          <w:sz w:val="22"/>
          <w:szCs w:val="22"/>
          <w:lang w:eastAsia="en-GB"/>
        </w:rPr>
        <w:t xml:space="preserve">average of all navigation </w:t>
      </w:r>
      <w:r w:rsidR="000A11F4">
        <w:rPr>
          <w:rFonts w:ascii="Arial" w:hAnsi="Arial" w:cs="Arial"/>
          <w:sz w:val="22"/>
          <w:szCs w:val="22"/>
          <w:lang w:eastAsia="en-GB"/>
        </w:rPr>
        <w:t xml:space="preserve">pulses </w:t>
      </w:r>
      <w:r w:rsidRPr="001C5060">
        <w:rPr>
          <w:rFonts w:ascii="Arial" w:hAnsi="Arial" w:cs="Arial"/>
          <w:sz w:val="22"/>
          <w:szCs w:val="22"/>
          <w:lang w:eastAsia="en-GB"/>
        </w:rPr>
        <w:t>(not modulated) shall be less than 10 ns within a 20 minute period</w:t>
      </w:r>
    </w:p>
    <w:p w14:paraId="64B7A0E2" w14:textId="77777777" w:rsidR="0077428E" w:rsidRPr="00615A4D" w:rsidRDefault="0077428E" w:rsidP="004F3187">
      <w:pPr>
        <w:spacing w:before="120" w:after="120"/>
        <w:jc w:val="both"/>
        <w:rPr>
          <w:rFonts w:ascii="Arial" w:hAnsi="Arial" w:cs="Arial"/>
          <w:sz w:val="22"/>
          <w:szCs w:val="22"/>
        </w:rPr>
      </w:pPr>
      <w:r w:rsidRPr="001403B4">
        <w:rPr>
          <w:rFonts w:ascii="Arial" w:hAnsi="Arial" w:cs="Arial"/>
          <w:sz w:val="22"/>
          <w:szCs w:val="22"/>
        </w:rPr>
        <w:t>Time of Emission adjustment is performed by frequency steering of the driving Caesium oscillators, rather than making i</w:t>
      </w:r>
      <w:r w:rsidR="004360CA">
        <w:rPr>
          <w:rFonts w:ascii="Arial" w:hAnsi="Arial" w:cs="Arial"/>
          <w:sz w:val="22"/>
          <w:szCs w:val="22"/>
        </w:rPr>
        <w:t xml:space="preserve">nteger time adjustment steps </w:t>
      </w:r>
      <w:r w:rsidR="00252B89">
        <w:rPr>
          <w:rFonts w:ascii="Arial" w:hAnsi="Arial" w:cs="Arial"/>
          <w:sz w:val="22"/>
          <w:szCs w:val="22"/>
        </w:rPr>
        <w:t>[13]</w:t>
      </w:r>
      <w:r w:rsidRPr="001403B4">
        <w:rPr>
          <w:rFonts w:ascii="Arial" w:hAnsi="Arial" w:cs="Arial"/>
          <w:sz w:val="22"/>
          <w:szCs w:val="22"/>
        </w:rPr>
        <w:t>.</w:t>
      </w:r>
    </w:p>
    <w:p w14:paraId="73A3EF77" w14:textId="77777777" w:rsidR="006F24AE" w:rsidRDefault="006F24AE" w:rsidP="004F3187">
      <w:pPr>
        <w:spacing w:before="120" w:after="120"/>
        <w:ind w:left="132"/>
        <w:rPr>
          <w:rFonts w:ascii="Arial" w:hAnsi="Arial" w:cs="Arial"/>
          <w:sz w:val="22"/>
          <w:szCs w:val="22"/>
        </w:rPr>
      </w:pPr>
    </w:p>
    <w:p w14:paraId="7326A19D" w14:textId="154456E8" w:rsidR="00BC6A39" w:rsidRDefault="00BC6A39" w:rsidP="004F3187">
      <w:pPr>
        <w:pStyle w:val="Heading3"/>
        <w:spacing w:before="120"/>
      </w:pPr>
      <w:bookmarkStart w:id="438" w:name="_Toc445900958"/>
      <w:r>
        <w:t>Benefits</w:t>
      </w:r>
      <w:ins w:id="439" w:author="Peter Douglas" w:date="2016-03-16T11:16:00Z">
        <w:r w:rsidR="00ED2C9C">
          <w:t xml:space="preserve"> of eLoran</w:t>
        </w:r>
      </w:ins>
      <w:bookmarkEnd w:id="438"/>
    </w:p>
    <w:p w14:paraId="66518432" w14:textId="2FF6778F" w:rsidR="00ED2C9C" w:rsidRDefault="00BC6A39" w:rsidP="00ED2C9C">
      <w:pPr>
        <w:spacing w:before="120" w:after="120"/>
        <w:jc w:val="both"/>
        <w:rPr>
          <w:ins w:id="440" w:author="Peter Douglas" w:date="2016-03-16T11:18:00Z"/>
          <w:rFonts w:ascii="Arial" w:hAnsi="Arial" w:cs="Arial"/>
          <w:sz w:val="22"/>
          <w:szCs w:val="22"/>
        </w:rPr>
      </w:pPr>
      <w:del w:id="441" w:author="Peter Douglas" w:date="2016-03-16T11:18:00Z">
        <w:r w:rsidRPr="00615A4D" w:rsidDel="00ED2C9C">
          <w:rPr>
            <w:rFonts w:ascii="Arial" w:hAnsi="Arial" w:cs="Arial"/>
            <w:sz w:val="22"/>
            <w:szCs w:val="22"/>
          </w:rPr>
          <w:delText xml:space="preserve">eLoran </w:delText>
        </w:r>
      </w:del>
      <w:proofErr w:type="gramStart"/>
      <w:ins w:id="442" w:author="Peter Douglas" w:date="2016-03-16T11:18:00Z">
        <w:r w:rsidR="00ED2C9C" w:rsidRPr="00615A4D">
          <w:rPr>
            <w:rFonts w:ascii="Arial" w:hAnsi="Arial" w:cs="Arial"/>
            <w:sz w:val="22"/>
            <w:szCs w:val="22"/>
          </w:rPr>
          <w:t>eLoran</w:t>
        </w:r>
        <w:proofErr w:type="gramEnd"/>
        <w:r w:rsidR="00ED2C9C" w:rsidRPr="00615A4D">
          <w:rPr>
            <w:rFonts w:ascii="Arial" w:hAnsi="Arial" w:cs="Arial"/>
            <w:sz w:val="22"/>
            <w:szCs w:val="22"/>
          </w:rPr>
          <w:t xml:space="preserve"> is an aid to navigation that is complementary to GNSS, providing continuation of Position</w:t>
        </w:r>
        <w:r w:rsidR="00ED2C9C">
          <w:rPr>
            <w:rFonts w:ascii="Arial" w:hAnsi="Arial" w:cs="Arial"/>
            <w:sz w:val="22"/>
            <w:szCs w:val="22"/>
          </w:rPr>
          <w:t>,</w:t>
        </w:r>
        <w:r w:rsidR="00ED2C9C" w:rsidRPr="00615A4D">
          <w:rPr>
            <w:rFonts w:ascii="Arial" w:hAnsi="Arial" w:cs="Arial"/>
            <w:sz w:val="22"/>
            <w:szCs w:val="22"/>
          </w:rPr>
          <w:t xml:space="preserve"> Navigation and Timing</w:t>
        </w:r>
        <w:r w:rsidR="00ED2C9C">
          <w:rPr>
            <w:rFonts w:ascii="Arial" w:hAnsi="Arial" w:cs="Arial"/>
            <w:sz w:val="22"/>
            <w:szCs w:val="22"/>
          </w:rPr>
          <w:t xml:space="preserve"> (PNT)</w:t>
        </w:r>
        <w:r w:rsidR="00ED2C9C" w:rsidRPr="00615A4D">
          <w:rPr>
            <w:rFonts w:ascii="Arial" w:hAnsi="Arial" w:cs="Arial"/>
            <w:sz w:val="22"/>
            <w:szCs w:val="22"/>
          </w:rPr>
          <w:t xml:space="preserve"> service provision when GNSS becomes unavailable for any particular reason. </w:t>
        </w:r>
        <w:proofErr w:type="gramStart"/>
        <w:r w:rsidR="00ED2C9C" w:rsidRPr="00615A4D">
          <w:rPr>
            <w:rFonts w:ascii="Arial" w:hAnsi="Arial" w:cs="Arial"/>
            <w:sz w:val="22"/>
            <w:szCs w:val="22"/>
          </w:rPr>
          <w:t>eLoran</w:t>
        </w:r>
        <w:proofErr w:type="gramEnd"/>
        <w:r w:rsidR="00ED2C9C" w:rsidRPr="00615A4D">
          <w:rPr>
            <w:rFonts w:ascii="Arial" w:hAnsi="Arial" w:cs="Arial"/>
            <w:sz w:val="22"/>
            <w:szCs w:val="22"/>
          </w:rPr>
          <w:t xml:space="preserve"> receivers </w:t>
        </w:r>
        <w:r w:rsidR="00ED2C9C">
          <w:rPr>
            <w:rFonts w:ascii="Arial" w:hAnsi="Arial" w:cs="Arial"/>
            <w:sz w:val="22"/>
            <w:szCs w:val="22"/>
          </w:rPr>
          <w:t xml:space="preserve">may </w:t>
        </w:r>
        <w:r w:rsidR="00ED2C9C" w:rsidRPr="00615A4D">
          <w:rPr>
            <w:rFonts w:ascii="Arial" w:hAnsi="Arial" w:cs="Arial"/>
            <w:sz w:val="22"/>
            <w:szCs w:val="22"/>
          </w:rPr>
          <w:t xml:space="preserve">be integrated with GNSS receivers providing a seamless backup. </w:t>
        </w:r>
      </w:ins>
    </w:p>
    <w:p w14:paraId="2C12E7C4" w14:textId="1D558437" w:rsidR="00BC6A39" w:rsidRPr="00615A4D" w:rsidRDefault="00ED2C9C" w:rsidP="004F3187">
      <w:pPr>
        <w:spacing w:before="120" w:after="120"/>
        <w:jc w:val="both"/>
        <w:rPr>
          <w:rFonts w:ascii="Arial" w:hAnsi="Arial" w:cs="Arial"/>
          <w:sz w:val="22"/>
          <w:szCs w:val="22"/>
        </w:rPr>
      </w:pPr>
      <w:proofErr w:type="gramStart"/>
      <w:ins w:id="443" w:author="Peter Douglas" w:date="2016-03-16T11:18:00Z">
        <w:r>
          <w:rPr>
            <w:rFonts w:ascii="Arial" w:hAnsi="Arial" w:cs="Arial"/>
            <w:sz w:val="22"/>
            <w:szCs w:val="22"/>
          </w:rPr>
          <w:t>eLoran</w:t>
        </w:r>
        <w:proofErr w:type="gramEnd"/>
        <w:r>
          <w:rPr>
            <w:rFonts w:ascii="Arial" w:hAnsi="Arial" w:cs="Arial"/>
            <w:sz w:val="22"/>
            <w:szCs w:val="22"/>
          </w:rPr>
          <w:t xml:space="preserve"> </w:t>
        </w:r>
      </w:ins>
      <w:del w:id="444" w:author="Peter Douglas" w:date="2016-03-16T11:19:00Z">
        <w:r w:rsidR="00BC6A39" w:rsidRPr="00615A4D" w:rsidDel="00D00C6C">
          <w:rPr>
            <w:rFonts w:ascii="Arial" w:hAnsi="Arial" w:cs="Arial"/>
            <w:sz w:val="22"/>
            <w:szCs w:val="22"/>
          </w:rPr>
          <w:delText xml:space="preserve">is a Position Navigation and Timing system that </w:delText>
        </w:r>
      </w:del>
      <w:r w:rsidR="00BC6A39" w:rsidRPr="00615A4D">
        <w:rPr>
          <w:rFonts w:ascii="Arial" w:hAnsi="Arial" w:cs="Arial"/>
          <w:sz w:val="22"/>
          <w:szCs w:val="22"/>
        </w:rPr>
        <w:t>meets the position accuracy requirements for non-precision approach for aviation</w:t>
      </w:r>
      <w:ins w:id="445" w:author="Peter Douglas" w:date="2016-03-16T11:15:00Z">
        <w:r>
          <w:rPr>
            <w:rFonts w:ascii="Arial" w:hAnsi="Arial" w:cs="Arial"/>
            <w:sz w:val="22"/>
            <w:szCs w:val="22"/>
          </w:rPr>
          <w:t>;</w:t>
        </w:r>
      </w:ins>
      <w:del w:id="446" w:author="Peter Douglas" w:date="2016-03-16T11:15:00Z">
        <w:r w:rsidR="00BC6A39" w:rsidRPr="00615A4D" w:rsidDel="00ED2C9C">
          <w:rPr>
            <w:rFonts w:ascii="Arial" w:hAnsi="Arial" w:cs="Arial"/>
            <w:sz w:val="22"/>
            <w:szCs w:val="22"/>
          </w:rPr>
          <w:delText>,</w:delText>
        </w:r>
      </w:del>
      <w:r w:rsidR="00BC6A39" w:rsidRPr="00615A4D">
        <w:rPr>
          <w:rFonts w:ascii="Arial" w:hAnsi="Arial" w:cs="Arial"/>
          <w:sz w:val="22"/>
          <w:szCs w:val="22"/>
        </w:rPr>
        <w:t xml:space="preserve"> the harbour entrance and approach requirements for the maritime sector</w:t>
      </w:r>
      <w:ins w:id="447" w:author="Peter Douglas" w:date="2016-03-16T11:15:00Z">
        <w:r>
          <w:rPr>
            <w:rFonts w:ascii="Arial" w:hAnsi="Arial" w:cs="Arial"/>
            <w:sz w:val="22"/>
            <w:szCs w:val="22"/>
          </w:rPr>
          <w:t>;</w:t>
        </w:r>
      </w:ins>
      <w:r w:rsidR="00BC6A39" w:rsidRPr="00615A4D">
        <w:rPr>
          <w:rFonts w:ascii="Arial" w:hAnsi="Arial" w:cs="Arial"/>
          <w:sz w:val="22"/>
          <w:szCs w:val="22"/>
        </w:rPr>
        <w:t xml:space="preserve"> and the timing and frequency requirements of communications system providers. It is a system that has no failure modes in common with GNSS. It is complementary in the following way:</w:t>
      </w:r>
    </w:p>
    <w:p w14:paraId="6C521B0C" w14:textId="3FB47E0B" w:rsidR="00BC6A39" w:rsidRPr="00615A4D" w:rsidDel="001E339C" w:rsidRDefault="00BC6A39" w:rsidP="004F3187">
      <w:pPr>
        <w:spacing w:before="120" w:after="120"/>
        <w:jc w:val="both"/>
        <w:rPr>
          <w:del w:id="448" w:author="Peter Douglas" w:date="2016-03-15T14:18:00Z"/>
          <w:rFonts w:ascii="Arial" w:hAnsi="Arial" w:cs="Arial"/>
          <w:sz w:val="22"/>
          <w:szCs w:val="22"/>
        </w:rPr>
      </w:pPr>
    </w:p>
    <w:p w14:paraId="24E49B30" w14:textId="77777777" w:rsidR="00BC6A39" w:rsidRPr="00615A4D" w:rsidRDefault="00BC6A39" w:rsidP="004F3187">
      <w:pPr>
        <w:pStyle w:val="ListParagraph"/>
        <w:numPr>
          <w:ilvl w:val="0"/>
          <w:numId w:val="26"/>
        </w:numPr>
        <w:spacing w:before="120" w:after="120"/>
        <w:rPr>
          <w:rFonts w:cs="Arial"/>
        </w:rPr>
      </w:pPr>
      <w:proofErr w:type="gramStart"/>
      <w:r w:rsidRPr="00615A4D">
        <w:rPr>
          <w:rFonts w:cs="Arial"/>
        </w:rPr>
        <w:t>eLoran</w:t>
      </w:r>
      <w:proofErr w:type="gramEnd"/>
      <w:r w:rsidRPr="00615A4D">
        <w:rPr>
          <w:rFonts w:cs="Arial"/>
        </w:rPr>
        <w:t xml:space="preserve"> is Low Frequency while GNSS is Ultra High Frequency.</w:t>
      </w:r>
    </w:p>
    <w:p w14:paraId="712255C7" w14:textId="77777777" w:rsidR="00BC6A39" w:rsidRPr="00615A4D" w:rsidRDefault="00BC6A39" w:rsidP="004F3187">
      <w:pPr>
        <w:pStyle w:val="ListParagraph"/>
        <w:numPr>
          <w:ilvl w:val="0"/>
          <w:numId w:val="26"/>
        </w:numPr>
        <w:spacing w:before="120" w:after="120"/>
        <w:rPr>
          <w:rFonts w:cs="Arial"/>
        </w:rPr>
      </w:pPr>
      <w:proofErr w:type="gramStart"/>
      <w:r w:rsidRPr="00615A4D">
        <w:rPr>
          <w:rFonts w:cs="Arial"/>
        </w:rPr>
        <w:t>eLoran</w:t>
      </w:r>
      <w:proofErr w:type="gramEnd"/>
      <w:r w:rsidRPr="00615A4D">
        <w:rPr>
          <w:rFonts w:cs="Arial"/>
        </w:rPr>
        <w:t xml:space="preserve"> has transmitters on the earth while GNSS has space-based transmitters.</w:t>
      </w:r>
    </w:p>
    <w:p w14:paraId="4D41AF39" w14:textId="77777777" w:rsidR="00BC6A39" w:rsidRPr="00615A4D" w:rsidRDefault="00BC6A39" w:rsidP="004F3187">
      <w:pPr>
        <w:pStyle w:val="ListParagraph"/>
        <w:numPr>
          <w:ilvl w:val="0"/>
          <w:numId w:val="26"/>
        </w:numPr>
        <w:spacing w:before="120" w:after="120"/>
        <w:rPr>
          <w:rFonts w:cs="Arial"/>
        </w:rPr>
      </w:pPr>
      <w:r w:rsidRPr="00615A4D">
        <w:rPr>
          <w:rFonts w:cs="Arial"/>
        </w:rPr>
        <w:t xml:space="preserve">eLoran is high power while GNSS is very low power </w:t>
      </w:r>
    </w:p>
    <w:p w14:paraId="6BEC0854" w14:textId="752D0587" w:rsidR="00BC6A39" w:rsidRPr="00615A4D" w:rsidDel="00263D87" w:rsidRDefault="00BC6A39" w:rsidP="004F3187">
      <w:pPr>
        <w:spacing w:before="120" w:after="120"/>
        <w:rPr>
          <w:del w:id="449" w:author="Peter Douglas" w:date="2016-03-15T15:14:00Z"/>
          <w:rFonts w:ascii="Arial" w:hAnsi="Arial" w:cs="Arial"/>
          <w:sz w:val="22"/>
          <w:szCs w:val="22"/>
        </w:rPr>
      </w:pPr>
    </w:p>
    <w:p w14:paraId="2C26DD1E" w14:textId="4839A3E6" w:rsidR="001E339C" w:rsidRPr="00615A4D" w:rsidDel="00263D87" w:rsidRDefault="00BC6A39" w:rsidP="004F3187">
      <w:pPr>
        <w:spacing w:before="120" w:after="120"/>
        <w:jc w:val="both"/>
        <w:rPr>
          <w:del w:id="450" w:author="Peter Douglas" w:date="2016-03-15T15:14:00Z"/>
          <w:rFonts w:ascii="Arial" w:hAnsi="Arial" w:cs="Arial"/>
          <w:sz w:val="22"/>
          <w:szCs w:val="22"/>
        </w:rPr>
      </w:pPr>
      <w:del w:id="451" w:author="Peter Douglas" w:date="2016-03-16T11:18:00Z">
        <w:r w:rsidRPr="00615A4D" w:rsidDel="00ED2C9C">
          <w:rPr>
            <w:rFonts w:ascii="Arial" w:hAnsi="Arial" w:cs="Arial"/>
            <w:sz w:val="22"/>
            <w:szCs w:val="22"/>
          </w:rPr>
          <w:delText xml:space="preserve">eLoran is an aid to navigation that is complementary to GNSS, providing continuation of PNT service provision when GNSS becomes unavailable for any particular reason. In the future eLoran receivers </w:delText>
        </w:r>
      </w:del>
      <w:del w:id="452" w:author="Peter Douglas" w:date="2016-03-15T14:19:00Z">
        <w:r w:rsidRPr="00615A4D" w:rsidDel="00230CC8">
          <w:rPr>
            <w:rFonts w:ascii="Arial" w:hAnsi="Arial" w:cs="Arial"/>
            <w:sz w:val="22"/>
            <w:szCs w:val="22"/>
          </w:rPr>
          <w:delText xml:space="preserve">will </w:delText>
        </w:r>
      </w:del>
      <w:del w:id="453" w:author="Peter Douglas" w:date="2016-03-16T11:18:00Z">
        <w:r w:rsidRPr="00615A4D" w:rsidDel="00ED2C9C">
          <w:rPr>
            <w:rFonts w:ascii="Arial" w:hAnsi="Arial" w:cs="Arial"/>
            <w:sz w:val="22"/>
            <w:szCs w:val="22"/>
          </w:rPr>
          <w:delText xml:space="preserve">be integrated with GNSS receivers providing a seamless backup. </w:delText>
        </w:r>
      </w:del>
    </w:p>
    <w:p w14:paraId="32ECED75" w14:textId="5959CC93" w:rsidR="00BC6A39" w:rsidRPr="00615A4D" w:rsidDel="00ED2C9C" w:rsidRDefault="00BC6A39" w:rsidP="004F3187">
      <w:pPr>
        <w:spacing w:before="120" w:after="120"/>
        <w:jc w:val="both"/>
        <w:rPr>
          <w:del w:id="454" w:author="Peter Douglas" w:date="2016-03-16T11:17:00Z"/>
          <w:rFonts w:ascii="Arial" w:hAnsi="Arial" w:cs="Arial"/>
          <w:sz w:val="22"/>
          <w:szCs w:val="22"/>
        </w:rPr>
      </w:pPr>
      <w:del w:id="455" w:author="Peter Douglas" w:date="2016-03-16T11:17:00Z">
        <w:r w:rsidRPr="00615A4D" w:rsidDel="00ED2C9C">
          <w:rPr>
            <w:rFonts w:ascii="Arial" w:hAnsi="Arial" w:cs="Arial"/>
            <w:sz w:val="22"/>
            <w:szCs w:val="22"/>
          </w:rPr>
          <w:delText xml:space="preserve">Users’ hyperbolic mode Loran-C receivers should be compatible with the basic eLoran signal, but they will not be able to receive and decode the Loran Data Channel. They may have to return their receiver to the manufacturer for update, OR purchase an eLoran receiver. </w:delText>
        </w:r>
      </w:del>
    </w:p>
    <w:p w14:paraId="465E5E7F" w14:textId="5B3A0EF1" w:rsidR="00646F76" w:rsidRPr="00646F76" w:rsidDel="00263D87" w:rsidRDefault="00646F76" w:rsidP="004F3187">
      <w:pPr>
        <w:spacing w:before="120" w:after="120"/>
        <w:rPr>
          <w:del w:id="456" w:author="Peter Douglas" w:date="2016-03-15T15:14:00Z"/>
        </w:rPr>
      </w:pPr>
    </w:p>
    <w:p w14:paraId="2D5C026F" w14:textId="77777777" w:rsidR="00B340BE" w:rsidRDefault="00B340BE" w:rsidP="004F3187">
      <w:pPr>
        <w:spacing w:before="120" w:after="120"/>
      </w:pPr>
    </w:p>
    <w:p w14:paraId="3DD61D10" w14:textId="77777777" w:rsidR="00EE5C89" w:rsidRDefault="00EE5C89" w:rsidP="004F3187">
      <w:pPr>
        <w:pStyle w:val="Heading2"/>
        <w:ind w:left="350"/>
      </w:pPr>
      <w:bookmarkStart w:id="457" w:name="_Toc445900959"/>
      <w:r>
        <w:t>Standards Process</w:t>
      </w:r>
      <w:bookmarkEnd w:id="457"/>
    </w:p>
    <w:p w14:paraId="5A25C641" w14:textId="69F6A735" w:rsidR="00111AB9" w:rsidRPr="00111AB9" w:rsidRDefault="00111AB9" w:rsidP="004F3187">
      <w:pPr>
        <w:spacing w:before="120" w:after="120"/>
        <w:jc w:val="both"/>
        <w:rPr>
          <w:rFonts w:ascii="Arial" w:hAnsi="Arial" w:cs="Arial"/>
          <w:sz w:val="22"/>
          <w:szCs w:val="22"/>
        </w:rPr>
      </w:pPr>
      <w:r w:rsidRPr="00111AB9">
        <w:rPr>
          <w:rFonts w:ascii="Arial" w:hAnsi="Arial" w:cs="Arial"/>
          <w:sz w:val="22"/>
          <w:szCs w:val="22"/>
        </w:rPr>
        <w:t xml:space="preserve">This </w:t>
      </w:r>
      <w:r>
        <w:rPr>
          <w:rFonts w:ascii="Arial" w:hAnsi="Arial" w:cs="Arial"/>
          <w:sz w:val="22"/>
          <w:szCs w:val="22"/>
        </w:rPr>
        <w:t xml:space="preserve">section </w:t>
      </w:r>
      <w:r w:rsidRPr="00111AB9">
        <w:rPr>
          <w:rFonts w:ascii="Arial" w:hAnsi="Arial" w:cs="Arial"/>
          <w:sz w:val="22"/>
          <w:szCs w:val="22"/>
        </w:rPr>
        <w:t xml:space="preserve">sets out the roles of the various international bodies involved in standardisation of Position, Navigation &amp; Timing equipment and systems. </w:t>
      </w:r>
      <w:del w:id="458" w:author="Peter Douglas" w:date="2016-03-16T11:26:00Z">
        <w:r w:rsidRPr="00111AB9" w:rsidDel="005F5ED3">
          <w:rPr>
            <w:rFonts w:ascii="Arial" w:hAnsi="Arial" w:cs="Arial"/>
            <w:sz w:val="22"/>
            <w:szCs w:val="22"/>
          </w:rPr>
          <w:delText>The status of documents relevant to eLoran is reviewed and the steps necessary to achieve full, current standards are considered.</w:delText>
        </w:r>
      </w:del>
    </w:p>
    <w:p w14:paraId="7633847A" w14:textId="77777777" w:rsidR="00111AB9" w:rsidRDefault="00111AB9" w:rsidP="004F3187">
      <w:pPr>
        <w:pStyle w:val="Subtitle"/>
        <w:spacing w:before="120" w:after="120"/>
        <w:rPr>
          <w:rFonts w:ascii="Arial" w:hAnsi="Arial" w:cs="Arial"/>
          <w:b/>
          <w:bCs/>
          <w:sz w:val="22"/>
          <w:szCs w:val="22"/>
        </w:rPr>
      </w:pPr>
    </w:p>
    <w:p w14:paraId="316E267F" w14:textId="77777777" w:rsidR="00111AB9" w:rsidRPr="00A878DB" w:rsidRDefault="00111AB9" w:rsidP="004F3187">
      <w:pPr>
        <w:pStyle w:val="Heading3"/>
        <w:spacing w:before="120"/>
        <w:ind w:left="492"/>
      </w:pPr>
      <w:bookmarkStart w:id="459" w:name="_Toc445900960"/>
      <w:r w:rsidRPr="00A878DB">
        <w:t>International Regulatory Bodies</w:t>
      </w:r>
      <w:bookmarkEnd w:id="459"/>
    </w:p>
    <w:p w14:paraId="69C79872" w14:textId="77777777" w:rsidR="00111AB9" w:rsidRPr="007170D6" w:rsidRDefault="00111AB9" w:rsidP="004F3187">
      <w:pPr>
        <w:spacing w:before="120" w:after="120"/>
        <w:jc w:val="both"/>
        <w:rPr>
          <w:rFonts w:ascii="Arial" w:hAnsi="Arial" w:cs="Arial"/>
          <w:bCs/>
          <w:sz w:val="22"/>
          <w:szCs w:val="22"/>
        </w:rPr>
      </w:pPr>
      <w:r w:rsidRPr="007170D6">
        <w:rPr>
          <w:rFonts w:ascii="Arial" w:hAnsi="Arial" w:cs="Arial"/>
          <w:sz w:val="22"/>
          <w:szCs w:val="22"/>
        </w:rPr>
        <w:t>The International Maritime Organisation (IMO)</w:t>
      </w:r>
      <w:r w:rsidRPr="000F7120">
        <w:rPr>
          <w:rFonts w:ascii="Arial" w:hAnsi="Arial" w:cs="Arial"/>
          <w:sz w:val="22"/>
          <w:szCs w:val="22"/>
        </w:rPr>
        <w:t xml:space="preserve"> is the</w:t>
      </w:r>
      <w:r w:rsidRPr="007170D6">
        <w:rPr>
          <w:rFonts w:ascii="Arial" w:hAnsi="Arial" w:cs="Arial"/>
          <w:sz w:val="22"/>
          <w:szCs w:val="22"/>
        </w:rPr>
        <w:t xml:space="preserve"> </w:t>
      </w:r>
      <w:r w:rsidRPr="000F7120">
        <w:rPr>
          <w:rFonts w:ascii="Arial" w:hAnsi="Arial" w:cs="Arial"/>
          <w:sz w:val="22"/>
          <w:szCs w:val="22"/>
        </w:rPr>
        <w:t>United Nations specialized agency with responsibility for the safety and security of shipping and the prevention of marine pollution by ships.</w:t>
      </w:r>
      <w:r w:rsidRPr="007170D6">
        <w:rPr>
          <w:rFonts w:ascii="Arial" w:hAnsi="Arial" w:cs="Arial"/>
          <w:bCs/>
          <w:sz w:val="22"/>
          <w:szCs w:val="22"/>
        </w:rPr>
        <w:t xml:space="preserve"> IMO sets the performance standards for systems and </w:t>
      </w:r>
      <w:proofErr w:type="spellStart"/>
      <w:r w:rsidRPr="007170D6">
        <w:rPr>
          <w:rFonts w:ascii="Arial" w:hAnsi="Arial" w:cs="Arial"/>
          <w:bCs/>
          <w:sz w:val="22"/>
          <w:szCs w:val="22"/>
        </w:rPr>
        <w:t>onboard</w:t>
      </w:r>
      <w:proofErr w:type="spellEnd"/>
      <w:r w:rsidRPr="007170D6">
        <w:rPr>
          <w:rFonts w:ascii="Arial" w:hAnsi="Arial" w:cs="Arial"/>
          <w:bCs/>
          <w:sz w:val="22"/>
          <w:szCs w:val="22"/>
        </w:rPr>
        <w:t xml:space="preserve"> equipment, based on established user requirements.</w:t>
      </w:r>
    </w:p>
    <w:p w14:paraId="2930441A" w14:textId="77777777" w:rsidR="00111AB9" w:rsidRPr="007170D6" w:rsidRDefault="00111AB9" w:rsidP="004F3187">
      <w:pPr>
        <w:spacing w:before="120" w:after="120"/>
        <w:jc w:val="both"/>
        <w:rPr>
          <w:rFonts w:ascii="Arial" w:hAnsi="Arial" w:cs="Arial"/>
          <w:sz w:val="22"/>
          <w:szCs w:val="22"/>
        </w:rPr>
      </w:pPr>
      <w:r w:rsidRPr="007170D6">
        <w:rPr>
          <w:rFonts w:ascii="Arial" w:hAnsi="Arial" w:cs="Arial"/>
          <w:sz w:val="22"/>
          <w:szCs w:val="22"/>
        </w:rPr>
        <w:t>The International Telecommunication Union (ITU)</w:t>
      </w:r>
      <w:r w:rsidRPr="000F7120">
        <w:rPr>
          <w:rFonts w:ascii="Arial" w:hAnsi="Arial" w:cs="Arial"/>
          <w:sz w:val="22"/>
          <w:szCs w:val="22"/>
        </w:rPr>
        <w:t xml:space="preserve"> is the UN specialized agency for information and communications technologies. ITU determines the technical characteristics and ra</w:t>
      </w:r>
      <w:r w:rsidRPr="007170D6">
        <w:rPr>
          <w:rFonts w:ascii="Arial" w:hAnsi="Arial" w:cs="Arial"/>
          <w:sz w:val="22"/>
          <w:szCs w:val="22"/>
        </w:rPr>
        <w:t>dio spectrum requirements for radio-determination systems</w:t>
      </w:r>
      <w:r w:rsidR="00126478" w:rsidRPr="007170D6">
        <w:rPr>
          <w:rFonts w:ascii="Arial" w:hAnsi="Arial" w:cs="Arial"/>
          <w:sz w:val="22"/>
          <w:szCs w:val="22"/>
        </w:rPr>
        <w:t>.</w:t>
      </w:r>
    </w:p>
    <w:p w14:paraId="3BB1687F" w14:textId="77777777" w:rsidR="00111AB9" w:rsidRPr="007170D6" w:rsidRDefault="00111AB9" w:rsidP="004F3187">
      <w:pPr>
        <w:spacing w:before="120" w:after="120"/>
        <w:jc w:val="both"/>
        <w:rPr>
          <w:rFonts w:ascii="Arial" w:hAnsi="Arial" w:cs="Arial"/>
          <w:sz w:val="22"/>
          <w:szCs w:val="22"/>
        </w:rPr>
      </w:pPr>
      <w:r w:rsidRPr="007170D6">
        <w:rPr>
          <w:rFonts w:ascii="Arial" w:hAnsi="Arial" w:cs="Arial"/>
          <w:sz w:val="22"/>
          <w:szCs w:val="22"/>
        </w:rPr>
        <w:t>The International Electrotechnical Commission (IEC)</w:t>
      </w:r>
      <w:r w:rsidRPr="000F7120">
        <w:rPr>
          <w:rFonts w:ascii="Arial" w:hAnsi="Arial" w:cs="Arial"/>
          <w:sz w:val="22"/>
          <w:szCs w:val="22"/>
        </w:rPr>
        <w:t xml:space="preserve"> is the international standards and conformity assessment body for all fields of </w:t>
      </w:r>
      <w:proofErr w:type="spellStart"/>
      <w:r w:rsidRPr="000F7120">
        <w:rPr>
          <w:rFonts w:ascii="Arial" w:hAnsi="Arial" w:cs="Arial"/>
          <w:sz w:val="22"/>
          <w:szCs w:val="22"/>
        </w:rPr>
        <w:t>electrotechnology</w:t>
      </w:r>
      <w:proofErr w:type="spellEnd"/>
      <w:r w:rsidRPr="000F7120">
        <w:rPr>
          <w:rFonts w:ascii="Arial" w:hAnsi="Arial" w:cs="Arial"/>
          <w:sz w:val="22"/>
          <w:szCs w:val="22"/>
        </w:rPr>
        <w:t>.</w:t>
      </w:r>
      <w:r w:rsidRPr="007170D6">
        <w:rPr>
          <w:rFonts w:ascii="Arial" w:hAnsi="Arial" w:cs="Arial"/>
          <w:sz w:val="22"/>
          <w:szCs w:val="22"/>
        </w:rPr>
        <w:t xml:space="preserve"> IEC provides the requirements and test specification for the </w:t>
      </w:r>
      <w:proofErr w:type="spellStart"/>
      <w:r w:rsidRPr="007170D6">
        <w:rPr>
          <w:rFonts w:ascii="Arial" w:hAnsi="Arial" w:cs="Arial"/>
          <w:sz w:val="22"/>
          <w:szCs w:val="22"/>
        </w:rPr>
        <w:t>onboard</w:t>
      </w:r>
      <w:proofErr w:type="spellEnd"/>
      <w:r w:rsidRPr="007170D6">
        <w:rPr>
          <w:rFonts w:ascii="Arial" w:hAnsi="Arial" w:cs="Arial"/>
          <w:sz w:val="22"/>
          <w:szCs w:val="22"/>
        </w:rPr>
        <w:t xml:space="preserve"> user equipment, based on the output from IMO and ITU.</w:t>
      </w:r>
    </w:p>
    <w:p w14:paraId="20029BD1" w14:textId="77777777" w:rsidR="00111AB9" w:rsidRPr="00126478" w:rsidRDefault="00111AB9" w:rsidP="004F3187">
      <w:pPr>
        <w:spacing w:before="120" w:after="120"/>
        <w:jc w:val="both"/>
        <w:rPr>
          <w:rFonts w:ascii="Arial" w:hAnsi="Arial" w:cs="Arial"/>
          <w:sz w:val="22"/>
          <w:szCs w:val="22"/>
        </w:rPr>
      </w:pPr>
      <w:r w:rsidRPr="007170D6">
        <w:rPr>
          <w:rFonts w:ascii="Arial" w:hAnsi="Arial" w:cs="Arial"/>
          <w:sz w:val="22"/>
          <w:szCs w:val="22"/>
        </w:rPr>
        <w:t>The Radio Technical Commission for Maritime Services (RTCM)</w:t>
      </w:r>
      <w:r w:rsidRPr="000F7120">
        <w:rPr>
          <w:rFonts w:ascii="Arial" w:hAnsi="Arial" w:cs="Arial"/>
          <w:sz w:val="22"/>
          <w:szCs w:val="22"/>
        </w:rPr>
        <w:t xml:space="preserve"> is an international non-profit scientific, professional</w:t>
      </w:r>
      <w:r w:rsidRPr="00FF2308">
        <w:rPr>
          <w:rFonts w:ascii="Arial" w:hAnsi="Arial" w:cs="Arial"/>
          <w:sz w:val="22"/>
          <w:szCs w:val="22"/>
        </w:rPr>
        <w:t xml:space="preserve"> and educational organization.</w:t>
      </w:r>
      <w:r>
        <w:rPr>
          <w:rFonts w:ascii="Arial" w:hAnsi="Arial" w:cs="Arial"/>
          <w:sz w:val="22"/>
          <w:szCs w:val="22"/>
        </w:rPr>
        <w:t xml:space="preserve"> RTCM</w:t>
      </w:r>
      <w:r w:rsidRPr="00126478">
        <w:rPr>
          <w:rFonts w:ascii="Arial" w:hAnsi="Arial" w:cs="Arial"/>
          <w:sz w:val="22"/>
          <w:szCs w:val="22"/>
        </w:rPr>
        <w:t xml:space="preserve"> prepares recommendations for maritime radio equipment and services, which may be used in IEC specifications.</w:t>
      </w:r>
    </w:p>
    <w:p w14:paraId="1F2065F0" w14:textId="77777777" w:rsidR="00126478" w:rsidRDefault="00126478" w:rsidP="004F3187">
      <w:pPr>
        <w:pStyle w:val="Subtitle"/>
        <w:spacing w:before="120" w:after="120"/>
        <w:jc w:val="left"/>
        <w:rPr>
          <w:rFonts w:ascii="Arial" w:hAnsi="Arial" w:cs="Arial"/>
          <w:sz w:val="22"/>
          <w:szCs w:val="22"/>
          <w:lang w:val="fr-FR"/>
        </w:rPr>
      </w:pPr>
    </w:p>
    <w:p w14:paraId="38F366D4" w14:textId="77777777" w:rsidR="00111AB9" w:rsidRPr="00BB5F4D" w:rsidRDefault="00126478" w:rsidP="004F3187">
      <w:pPr>
        <w:pStyle w:val="Heading3"/>
        <w:spacing w:before="120"/>
        <w:ind w:left="492"/>
        <w:rPr>
          <w:lang w:val="fr-FR"/>
        </w:rPr>
      </w:pPr>
      <w:bookmarkStart w:id="460" w:name="_Toc445900961"/>
      <w:r>
        <w:rPr>
          <w:lang w:val="fr-FR"/>
        </w:rPr>
        <w:t xml:space="preserve">The </w:t>
      </w:r>
      <w:proofErr w:type="spellStart"/>
      <w:r w:rsidR="00111AB9" w:rsidRPr="00BB5F4D">
        <w:rPr>
          <w:lang w:val="fr-FR"/>
        </w:rPr>
        <w:t>Status</w:t>
      </w:r>
      <w:proofErr w:type="spellEnd"/>
      <w:r w:rsidR="00111AB9" w:rsidRPr="00BB5F4D">
        <w:rPr>
          <w:lang w:val="fr-FR"/>
        </w:rPr>
        <w:t xml:space="preserve"> of </w:t>
      </w:r>
      <w:r w:rsidR="00111AB9">
        <w:rPr>
          <w:lang w:val="fr-FR"/>
        </w:rPr>
        <w:t xml:space="preserve">Loran </w:t>
      </w:r>
      <w:r w:rsidR="00111AB9" w:rsidRPr="00BB5F4D">
        <w:rPr>
          <w:lang w:val="fr-FR"/>
        </w:rPr>
        <w:t>Documentation</w:t>
      </w:r>
      <w:bookmarkEnd w:id="460"/>
    </w:p>
    <w:p w14:paraId="6CBCA728" w14:textId="1C5D1D7F" w:rsidR="00111AB9" w:rsidRDefault="00111AB9" w:rsidP="004F3187">
      <w:pPr>
        <w:spacing w:before="120" w:after="120"/>
        <w:jc w:val="both"/>
        <w:rPr>
          <w:ins w:id="461" w:author="Peter Douglas" w:date="2016-03-15T14:20:00Z"/>
          <w:rFonts w:ascii="Arial" w:hAnsi="Arial" w:cs="Arial"/>
          <w:sz w:val="22"/>
          <w:szCs w:val="22"/>
        </w:rPr>
      </w:pPr>
      <w:r w:rsidRPr="00126478">
        <w:rPr>
          <w:rFonts w:ascii="Arial" w:hAnsi="Arial" w:cs="Arial"/>
          <w:sz w:val="22"/>
          <w:szCs w:val="22"/>
        </w:rPr>
        <w:t>There are existing IMO, ITU, RTCM and IEC standards and recommendations for Loran, but these are for Loran-C and relate to out</w:t>
      </w:r>
      <w:del w:id="462" w:author="Peter Douglas" w:date="2016-03-16T11:26:00Z">
        <w:r w:rsidRPr="00126478" w:rsidDel="005F5ED3">
          <w:rPr>
            <w:rFonts w:ascii="Arial" w:hAnsi="Arial" w:cs="Arial"/>
            <w:sz w:val="22"/>
            <w:szCs w:val="22"/>
          </w:rPr>
          <w:delText>-of-</w:delText>
        </w:r>
      </w:del>
      <w:r w:rsidRPr="00126478">
        <w:rPr>
          <w:rFonts w:ascii="Arial" w:hAnsi="Arial" w:cs="Arial"/>
          <w:sz w:val="22"/>
          <w:szCs w:val="22"/>
        </w:rPr>
        <w:t>date</w:t>
      </w:r>
      <w:ins w:id="463" w:author="Peter Douglas" w:date="2016-03-16T11:26:00Z">
        <w:r w:rsidR="005F5ED3">
          <w:rPr>
            <w:rFonts w:ascii="Arial" w:hAnsi="Arial" w:cs="Arial"/>
            <w:sz w:val="22"/>
            <w:szCs w:val="22"/>
          </w:rPr>
          <w:t>d</w:t>
        </w:r>
      </w:ins>
      <w:r w:rsidRPr="00126478">
        <w:rPr>
          <w:rFonts w:ascii="Arial" w:hAnsi="Arial" w:cs="Arial"/>
          <w:sz w:val="22"/>
          <w:szCs w:val="22"/>
        </w:rPr>
        <w:t xml:space="preserve"> technology.</w:t>
      </w:r>
    </w:p>
    <w:p w14:paraId="3B6895DE" w14:textId="5D5C19FA" w:rsidR="00230CC8" w:rsidRPr="00126478" w:rsidDel="00263D87" w:rsidRDefault="00230CC8" w:rsidP="004F3187">
      <w:pPr>
        <w:spacing w:before="120" w:after="120"/>
        <w:jc w:val="both"/>
        <w:rPr>
          <w:del w:id="464" w:author="Peter Douglas" w:date="2016-03-15T15:14:00Z"/>
          <w:rFonts w:ascii="Arial" w:hAnsi="Arial" w:cs="Arial"/>
          <w:sz w:val="22"/>
          <w:szCs w:val="22"/>
        </w:rPr>
      </w:pPr>
    </w:p>
    <w:p w14:paraId="1C65A910" w14:textId="69FD911A" w:rsidR="00111AB9" w:rsidRPr="00126478" w:rsidDel="001E339C" w:rsidRDefault="00111AB9" w:rsidP="004F3187">
      <w:pPr>
        <w:spacing w:before="120" w:after="120"/>
        <w:jc w:val="both"/>
        <w:rPr>
          <w:del w:id="465" w:author="Peter Douglas" w:date="2016-03-15T14:17:00Z"/>
          <w:rFonts w:ascii="Arial" w:hAnsi="Arial" w:cs="Arial"/>
          <w:sz w:val="22"/>
          <w:szCs w:val="22"/>
        </w:rPr>
      </w:pPr>
    </w:p>
    <w:p w14:paraId="03138449" w14:textId="77777777" w:rsidR="00111AB9" w:rsidRPr="002E39EE" w:rsidRDefault="00111AB9" w:rsidP="004F3187">
      <w:pPr>
        <w:spacing w:before="120" w:after="120"/>
        <w:jc w:val="both"/>
        <w:rPr>
          <w:rFonts w:ascii="Arial" w:hAnsi="Arial" w:cs="Arial"/>
          <w:i/>
          <w:sz w:val="22"/>
          <w:szCs w:val="22"/>
          <w:u w:val="single"/>
        </w:rPr>
      </w:pPr>
      <w:r w:rsidRPr="002E39EE">
        <w:rPr>
          <w:rFonts w:ascii="Arial" w:hAnsi="Arial" w:cs="Arial"/>
          <w:i/>
          <w:sz w:val="22"/>
          <w:szCs w:val="22"/>
          <w:u w:val="single"/>
        </w:rPr>
        <w:t>ILA &amp; RTCM</w:t>
      </w:r>
    </w:p>
    <w:p w14:paraId="1EC6A436" w14:textId="54CC2BDB" w:rsidR="00111AB9" w:rsidRPr="00BB5F4D" w:rsidRDefault="00126478" w:rsidP="004F3187">
      <w:pPr>
        <w:spacing w:before="120" w:after="120"/>
        <w:jc w:val="both"/>
        <w:rPr>
          <w:rFonts w:ascii="Arial" w:hAnsi="Arial" w:cs="Arial"/>
          <w:sz w:val="22"/>
          <w:szCs w:val="22"/>
        </w:rPr>
      </w:pPr>
      <w:del w:id="466" w:author="Peter Douglas" w:date="2016-03-16T11:27:00Z">
        <w:r w:rsidDel="005F5ED3">
          <w:rPr>
            <w:rFonts w:ascii="Arial" w:hAnsi="Arial" w:cs="Arial"/>
            <w:sz w:val="22"/>
            <w:szCs w:val="22"/>
          </w:rPr>
          <w:delText>Initially t</w:delText>
        </w:r>
      </w:del>
      <w:ins w:id="467" w:author="Peter Douglas" w:date="2016-03-16T11:27:00Z">
        <w:r w:rsidR="005F5ED3">
          <w:rPr>
            <w:rFonts w:ascii="Arial" w:hAnsi="Arial" w:cs="Arial"/>
            <w:sz w:val="22"/>
            <w:szCs w:val="22"/>
          </w:rPr>
          <w:t>T</w:t>
        </w:r>
      </w:ins>
      <w:r>
        <w:rPr>
          <w:rFonts w:ascii="Arial" w:hAnsi="Arial" w:cs="Arial"/>
          <w:sz w:val="22"/>
          <w:szCs w:val="22"/>
        </w:rPr>
        <w:t xml:space="preserve">he </w:t>
      </w:r>
      <w:r w:rsidR="00111AB9" w:rsidRPr="00126478">
        <w:rPr>
          <w:rFonts w:ascii="Arial" w:hAnsi="Arial" w:cs="Arial"/>
          <w:sz w:val="22"/>
          <w:szCs w:val="22"/>
        </w:rPr>
        <w:t xml:space="preserve">International Loran Association (ILA – now </w:t>
      </w:r>
      <w:del w:id="468" w:author="Peter Douglas" w:date="2016-03-15T14:20:00Z">
        <w:r w:rsidR="00111AB9" w:rsidRPr="00126478" w:rsidDel="00230CC8">
          <w:rPr>
            <w:rFonts w:ascii="Arial" w:hAnsi="Arial" w:cs="Arial"/>
            <w:sz w:val="22"/>
            <w:szCs w:val="22"/>
          </w:rPr>
          <w:delText>wound up</w:delText>
        </w:r>
      </w:del>
      <w:ins w:id="469" w:author="Peter Douglas" w:date="2016-03-15T14:20:00Z">
        <w:r w:rsidR="00230CC8">
          <w:rPr>
            <w:rFonts w:ascii="Arial" w:hAnsi="Arial" w:cs="Arial"/>
            <w:sz w:val="22"/>
            <w:szCs w:val="22"/>
          </w:rPr>
          <w:t>defunct</w:t>
        </w:r>
      </w:ins>
      <w:r w:rsidR="00111AB9" w:rsidRPr="00126478">
        <w:rPr>
          <w:rFonts w:ascii="Arial" w:hAnsi="Arial" w:cs="Arial"/>
          <w:sz w:val="22"/>
          <w:szCs w:val="22"/>
        </w:rPr>
        <w:t xml:space="preserve">) produced documentation for eLoran. In 2007 the ILA published an eLoran Definition Document and this is the starting point for preparing performance standards and an interface control document. </w:t>
      </w:r>
      <w:del w:id="470" w:author="Peter Douglas" w:date="2016-03-15T16:00:00Z">
        <w:r w:rsidR="00111AB9" w:rsidRPr="00126478" w:rsidDel="005743E5">
          <w:rPr>
            <w:rFonts w:ascii="Arial" w:hAnsi="Arial" w:cs="Arial"/>
            <w:sz w:val="22"/>
            <w:szCs w:val="22"/>
          </w:rPr>
          <w:delText xml:space="preserve">The GAUSS group, which was set up to develop standards for Loran, became a working group of the ILA and started to prepare a draft receiver standard for eLoran. </w:delText>
        </w:r>
      </w:del>
    </w:p>
    <w:p w14:paraId="45966E3B" w14:textId="225104F0" w:rsidR="00126478" w:rsidRDefault="00111AB9" w:rsidP="004F3187">
      <w:pPr>
        <w:spacing w:before="120" w:after="120"/>
        <w:jc w:val="both"/>
        <w:rPr>
          <w:rFonts w:ascii="Arial" w:hAnsi="Arial" w:cs="Arial"/>
          <w:sz w:val="22"/>
          <w:szCs w:val="22"/>
        </w:rPr>
      </w:pPr>
      <w:r>
        <w:rPr>
          <w:rFonts w:ascii="Arial" w:hAnsi="Arial" w:cs="Arial"/>
          <w:sz w:val="22"/>
          <w:szCs w:val="22"/>
        </w:rPr>
        <w:t>RTCM</w:t>
      </w:r>
      <w:r w:rsidRPr="00BB5F4D">
        <w:rPr>
          <w:rFonts w:ascii="Arial" w:hAnsi="Arial" w:cs="Arial"/>
          <w:sz w:val="22"/>
          <w:szCs w:val="22"/>
        </w:rPr>
        <w:t xml:space="preserve"> </w:t>
      </w:r>
      <w:r w:rsidR="00126478">
        <w:rPr>
          <w:rFonts w:ascii="Arial" w:hAnsi="Arial" w:cs="Arial"/>
          <w:sz w:val="22"/>
          <w:szCs w:val="22"/>
        </w:rPr>
        <w:t xml:space="preserve">established </w:t>
      </w:r>
      <w:r w:rsidRPr="00BB5F4D">
        <w:rPr>
          <w:rFonts w:ascii="Arial" w:hAnsi="Arial" w:cs="Arial"/>
          <w:sz w:val="22"/>
          <w:szCs w:val="22"/>
        </w:rPr>
        <w:t xml:space="preserve">Special Committee </w:t>
      </w:r>
      <w:ins w:id="471" w:author="Peter Douglas" w:date="2016-03-15T16:00:00Z">
        <w:r w:rsidR="005743E5">
          <w:rPr>
            <w:rFonts w:ascii="Arial" w:hAnsi="Arial" w:cs="Arial"/>
            <w:sz w:val="22"/>
            <w:szCs w:val="22"/>
          </w:rPr>
          <w:t xml:space="preserve">127 </w:t>
        </w:r>
      </w:ins>
      <w:r w:rsidRPr="00BB5F4D">
        <w:rPr>
          <w:rFonts w:ascii="Arial" w:hAnsi="Arial" w:cs="Arial"/>
          <w:sz w:val="22"/>
          <w:szCs w:val="22"/>
        </w:rPr>
        <w:t xml:space="preserve">(SC-127) for eLoran and a new RTCM performance standard </w:t>
      </w:r>
      <w:r>
        <w:rPr>
          <w:rFonts w:ascii="Arial" w:hAnsi="Arial" w:cs="Arial"/>
          <w:sz w:val="22"/>
          <w:szCs w:val="22"/>
        </w:rPr>
        <w:t>is being</w:t>
      </w:r>
      <w:r w:rsidRPr="00BB5F4D">
        <w:rPr>
          <w:rFonts w:ascii="Arial" w:hAnsi="Arial" w:cs="Arial"/>
          <w:sz w:val="22"/>
          <w:szCs w:val="22"/>
        </w:rPr>
        <w:t xml:space="preserve"> developed, including a final signal specification </w:t>
      </w:r>
      <w:ins w:id="472" w:author="Peter Douglas" w:date="2016-03-15T16:01:00Z">
        <w:r w:rsidR="005743E5">
          <w:rPr>
            <w:rFonts w:ascii="Arial" w:hAnsi="Arial" w:cs="Arial"/>
            <w:sz w:val="22"/>
            <w:szCs w:val="22"/>
          </w:rPr>
          <w:t xml:space="preserve">for </w:t>
        </w:r>
      </w:ins>
      <w:r w:rsidR="00126478">
        <w:rPr>
          <w:rFonts w:ascii="Arial" w:hAnsi="Arial" w:cs="Arial"/>
          <w:sz w:val="22"/>
          <w:szCs w:val="22"/>
        </w:rPr>
        <w:t xml:space="preserve">differential-Loran </w:t>
      </w:r>
      <w:r w:rsidRPr="00BB5F4D">
        <w:rPr>
          <w:rFonts w:ascii="Arial" w:hAnsi="Arial" w:cs="Arial"/>
          <w:sz w:val="22"/>
          <w:szCs w:val="22"/>
        </w:rPr>
        <w:t xml:space="preserve">correction characteristics. The draft receiver standard </w:t>
      </w:r>
      <w:del w:id="473" w:author="Peter Douglas" w:date="2016-03-15T16:01:00Z">
        <w:r w:rsidDel="005743E5">
          <w:rPr>
            <w:rFonts w:ascii="Arial" w:hAnsi="Arial" w:cs="Arial"/>
            <w:sz w:val="22"/>
            <w:szCs w:val="22"/>
          </w:rPr>
          <w:delText>from</w:delText>
        </w:r>
        <w:r w:rsidRPr="00BB5F4D" w:rsidDel="005743E5">
          <w:rPr>
            <w:rFonts w:ascii="Arial" w:hAnsi="Arial" w:cs="Arial"/>
            <w:sz w:val="22"/>
            <w:szCs w:val="22"/>
          </w:rPr>
          <w:delText xml:space="preserve"> the GAUSS group </w:delText>
        </w:r>
      </w:del>
      <w:r>
        <w:rPr>
          <w:rFonts w:ascii="Arial" w:hAnsi="Arial" w:cs="Arial"/>
          <w:sz w:val="22"/>
          <w:szCs w:val="22"/>
        </w:rPr>
        <w:t xml:space="preserve">has been </w:t>
      </w:r>
      <w:del w:id="474" w:author="Peter Douglas" w:date="2016-03-15T16:01:00Z">
        <w:r w:rsidDel="005743E5">
          <w:rPr>
            <w:rFonts w:ascii="Arial" w:hAnsi="Arial" w:cs="Arial"/>
            <w:sz w:val="22"/>
            <w:szCs w:val="22"/>
          </w:rPr>
          <w:delText>taken over</w:delText>
        </w:r>
      </w:del>
      <w:ins w:id="475" w:author="Peter Douglas" w:date="2016-03-15T16:01:00Z">
        <w:r w:rsidR="005743E5">
          <w:rPr>
            <w:rFonts w:ascii="Arial" w:hAnsi="Arial" w:cs="Arial"/>
            <w:sz w:val="22"/>
            <w:szCs w:val="22"/>
          </w:rPr>
          <w:t>adopted</w:t>
        </w:r>
      </w:ins>
      <w:r>
        <w:rPr>
          <w:rFonts w:ascii="Arial" w:hAnsi="Arial" w:cs="Arial"/>
          <w:sz w:val="22"/>
          <w:szCs w:val="22"/>
        </w:rPr>
        <w:t xml:space="preserve"> by</w:t>
      </w:r>
      <w:r w:rsidRPr="00BB5F4D">
        <w:rPr>
          <w:rFonts w:ascii="Arial" w:hAnsi="Arial" w:cs="Arial"/>
          <w:sz w:val="22"/>
          <w:szCs w:val="22"/>
        </w:rPr>
        <w:t xml:space="preserve"> SC-127 and </w:t>
      </w:r>
      <w:r>
        <w:rPr>
          <w:rFonts w:ascii="Arial" w:hAnsi="Arial" w:cs="Arial"/>
          <w:sz w:val="22"/>
          <w:szCs w:val="22"/>
        </w:rPr>
        <w:t xml:space="preserve">may provide input to an </w:t>
      </w:r>
      <w:r w:rsidRPr="00BB5F4D">
        <w:rPr>
          <w:rFonts w:ascii="Arial" w:hAnsi="Arial" w:cs="Arial"/>
          <w:sz w:val="22"/>
          <w:szCs w:val="22"/>
        </w:rPr>
        <w:t>IEC</w:t>
      </w:r>
      <w:r>
        <w:rPr>
          <w:rFonts w:ascii="Arial" w:hAnsi="Arial" w:cs="Arial"/>
          <w:sz w:val="22"/>
          <w:szCs w:val="22"/>
        </w:rPr>
        <w:t xml:space="preserve"> document</w:t>
      </w:r>
      <w:r w:rsidRPr="00BB5F4D">
        <w:rPr>
          <w:rFonts w:ascii="Arial" w:hAnsi="Arial" w:cs="Arial"/>
          <w:sz w:val="22"/>
          <w:szCs w:val="22"/>
        </w:rPr>
        <w:t>.</w:t>
      </w:r>
      <w:r w:rsidR="00126478">
        <w:rPr>
          <w:rFonts w:ascii="Arial" w:hAnsi="Arial" w:cs="Arial"/>
          <w:sz w:val="22"/>
          <w:szCs w:val="22"/>
        </w:rPr>
        <w:t xml:space="preserve"> </w:t>
      </w:r>
      <w:del w:id="476" w:author="Peter Douglas" w:date="2016-03-15T16:02:00Z">
        <w:r w:rsidR="00126478" w:rsidDel="005743E5">
          <w:rPr>
            <w:rFonts w:ascii="Arial" w:hAnsi="Arial" w:cs="Arial"/>
            <w:sz w:val="22"/>
            <w:szCs w:val="22"/>
          </w:rPr>
          <w:delText>The SC-127 standard is now at Version 2.07.</w:delText>
        </w:r>
      </w:del>
    </w:p>
    <w:p w14:paraId="370FAA45" w14:textId="3D77050E" w:rsidR="00111AB9" w:rsidRDefault="00111AB9" w:rsidP="004F3187">
      <w:pPr>
        <w:spacing w:before="120" w:after="120"/>
        <w:jc w:val="both"/>
        <w:rPr>
          <w:rFonts w:ascii="Arial" w:hAnsi="Arial" w:cs="Arial"/>
          <w:sz w:val="22"/>
          <w:szCs w:val="22"/>
        </w:rPr>
      </w:pPr>
      <w:r w:rsidRPr="00406FDD">
        <w:rPr>
          <w:rFonts w:ascii="Arial" w:hAnsi="Arial" w:cs="Arial"/>
          <w:sz w:val="22"/>
          <w:szCs w:val="22"/>
        </w:rPr>
        <w:t xml:space="preserve">RTCM </w:t>
      </w:r>
      <w:del w:id="477" w:author="Peter Douglas" w:date="2016-03-16T11:27:00Z">
        <w:r w:rsidDel="005F5ED3">
          <w:rPr>
            <w:rFonts w:ascii="Arial" w:hAnsi="Arial" w:cs="Arial"/>
            <w:sz w:val="22"/>
            <w:szCs w:val="22"/>
          </w:rPr>
          <w:delText xml:space="preserve">has </w:delText>
        </w:r>
      </w:del>
      <w:r>
        <w:rPr>
          <w:rFonts w:ascii="Arial" w:hAnsi="Arial" w:cs="Arial"/>
          <w:sz w:val="22"/>
          <w:szCs w:val="22"/>
        </w:rPr>
        <w:t xml:space="preserve">also set up </w:t>
      </w:r>
      <w:r w:rsidRPr="00406FDD">
        <w:rPr>
          <w:rFonts w:ascii="Arial" w:hAnsi="Arial" w:cs="Arial"/>
          <w:sz w:val="22"/>
          <w:szCs w:val="22"/>
        </w:rPr>
        <w:t>Special Committee 131</w:t>
      </w:r>
      <w:ins w:id="478" w:author="Peter Douglas" w:date="2016-03-15T16:03:00Z">
        <w:r w:rsidR="005743E5">
          <w:rPr>
            <w:rFonts w:ascii="Arial" w:hAnsi="Arial" w:cs="Arial"/>
            <w:sz w:val="22"/>
            <w:szCs w:val="22"/>
          </w:rPr>
          <w:t xml:space="preserve"> (SC-131)</w:t>
        </w:r>
      </w:ins>
      <w:r w:rsidRPr="00406FDD">
        <w:rPr>
          <w:rFonts w:ascii="Arial" w:hAnsi="Arial" w:cs="Arial"/>
          <w:sz w:val="22"/>
          <w:szCs w:val="22"/>
        </w:rPr>
        <w:t xml:space="preserve"> on Multi-system Shipborne Navigation Receivers. </w:t>
      </w:r>
      <w:r w:rsidRPr="008E2FA5">
        <w:rPr>
          <w:rFonts w:ascii="Arial" w:hAnsi="Arial" w:cs="Arial"/>
          <w:sz w:val="22"/>
          <w:szCs w:val="22"/>
        </w:rPr>
        <w:t xml:space="preserve">New draft Performance Standards for Multi-system Navigation Receivers were finalised and </w:t>
      </w:r>
      <w:del w:id="479" w:author="Peter Douglas" w:date="2016-03-15T16:02:00Z">
        <w:r w:rsidRPr="008E2FA5" w:rsidDel="005743E5">
          <w:rPr>
            <w:rFonts w:ascii="Arial" w:hAnsi="Arial" w:cs="Arial"/>
            <w:sz w:val="22"/>
            <w:szCs w:val="22"/>
          </w:rPr>
          <w:delText>agreed at IMO NCSR 2 in March 2015, for approval</w:delText>
        </w:r>
      </w:del>
      <w:ins w:id="480" w:author="Peter Douglas" w:date="2016-03-15T16:02:00Z">
        <w:r w:rsidR="005743E5">
          <w:rPr>
            <w:rFonts w:ascii="Arial" w:hAnsi="Arial" w:cs="Arial"/>
            <w:sz w:val="22"/>
            <w:szCs w:val="22"/>
          </w:rPr>
          <w:t>approved</w:t>
        </w:r>
      </w:ins>
      <w:r w:rsidRPr="008E2FA5">
        <w:rPr>
          <w:rFonts w:ascii="Arial" w:hAnsi="Arial" w:cs="Arial"/>
          <w:sz w:val="22"/>
          <w:szCs w:val="22"/>
        </w:rPr>
        <w:t xml:space="preserve"> </w:t>
      </w:r>
      <w:r w:rsidRPr="008E2FA5">
        <w:rPr>
          <w:rFonts w:ascii="Arial" w:hAnsi="Arial" w:cs="Arial"/>
          <w:sz w:val="22"/>
          <w:szCs w:val="22"/>
        </w:rPr>
        <w:lastRenderedPageBreak/>
        <w:t xml:space="preserve">by </w:t>
      </w:r>
      <w:ins w:id="481" w:author="Peter Douglas" w:date="2016-03-15T16:03:00Z">
        <w:r w:rsidR="005743E5">
          <w:rPr>
            <w:rFonts w:ascii="Arial" w:hAnsi="Arial" w:cs="Arial"/>
            <w:sz w:val="22"/>
            <w:szCs w:val="22"/>
          </w:rPr>
          <w:t>IMO</w:t>
        </w:r>
      </w:ins>
      <w:ins w:id="482" w:author="Peter Douglas" w:date="2016-03-16T11:27:00Z">
        <w:r w:rsidR="005F5ED3">
          <w:rPr>
            <w:rFonts w:ascii="Arial" w:hAnsi="Arial" w:cs="Arial"/>
            <w:sz w:val="22"/>
            <w:szCs w:val="22"/>
          </w:rPr>
          <w:t xml:space="preserve"> </w:t>
        </w:r>
      </w:ins>
      <w:del w:id="483" w:author="Peter Douglas" w:date="2016-03-15T16:03:00Z">
        <w:r w:rsidRPr="008E2FA5" w:rsidDel="005743E5">
          <w:rPr>
            <w:rFonts w:ascii="Arial" w:hAnsi="Arial" w:cs="Arial"/>
            <w:sz w:val="22"/>
            <w:szCs w:val="22"/>
          </w:rPr>
          <w:delText xml:space="preserve">MSC </w:delText>
        </w:r>
      </w:del>
      <w:r w:rsidRPr="008E2FA5">
        <w:rPr>
          <w:rFonts w:ascii="Arial" w:hAnsi="Arial" w:cs="Arial"/>
          <w:sz w:val="22"/>
          <w:szCs w:val="22"/>
        </w:rPr>
        <w:t xml:space="preserve">in June 2015 </w:t>
      </w:r>
      <w:del w:id="484" w:author="Peter Douglas" w:date="2016-03-15T16:03:00Z">
        <w:r w:rsidRPr="008E2FA5" w:rsidDel="005743E5">
          <w:rPr>
            <w:rFonts w:ascii="Arial" w:hAnsi="Arial" w:cs="Arial"/>
            <w:sz w:val="22"/>
            <w:szCs w:val="22"/>
          </w:rPr>
          <w:delText xml:space="preserve">and </w:delText>
        </w:r>
      </w:del>
      <w:ins w:id="485" w:author="Peter Douglas" w:date="2016-03-15T16:03:00Z">
        <w:r w:rsidR="005743E5">
          <w:rPr>
            <w:rFonts w:ascii="Arial" w:hAnsi="Arial" w:cs="Arial"/>
            <w:sz w:val="22"/>
            <w:szCs w:val="22"/>
          </w:rPr>
          <w:t>for</w:t>
        </w:r>
        <w:r w:rsidR="005743E5" w:rsidRPr="008E2FA5">
          <w:rPr>
            <w:rFonts w:ascii="Arial" w:hAnsi="Arial" w:cs="Arial"/>
            <w:sz w:val="22"/>
            <w:szCs w:val="22"/>
          </w:rPr>
          <w:t xml:space="preserve"> </w:t>
        </w:r>
      </w:ins>
      <w:r w:rsidRPr="008E2FA5">
        <w:rPr>
          <w:rFonts w:ascii="Arial" w:hAnsi="Arial" w:cs="Arial"/>
          <w:sz w:val="22"/>
          <w:szCs w:val="22"/>
        </w:rPr>
        <w:t xml:space="preserve">implementation in 2017. SC-131 </w:t>
      </w:r>
      <w:del w:id="486" w:author="Peter Douglas" w:date="2016-03-16T11:27:00Z">
        <w:r w:rsidRPr="008E2FA5" w:rsidDel="005F5ED3">
          <w:rPr>
            <w:rFonts w:ascii="Arial" w:hAnsi="Arial" w:cs="Arial"/>
            <w:sz w:val="22"/>
            <w:szCs w:val="22"/>
          </w:rPr>
          <w:delText xml:space="preserve">is </w:delText>
        </w:r>
      </w:del>
      <w:ins w:id="487" w:author="Peter Douglas" w:date="2016-03-16T11:27:00Z">
        <w:r w:rsidR="005F5ED3">
          <w:rPr>
            <w:rFonts w:ascii="Arial" w:hAnsi="Arial" w:cs="Arial"/>
            <w:sz w:val="22"/>
            <w:szCs w:val="22"/>
          </w:rPr>
          <w:t>has also</w:t>
        </w:r>
      </w:ins>
      <w:del w:id="488" w:author="Peter Douglas" w:date="2016-03-16T11:28:00Z">
        <w:r w:rsidRPr="008E2FA5" w:rsidDel="005F5ED3">
          <w:rPr>
            <w:rFonts w:ascii="Arial" w:hAnsi="Arial" w:cs="Arial"/>
            <w:sz w:val="22"/>
            <w:szCs w:val="22"/>
          </w:rPr>
          <w:delText xml:space="preserve">now </w:delText>
        </w:r>
      </w:del>
      <w:ins w:id="489" w:author="Peter Douglas" w:date="2016-03-16T11:28:00Z">
        <w:r w:rsidR="005F5ED3">
          <w:rPr>
            <w:rFonts w:ascii="Arial" w:hAnsi="Arial" w:cs="Arial"/>
            <w:sz w:val="22"/>
            <w:szCs w:val="22"/>
          </w:rPr>
          <w:t xml:space="preserve"> </w:t>
        </w:r>
      </w:ins>
      <w:del w:id="490" w:author="Peter Douglas" w:date="2016-03-16T11:28:00Z">
        <w:r w:rsidRPr="008E2FA5" w:rsidDel="005F5ED3">
          <w:rPr>
            <w:rFonts w:ascii="Arial" w:hAnsi="Arial" w:cs="Arial"/>
            <w:sz w:val="22"/>
            <w:szCs w:val="22"/>
          </w:rPr>
          <w:delText xml:space="preserve">preparing </w:delText>
        </w:r>
      </w:del>
      <w:ins w:id="491" w:author="Peter Douglas" w:date="2016-03-16T11:28:00Z">
        <w:r w:rsidR="005F5ED3" w:rsidRPr="008E2FA5">
          <w:rPr>
            <w:rFonts w:ascii="Arial" w:hAnsi="Arial" w:cs="Arial"/>
            <w:sz w:val="22"/>
            <w:szCs w:val="22"/>
          </w:rPr>
          <w:t>prepar</w:t>
        </w:r>
        <w:r w:rsidR="005F5ED3">
          <w:rPr>
            <w:rFonts w:ascii="Arial" w:hAnsi="Arial" w:cs="Arial"/>
            <w:sz w:val="22"/>
            <w:szCs w:val="22"/>
          </w:rPr>
          <w:t>ed</w:t>
        </w:r>
        <w:r w:rsidR="005F5ED3" w:rsidRPr="008E2FA5">
          <w:rPr>
            <w:rFonts w:ascii="Arial" w:hAnsi="Arial" w:cs="Arial"/>
            <w:sz w:val="22"/>
            <w:szCs w:val="22"/>
          </w:rPr>
          <w:t xml:space="preserve"> </w:t>
        </w:r>
      </w:ins>
      <w:r w:rsidRPr="008E2FA5">
        <w:rPr>
          <w:rFonts w:ascii="Arial" w:hAnsi="Arial" w:cs="Arial"/>
          <w:sz w:val="22"/>
          <w:szCs w:val="22"/>
        </w:rPr>
        <w:t xml:space="preserve">a specification </w:t>
      </w:r>
      <w:del w:id="492" w:author="Peter Douglas" w:date="2016-03-16T11:28:00Z">
        <w:r w:rsidRPr="008E2FA5" w:rsidDel="005F5ED3">
          <w:rPr>
            <w:rFonts w:ascii="Arial" w:hAnsi="Arial" w:cs="Arial"/>
            <w:sz w:val="22"/>
            <w:szCs w:val="22"/>
          </w:rPr>
          <w:delText>which can</w:delText>
        </w:r>
      </w:del>
      <w:ins w:id="493" w:author="Peter Douglas" w:date="2016-03-16T11:28:00Z">
        <w:r w:rsidR="005F5ED3">
          <w:rPr>
            <w:rFonts w:ascii="Arial" w:hAnsi="Arial" w:cs="Arial"/>
            <w:sz w:val="22"/>
            <w:szCs w:val="22"/>
          </w:rPr>
          <w:t>to</w:t>
        </w:r>
      </w:ins>
      <w:r w:rsidRPr="008E2FA5">
        <w:rPr>
          <w:rFonts w:ascii="Arial" w:hAnsi="Arial" w:cs="Arial"/>
          <w:sz w:val="22"/>
          <w:szCs w:val="22"/>
        </w:rPr>
        <w:t xml:space="preserve"> be provided to IEC </w:t>
      </w:r>
      <w:del w:id="494" w:author="Peter Douglas" w:date="2016-03-15T16:04:00Z">
        <w:r w:rsidRPr="008E2FA5" w:rsidDel="005743E5">
          <w:rPr>
            <w:rFonts w:ascii="Arial" w:hAnsi="Arial" w:cs="Arial"/>
            <w:sz w:val="22"/>
            <w:szCs w:val="22"/>
          </w:rPr>
          <w:delText>to turn into</w:delText>
        </w:r>
      </w:del>
      <w:ins w:id="495" w:author="Peter Douglas" w:date="2016-03-15T16:04:00Z">
        <w:r w:rsidR="005743E5">
          <w:rPr>
            <w:rFonts w:ascii="Arial" w:hAnsi="Arial" w:cs="Arial"/>
            <w:sz w:val="22"/>
            <w:szCs w:val="22"/>
          </w:rPr>
          <w:t>as</w:t>
        </w:r>
      </w:ins>
      <w:r w:rsidRPr="008E2FA5">
        <w:rPr>
          <w:rFonts w:ascii="Arial" w:hAnsi="Arial" w:cs="Arial"/>
          <w:sz w:val="22"/>
          <w:szCs w:val="22"/>
        </w:rPr>
        <w:t xml:space="preserve"> a</w:t>
      </w:r>
      <w:ins w:id="496" w:author="Peter Douglas" w:date="2016-03-15T16:04:00Z">
        <w:r w:rsidR="005743E5">
          <w:rPr>
            <w:rFonts w:ascii="Arial" w:hAnsi="Arial" w:cs="Arial"/>
            <w:sz w:val="22"/>
            <w:szCs w:val="22"/>
          </w:rPr>
          <w:t xml:space="preserve"> draft</w:t>
        </w:r>
      </w:ins>
      <w:r w:rsidRPr="008E2FA5">
        <w:rPr>
          <w:rFonts w:ascii="Arial" w:hAnsi="Arial" w:cs="Arial"/>
          <w:sz w:val="22"/>
          <w:szCs w:val="22"/>
        </w:rPr>
        <w:t xml:space="preserve"> Requirements and Testing standard.</w:t>
      </w:r>
      <w:r>
        <w:rPr>
          <w:rFonts w:ascii="Arial" w:hAnsi="Arial" w:cs="Arial"/>
          <w:sz w:val="22"/>
          <w:szCs w:val="22"/>
        </w:rPr>
        <w:t xml:space="preserve"> </w:t>
      </w:r>
    </w:p>
    <w:p w14:paraId="6F03F4ED" w14:textId="77777777" w:rsidR="002E39EE" w:rsidRPr="00406FDD" w:rsidRDefault="002E39EE" w:rsidP="004F3187">
      <w:pPr>
        <w:spacing w:before="120" w:after="120"/>
        <w:jc w:val="both"/>
        <w:rPr>
          <w:rFonts w:ascii="Arial" w:hAnsi="Arial" w:cs="Arial"/>
          <w:sz w:val="22"/>
          <w:szCs w:val="22"/>
        </w:rPr>
      </w:pPr>
    </w:p>
    <w:p w14:paraId="05D81C77" w14:textId="77777777" w:rsidR="00111AB9" w:rsidRPr="002E39EE" w:rsidRDefault="00126478" w:rsidP="004F3187">
      <w:pPr>
        <w:spacing w:before="120" w:after="120"/>
        <w:jc w:val="both"/>
        <w:rPr>
          <w:rFonts w:ascii="Arial" w:hAnsi="Arial" w:cs="Arial"/>
          <w:i/>
          <w:sz w:val="22"/>
          <w:szCs w:val="22"/>
          <w:u w:val="single"/>
        </w:rPr>
      </w:pPr>
      <w:r w:rsidRPr="002E39EE">
        <w:rPr>
          <w:rFonts w:ascii="Arial" w:hAnsi="Arial" w:cs="Arial"/>
          <w:i/>
          <w:sz w:val="22"/>
          <w:szCs w:val="22"/>
          <w:u w:val="single"/>
        </w:rPr>
        <w:t>I</w:t>
      </w:r>
      <w:r w:rsidR="00111AB9" w:rsidRPr="002E39EE">
        <w:rPr>
          <w:rFonts w:ascii="Arial" w:hAnsi="Arial" w:cs="Arial"/>
          <w:i/>
          <w:sz w:val="22"/>
          <w:szCs w:val="22"/>
          <w:u w:val="single"/>
        </w:rPr>
        <w:t>TU – Technical Characteristics &amp; Spectrum Requirements</w:t>
      </w:r>
    </w:p>
    <w:p w14:paraId="4EC8B827" w14:textId="6D4BF98A" w:rsidR="00111AB9" w:rsidRPr="00BB5F4D" w:rsidRDefault="00111AB9" w:rsidP="004F3187">
      <w:pPr>
        <w:spacing w:before="120" w:after="120"/>
        <w:jc w:val="both"/>
        <w:rPr>
          <w:rFonts w:ascii="Arial" w:hAnsi="Arial" w:cs="Arial"/>
          <w:sz w:val="22"/>
          <w:szCs w:val="22"/>
        </w:rPr>
      </w:pPr>
      <w:r w:rsidRPr="00BB5F4D">
        <w:rPr>
          <w:rFonts w:ascii="Arial" w:hAnsi="Arial" w:cs="Arial"/>
          <w:sz w:val="22"/>
          <w:szCs w:val="22"/>
        </w:rPr>
        <w:t xml:space="preserve">Recommendation M.589-3 (08/01) already provides technical characteristics for </w:t>
      </w:r>
      <w:r w:rsidR="00126478">
        <w:rPr>
          <w:rFonts w:ascii="Arial" w:hAnsi="Arial" w:cs="Arial"/>
          <w:sz w:val="22"/>
          <w:szCs w:val="22"/>
        </w:rPr>
        <w:t xml:space="preserve">tri-state </w:t>
      </w:r>
      <w:r w:rsidRPr="00BB5F4D">
        <w:rPr>
          <w:rFonts w:ascii="Arial" w:hAnsi="Arial" w:cs="Arial"/>
          <w:sz w:val="22"/>
          <w:szCs w:val="22"/>
        </w:rPr>
        <w:t xml:space="preserve">data transmission and interference protection. It </w:t>
      </w:r>
      <w:del w:id="497" w:author="Peter Douglas" w:date="2016-03-16T11:29:00Z">
        <w:r w:rsidDel="00E5405F">
          <w:rPr>
            <w:rFonts w:ascii="Arial" w:hAnsi="Arial" w:cs="Arial"/>
            <w:sz w:val="22"/>
            <w:szCs w:val="22"/>
          </w:rPr>
          <w:delText>will</w:delText>
        </w:r>
        <w:r w:rsidRPr="00BB5F4D" w:rsidDel="00E5405F">
          <w:rPr>
            <w:rFonts w:ascii="Arial" w:hAnsi="Arial" w:cs="Arial"/>
            <w:sz w:val="22"/>
            <w:szCs w:val="22"/>
          </w:rPr>
          <w:delText xml:space="preserve"> need</w:delText>
        </w:r>
      </w:del>
      <w:ins w:id="498" w:author="Peter Douglas" w:date="2016-03-16T11:29:00Z">
        <w:r w:rsidR="00E5405F">
          <w:rPr>
            <w:rFonts w:ascii="Arial" w:hAnsi="Arial" w:cs="Arial"/>
            <w:sz w:val="22"/>
            <w:szCs w:val="22"/>
          </w:rPr>
          <w:t>requires</w:t>
        </w:r>
      </w:ins>
      <w:r w:rsidRPr="00BB5F4D">
        <w:rPr>
          <w:rFonts w:ascii="Arial" w:hAnsi="Arial" w:cs="Arial"/>
          <w:sz w:val="22"/>
          <w:szCs w:val="22"/>
        </w:rPr>
        <w:t xml:space="preserve"> revision and the addition of an annex giving more detail of the modulation system to be adopted.</w:t>
      </w:r>
    </w:p>
    <w:p w14:paraId="054D8F7B" w14:textId="2872FF14" w:rsidR="00111AB9" w:rsidDel="004854B4" w:rsidRDefault="00111AB9" w:rsidP="004F3187">
      <w:pPr>
        <w:pStyle w:val="BodyText"/>
        <w:jc w:val="both"/>
        <w:rPr>
          <w:del w:id="499" w:author="Peter Douglas" w:date="2016-03-16T11:29:00Z"/>
          <w:rFonts w:ascii="Arial" w:hAnsi="Arial" w:cs="Arial"/>
          <w:sz w:val="22"/>
          <w:szCs w:val="22"/>
        </w:rPr>
      </w:pPr>
      <w:del w:id="500" w:author="Peter Douglas" w:date="2016-03-16T11:29:00Z">
        <w:r w:rsidRPr="00BB5F4D" w:rsidDel="004854B4">
          <w:rPr>
            <w:rFonts w:ascii="Arial" w:hAnsi="Arial" w:cs="Arial"/>
            <w:sz w:val="22"/>
            <w:szCs w:val="22"/>
          </w:rPr>
          <w:delText>Revisions can be proposed by a national administration through ITU-R Working Party 5B (Radiodetermination), which meets once or twice yearly. Revised recommendations are approved by Radiocom</w:delText>
        </w:r>
        <w:r w:rsidDel="004854B4">
          <w:rPr>
            <w:rFonts w:ascii="Arial" w:hAnsi="Arial" w:cs="Arial"/>
            <w:sz w:val="22"/>
            <w:szCs w:val="22"/>
          </w:rPr>
          <w:delText>munications Assemblies, the next Assembly</w:delText>
        </w:r>
        <w:r w:rsidRPr="00BB5F4D" w:rsidDel="004854B4">
          <w:rPr>
            <w:rFonts w:ascii="Arial" w:hAnsi="Arial" w:cs="Arial"/>
            <w:sz w:val="22"/>
            <w:szCs w:val="22"/>
          </w:rPr>
          <w:delText xml:space="preserve"> takes place </w:delText>
        </w:r>
        <w:r w:rsidDel="004854B4">
          <w:rPr>
            <w:rFonts w:ascii="Arial" w:hAnsi="Arial" w:cs="Arial"/>
            <w:sz w:val="22"/>
            <w:szCs w:val="22"/>
          </w:rPr>
          <w:delText>after the World Radiocommunication Conference</w:delText>
        </w:r>
        <w:r w:rsidRPr="00BB5F4D" w:rsidDel="004854B4">
          <w:rPr>
            <w:rFonts w:ascii="Arial" w:hAnsi="Arial" w:cs="Arial"/>
            <w:sz w:val="22"/>
            <w:szCs w:val="22"/>
          </w:rPr>
          <w:delText xml:space="preserve"> </w:delText>
        </w:r>
        <w:r w:rsidDel="004854B4">
          <w:rPr>
            <w:rFonts w:ascii="Arial" w:hAnsi="Arial" w:cs="Arial"/>
            <w:sz w:val="22"/>
            <w:szCs w:val="22"/>
          </w:rPr>
          <w:delText>(</w:delText>
        </w:r>
        <w:r w:rsidRPr="00BB5F4D" w:rsidDel="004854B4">
          <w:rPr>
            <w:rFonts w:ascii="Arial" w:hAnsi="Arial" w:cs="Arial"/>
            <w:sz w:val="22"/>
            <w:szCs w:val="22"/>
          </w:rPr>
          <w:delText>WRC-1</w:delText>
        </w:r>
        <w:r w:rsidDel="004854B4">
          <w:rPr>
            <w:rFonts w:ascii="Arial" w:hAnsi="Arial" w:cs="Arial"/>
            <w:sz w:val="22"/>
            <w:szCs w:val="22"/>
          </w:rPr>
          <w:delText xml:space="preserve">5) in </w:delText>
        </w:r>
        <w:r w:rsidRPr="008E2FA5" w:rsidDel="004854B4">
          <w:rPr>
            <w:rFonts w:ascii="Arial" w:hAnsi="Arial" w:cs="Arial"/>
            <w:sz w:val="22"/>
            <w:szCs w:val="22"/>
          </w:rPr>
          <w:delText>November</w:delText>
        </w:r>
        <w:r w:rsidDel="004854B4">
          <w:rPr>
            <w:rFonts w:ascii="Arial" w:hAnsi="Arial" w:cs="Arial"/>
            <w:sz w:val="22"/>
            <w:szCs w:val="22"/>
          </w:rPr>
          <w:delText xml:space="preserve"> 2015</w:delText>
        </w:r>
        <w:r w:rsidRPr="00BB5F4D" w:rsidDel="004854B4">
          <w:rPr>
            <w:rFonts w:ascii="Arial" w:hAnsi="Arial" w:cs="Arial"/>
            <w:sz w:val="22"/>
            <w:szCs w:val="22"/>
          </w:rPr>
          <w:delText xml:space="preserve">. </w:delText>
        </w:r>
        <w:r w:rsidDel="004854B4">
          <w:rPr>
            <w:rFonts w:ascii="Arial" w:hAnsi="Arial" w:cs="Arial"/>
            <w:sz w:val="22"/>
            <w:szCs w:val="22"/>
          </w:rPr>
          <w:delText>Representation at ITU meetings is generally organised by national radio regulatory agencies, but maritime administrations are usually included in the consultation stages</w:delText>
        </w:r>
        <w:r w:rsidRPr="00BB5F4D" w:rsidDel="004854B4">
          <w:rPr>
            <w:rFonts w:ascii="Arial" w:hAnsi="Arial" w:cs="Arial"/>
            <w:sz w:val="22"/>
            <w:szCs w:val="22"/>
          </w:rPr>
          <w:delText xml:space="preserve">. </w:delText>
        </w:r>
      </w:del>
    </w:p>
    <w:p w14:paraId="0B8616F6" w14:textId="315D7146" w:rsidR="00111AB9" w:rsidDel="00263D87" w:rsidRDefault="00111AB9" w:rsidP="004F3187">
      <w:pPr>
        <w:pStyle w:val="BodyText"/>
        <w:jc w:val="both"/>
        <w:rPr>
          <w:del w:id="501" w:author="Peter Douglas" w:date="2016-03-15T15:14:00Z"/>
          <w:rFonts w:ascii="Arial" w:hAnsi="Arial" w:cs="Arial"/>
          <w:sz w:val="22"/>
          <w:szCs w:val="22"/>
        </w:rPr>
      </w:pPr>
      <w:del w:id="502" w:author="Peter Douglas" w:date="2016-03-15T15:14:00Z">
        <w:r w:rsidDel="00263D87">
          <w:rPr>
            <w:rFonts w:ascii="Arial" w:hAnsi="Arial" w:cs="Arial"/>
            <w:sz w:val="22"/>
            <w:szCs w:val="22"/>
          </w:rPr>
          <w:delText>The next opportunity to submit a draft revision to M.589-3 will be the meeting of WP 5B in 2016 (9-20 May).</w:delText>
        </w:r>
      </w:del>
    </w:p>
    <w:p w14:paraId="322B9477" w14:textId="77777777" w:rsidR="00BC6A39" w:rsidRPr="00BB5F4D" w:rsidRDefault="00BC6A39" w:rsidP="004F3187">
      <w:pPr>
        <w:pStyle w:val="BodyText"/>
        <w:jc w:val="both"/>
        <w:rPr>
          <w:rFonts w:ascii="Arial" w:hAnsi="Arial" w:cs="Arial"/>
          <w:sz w:val="22"/>
          <w:szCs w:val="22"/>
        </w:rPr>
      </w:pPr>
    </w:p>
    <w:p w14:paraId="4CEB5C71" w14:textId="77777777" w:rsidR="00111AB9" w:rsidRPr="002E39EE" w:rsidRDefault="00111AB9" w:rsidP="004F3187">
      <w:pPr>
        <w:spacing w:before="120" w:after="120"/>
        <w:jc w:val="both"/>
        <w:rPr>
          <w:rFonts w:ascii="Arial" w:hAnsi="Arial" w:cs="Arial"/>
          <w:i/>
          <w:sz w:val="22"/>
          <w:szCs w:val="22"/>
          <w:u w:val="single"/>
        </w:rPr>
      </w:pPr>
      <w:r w:rsidRPr="002E39EE">
        <w:rPr>
          <w:rFonts w:ascii="Arial" w:hAnsi="Arial" w:cs="Arial"/>
          <w:i/>
          <w:sz w:val="22"/>
          <w:szCs w:val="22"/>
          <w:u w:val="single"/>
        </w:rPr>
        <w:t>IMO – Performance Standards &amp; WWRNS Recognition</w:t>
      </w:r>
    </w:p>
    <w:p w14:paraId="7C463244" w14:textId="65346DB5" w:rsidR="00111AB9" w:rsidRDefault="00111AB9" w:rsidP="004F3187">
      <w:pPr>
        <w:spacing w:before="120" w:after="120"/>
        <w:jc w:val="both"/>
        <w:rPr>
          <w:rFonts w:ascii="Arial" w:hAnsi="Arial" w:cs="Arial"/>
          <w:sz w:val="22"/>
          <w:szCs w:val="22"/>
        </w:rPr>
      </w:pPr>
      <w:r w:rsidRPr="00BB5F4D">
        <w:rPr>
          <w:rFonts w:ascii="Arial" w:hAnsi="Arial" w:cs="Arial"/>
          <w:sz w:val="22"/>
          <w:szCs w:val="22"/>
        </w:rPr>
        <w:t xml:space="preserve">IMO Resolution </w:t>
      </w:r>
      <w:proofErr w:type="gramStart"/>
      <w:r w:rsidRPr="00BB5F4D">
        <w:rPr>
          <w:rFonts w:ascii="Arial" w:hAnsi="Arial" w:cs="Arial"/>
          <w:sz w:val="22"/>
          <w:szCs w:val="22"/>
        </w:rPr>
        <w:t>A.818(</w:t>
      </w:r>
      <w:proofErr w:type="gramEnd"/>
      <w:r w:rsidRPr="00BB5F4D">
        <w:rPr>
          <w:rFonts w:ascii="Arial" w:hAnsi="Arial" w:cs="Arial"/>
          <w:sz w:val="22"/>
          <w:szCs w:val="22"/>
        </w:rPr>
        <w:t xml:space="preserve">19) contains performance standards </w:t>
      </w:r>
      <w:r>
        <w:rPr>
          <w:rFonts w:ascii="Arial" w:hAnsi="Arial" w:cs="Arial"/>
          <w:sz w:val="22"/>
          <w:szCs w:val="22"/>
        </w:rPr>
        <w:t xml:space="preserve">for Loran-C, </w:t>
      </w:r>
      <w:r w:rsidRPr="00BB5F4D">
        <w:rPr>
          <w:rFonts w:ascii="Arial" w:hAnsi="Arial" w:cs="Arial"/>
          <w:sz w:val="22"/>
          <w:szCs w:val="22"/>
        </w:rPr>
        <w:t xml:space="preserve">based on long out-of-date technology. A new resolution </w:t>
      </w:r>
      <w:del w:id="503" w:author="Peter Douglas" w:date="2016-03-16T11:31:00Z">
        <w:r w:rsidRPr="00BB5F4D" w:rsidDel="004854B4">
          <w:rPr>
            <w:rFonts w:ascii="Arial" w:hAnsi="Arial" w:cs="Arial"/>
            <w:sz w:val="22"/>
            <w:szCs w:val="22"/>
          </w:rPr>
          <w:delText>w</w:delText>
        </w:r>
        <w:r w:rsidDel="004854B4">
          <w:rPr>
            <w:rFonts w:ascii="Arial" w:hAnsi="Arial" w:cs="Arial"/>
            <w:sz w:val="22"/>
            <w:szCs w:val="22"/>
          </w:rPr>
          <w:delText>ould</w:delText>
        </w:r>
        <w:r w:rsidRPr="00BB5F4D" w:rsidDel="004854B4">
          <w:rPr>
            <w:rFonts w:ascii="Arial" w:hAnsi="Arial" w:cs="Arial"/>
            <w:sz w:val="22"/>
            <w:szCs w:val="22"/>
          </w:rPr>
          <w:delText xml:space="preserve"> be needed</w:delText>
        </w:r>
      </w:del>
      <w:ins w:id="504" w:author="Peter Douglas" w:date="2016-03-16T11:31:00Z">
        <w:r w:rsidR="004854B4">
          <w:rPr>
            <w:rFonts w:ascii="Arial" w:hAnsi="Arial" w:cs="Arial"/>
            <w:sz w:val="22"/>
            <w:szCs w:val="22"/>
          </w:rPr>
          <w:t>is required</w:t>
        </w:r>
      </w:ins>
      <w:r w:rsidRPr="00BB5F4D">
        <w:rPr>
          <w:rFonts w:ascii="Arial" w:hAnsi="Arial" w:cs="Arial"/>
          <w:sz w:val="22"/>
          <w:szCs w:val="22"/>
        </w:rPr>
        <w:t xml:space="preserve"> before a World Wide Radio Navigation System (WWRNS) submission c</w:t>
      </w:r>
      <w:r>
        <w:rPr>
          <w:rFonts w:ascii="Arial" w:hAnsi="Arial" w:cs="Arial"/>
          <w:sz w:val="22"/>
          <w:szCs w:val="22"/>
        </w:rPr>
        <w:t>ould</w:t>
      </w:r>
      <w:r w:rsidRPr="00BB5F4D">
        <w:rPr>
          <w:rFonts w:ascii="Arial" w:hAnsi="Arial" w:cs="Arial"/>
          <w:sz w:val="22"/>
          <w:szCs w:val="22"/>
        </w:rPr>
        <w:t xml:space="preserve"> be made.</w:t>
      </w:r>
      <w:del w:id="505" w:author="Peter Douglas" w:date="2016-03-16T11:30:00Z">
        <w:r w:rsidRPr="00BB5F4D" w:rsidDel="004854B4">
          <w:rPr>
            <w:rFonts w:ascii="Arial" w:hAnsi="Arial" w:cs="Arial"/>
            <w:sz w:val="22"/>
            <w:szCs w:val="22"/>
          </w:rPr>
          <w:delText xml:space="preserve"> </w:delText>
        </w:r>
        <w:r w:rsidDel="004854B4">
          <w:rPr>
            <w:rFonts w:ascii="Arial" w:hAnsi="Arial" w:cs="Arial"/>
            <w:sz w:val="22"/>
            <w:szCs w:val="22"/>
          </w:rPr>
          <w:delText>However, it would be difficult to gather support for eLoran as a standalone system.</w:delText>
        </w:r>
      </w:del>
    </w:p>
    <w:p w14:paraId="2C034507" w14:textId="6D2F5E57" w:rsidR="00111AB9" w:rsidRDefault="00111AB9" w:rsidP="004F3187">
      <w:pPr>
        <w:spacing w:before="120" w:after="120"/>
        <w:jc w:val="both"/>
        <w:rPr>
          <w:rFonts w:ascii="Arial" w:hAnsi="Arial" w:cs="Arial"/>
          <w:sz w:val="22"/>
          <w:szCs w:val="22"/>
        </w:rPr>
      </w:pPr>
      <w:r>
        <w:rPr>
          <w:rFonts w:ascii="Arial" w:hAnsi="Arial" w:cs="Arial"/>
          <w:sz w:val="22"/>
          <w:szCs w:val="22"/>
        </w:rPr>
        <w:t xml:space="preserve">The </w:t>
      </w:r>
      <w:del w:id="506" w:author="Peter Douglas" w:date="2016-03-16T11:31:00Z">
        <w:r w:rsidDel="004854B4">
          <w:rPr>
            <w:rFonts w:ascii="Arial" w:hAnsi="Arial" w:cs="Arial"/>
            <w:sz w:val="22"/>
            <w:szCs w:val="22"/>
          </w:rPr>
          <w:delText>new</w:delText>
        </w:r>
      </w:del>
      <w:ins w:id="507" w:author="Peter Douglas" w:date="2016-03-16T11:31:00Z">
        <w:r w:rsidR="004854B4">
          <w:rPr>
            <w:rFonts w:ascii="Arial" w:hAnsi="Arial" w:cs="Arial"/>
            <w:sz w:val="22"/>
            <w:szCs w:val="22"/>
          </w:rPr>
          <w:t>IMO</w:t>
        </w:r>
      </w:ins>
      <w:r>
        <w:rPr>
          <w:rFonts w:ascii="Arial" w:hAnsi="Arial" w:cs="Arial"/>
          <w:sz w:val="22"/>
          <w:szCs w:val="22"/>
        </w:rPr>
        <w:t xml:space="preserve"> Performance Standards for Multi-system Receivers contain a reference to PNT Guidelines, which mainly refer to </w:t>
      </w:r>
      <w:proofErr w:type="spellStart"/>
      <w:r>
        <w:rPr>
          <w:rFonts w:ascii="Arial" w:hAnsi="Arial" w:cs="Arial"/>
          <w:sz w:val="22"/>
          <w:szCs w:val="22"/>
        </w:rPr>
        <w:t>onboard</w:t>
      </w:r>
      <w:proofErr w:type="spellEnd"/>
      <w:r>
        <w:rPr>
          <w:rFonts w:ascii="Arial" w:hAnsi="Arial" w:cs="Arial"/>
          <w:sz w:val="22"/>
          <w:szCs w:val="22"/>
        </w:rPr>
        <w:t xml:space="preserve"> systems and have yet to be fully developed. </w:t>
      </w:r>
      <w:moveFromRangeStart w:id="508" w:author="Peter Douglas" w:date="2016-03-16T11:31:00Z" w:name="move445891235"/>
      <w:moveFrom w:id="509" w:author="Peter Douglas" w:date="2016-03-16T11:31:00Z">
        <w:r w:rsidDel="004854B4">
          <w:rPr>
            <w:rFonts w:ascii="Arial" w:hAnsi="Arial" w:cs="Arial"/>
            <w:sz w:val="22"/>
            <w:szCs w:val="22"/>
          </w:rPr>
          <w:t>However, IALA is likely to be involved in developing guidelines for PNT infrastructure that could include terrestrial systems as backups to GNSS.</w:t>
        </w:r>
      </w:moveFrom>
      <w:moveFromRangeEnd w:id="508"/>
    </w:p>
    <w:p w14:paraId="147BEDCB" w14:textId="77777777" w:rsidR="00111AB9" w:rsidRDefault="00111AB9" w:rsidP="004F3187">
      <w:pPr>
        <w:spacing w:before="120" w:after="120"/>
        <w:rPr>
          <w:rFonts w:ascii="Arial" w:hAnsi="Arial" w:cs="Arial"/>
          <w:sz w:val="22"/>
          <w:szCs w:val="22"/>
        </w:rPr>
      </w:pPr>
      <w:r>
        <w:rPr>
          <w:rFonts w:ascii="Arial" w:hAnsi="Arial" w:cs="Arial"/>
          <w:sz w:val="22"/>
          <w:szCs w:val="22"/>
        </w:rPr>
        <w:t xml:space="preserve"> </w:t>
      </w:r>
    </w:p>
    <w:p w14:paraId="715E4CD3" w14:textId="77777777" w:rsidR="00111AB9" w:rsidRPr="002E39EE" w:rsidRDefault="00111AB9" w:rsidP="004F3187">
      <w:pPr>
        <w:spacing w:before="120" w:after="120"/>
        <w:jc w:val="both"/>
        <w:rPr>
          <w:rFonts w:ascii="Arial" w:hAnsi="Arial" w:cs="Arial"/>
          <w:i/>
          <w:sz w:val="22"/>
          <w:szCs w:val="22"/>
          <w:u w:val="single"/>
        </w:rPr>
      </w:pPr>
      <w:r w:rsidRPr="002E39EE">
        <w:rPr>
          <w:rFonts w:ascii="Arial" w:hAnsi="Arial" w:cs="Arial"/>
          <w:i/>
          <w:sz w:val="22"/>
          <w:szCs w:val="22"/>
          <w:u w:val="single"/>
        </w:rPr>
        <w:t>IEC – Equipment Test Standards</w:t>
      </w:r>
    </w:p>
    <w:p w14:paraId="49B630D0" w14:textId="166D5707" w:rsidR="00111AB9" w:rsidRDefault="00111AB9" w:rsidP="004F3187">
      <w:pPr>
        <w:spacing w:before="120" w:after="120"/>
        <w:jc w:val="both"/>
        <w:rPr>
          <w:rFonts w:ascii="Arial" w:hAnsi="Arial" w:cs="Arial"/>
          <w:sz w:val="22"/>
          <w:szCs w:val="22"/>
        </w:rPr>
      </w:pPr>
      <w:r w:rsidRPr="00BB5F4D">
        <w:rPr>
          <w:rFonts w:ascii="Arial" w:hAnsi="Arial" w:cs="Arial"/>
          <w:sz w:val="22"/>
          <w:szCs w:val="22"/>
        </w:rPr>
        <w:t xml:space="preserve">IEC document 61075 Ed. 1.0 (1991-07) “Loran-C receivers for ships – Minimum performance standards, methods of testing and required test results” is based on an RTCM standard from the 1980s and is not relevant to modern Loran. </w:t>
      </w:r>
      <w:del w:id="510" w:author="Peter Douglas" w:date="2016-03-16T11:32:00Z">
        <w:r w:rsidRPr="00BB5F4D" w:rsidDel="004854B4">
          <w:rPr>
            <w:rFonts w:ascii="Arial" w:hAnsi="Arial" w:cs="Arial"/>
            <w:sz w:val="22"/>
            <w:szCs w:val="22"/>
          </w:rPr>
          <w:delText>It</w:delText>
        </w:r>
        <w:r w:rsidDel="004854B4">
          <w:rPr>
            <w:rFonts w:ascii="Arial" w:hAnsi="Arial" w:cs="Arial"/>
            <w:sz w:val="22"/>
            <w:szCs w:val="22"/>
          </w:rPr>
          <w:delText>s withdrawal has been proposed (April 2013)</w:delText>
        </w:r>
        <w:r w:rsidRPr="00BB5F4D" w:rsidDel="004854B4">
          <w:rPr>
            <w:rFonts w:ascii="Arial" w:hAnsi="Arial" w:cs="Arial"/>
            <w:sz w:val="22"/>
            <w:szCs w:val="22"/>
          </w:rPr>
          <w:delText>.</w:delText>
        </w:r>
      </w:del>
    </w:p>
    <w:p w14:paraId="6D7B86A2" w14:textId="2D50E733" w:rsidR="00111AB9" w:rsidDel="00807536" w:rsidRDefault="00111AB9" w:rsidP="004F3187">
      <w:pPr>
        <w:spacing w:before="120" w:after="120"/>
        <w:jc w:val="both"/>
        <w:rPr>
          <w:del w:id="511" w:author="Peter Douglas" w:date="2016-03-15T16:06:00Z"/>
          <w:rFonts w:ascii="Arial" w:hAnsi="Arial" w:cs="Arial"/>
          <w:sz w:val="22"/>
          <w:szCs w:val="22"/>
        </w:rPr>
      </w:pPr>
      <w:del w:id="512" w:author="Peter Douglas" w:date="2016-03-16T11:32:00Z">
        <w:r w:rsidRPr="00BB5F4D" w:rsidDel="004854B4">
          <w:rPr>
            <w:rFonts w:ascii="Arial" w:hAnsi="Arial" w:cs="Arial"/>
            <w:sz w:val="22"/>
            <w:szCs w:val="22"/>
          </w:rPr>
          <w:delText xml:space="preserve">A new work item </w:delText>
        </w:r>
        <w:r w:rsidDel="004854B4">
          <w:rPr>
            <w:rFonts w:ascii="Arial" w:hAnsi="Arial" w:cs="Arial"/>
            <w:sz w:val="22"/>
            <w:szCs w:val="22"/>
          </w:rPr>
          <w:delText xml:space="preserve">for IEC </w:delText>
        </w:r>
        <w:r w:rsidRPr="00BB5F4D" w:rsidDel="004854B4">
          <w:rPr>
            <w:rFonts w:ascii="Arial" w:hAnsi="Arial" w:cs="Arial"/>
            <w:sz w:val="22"/>
            <w:szCs w:val="22"/>
          </w:rPr>
          <w:delText>can be submitted at any time by a national member</w:delText>
        </w:r>
        <w:r w:rsidDel="004854B4">
          <w:rPr>
            <w:rFonts w:ascii="Arial" w:hAnsi="Arial" w:cs="Arial"/>
            <w:sz w:val="22"/>
            <w:szCs w:val="22"/>
          </w:rPr>
          <w:delText>, usually the national standards body</w:delText>
        </w:r>
        <w:r w:rsidRPr="00BB5F4D" w:rsidDel="004854B4">
          <w:rPr>
            <w:rFonts w:ascii="Arial" w:hAnsi="Arial" w:cs="Arial"/>
            <w:sz w:val="22"/>
            <w:szCs w:val="22"/>
          </w:rPr>
          <w:delText xml:space="preserve">. </w:delText>
        </w:r>
        <w:r w:rsidDel="004854B4">
          <w:rPr>
            <w:rFonts w:ascii="Arial" w:hAnsi="Arial" w:cs="Arial"/>
            <w:sz w:val="22"/>
            <w:szCs w:val="22"/>
          </w:rPr>
          <w:delText>A</w:delText>
        </w:r>
        <w:r w:rsidRPr="00BB5F4D" w:rsidDel="004854B4">
          <w:rPr>
            <w:rFonts w:ascii="Arial" w:hAnsi="Arial" w:cs="Arial"/>
            <w:sz w:val="22"/>
            <w:szCs w:val="22"/>
          </w:rPr>
          <w:delText xml:space="preserve"> proposal could also be </w:delText>
        </w:r>
        <w:r w:rsidDel="004854B4">
          <w:rPr>
            <w:rFonts w:ascii="Arial" w:hAnsi="Arial" w:cs="Arial"/>
            <w:sz w:val="22"/>
            <w:szCs w:val="22"/>
          </w:rPr>
          <w:delText>made</w:delText>
        </w:r>
        <w:r w:rsidRPr="00BB5F4D" w:rsidDel="004854B4">
          <w:rPr>
            <w:rFonts w:ascii="Arial" w:hAnsi="Arial" w:cs="Arial"/>
            <w:sz w:val="22"/>
            <w:szCs w:val="22"/>
          </w:rPr>
          <w:delText xml:space="preserve"> at a </w:delText>
        </w:r>
        <w:r w:rsidDel="004854B4">
          <w:rPr>
            <w:rFonts w:ascii="Arial" w:hAnsi="Arial" w:cs="Arial"/>
            <w:sz w:val="22"/>
            <w:szCs w:val="22"/>
          </w:rPr>
          <w:delText xml:space="preserve">plenary </w:delText>
        </w:r>
        <w:r w:rsidRPr="00BB5F4D" w:rsidDel="004854B4">
          <w:rPr>
            <w:rFonts w:ascii="Arial" w:hAnsi="Arial" w:cs="Arial"/>
            <w:sz w:val="22"/>
            <w:szCs w:val="22"/>
          </w:rPr>
          <w:delText>meeting of IEC Technical Committee 80 (Maritime Navigation and Radiocommunication)</w:delText>
        </w:r>
        <w:r w:rsidDel="004854B4">
          <w:rPr>
            <w:rFonts w:ascii="Arial" w:hAnsi="Arial" w:cs="Arial"/>
            <w:sz w:val="22"/>
            <w:szCs w:val="22"/>
          </w:rPr>
          <w:delText>. Since the multi-system receiver standards has now been approved by IMO MSC, it would be appropriate to submit a proposal for development of the corresponding IEC standards, which could be based on the work underway in RTCM SC-131.</w:delText>
        </w:r>
      </w:del>
    </w:p>
    <w:p w14:paraId="6FEBDA26" w14:textId="77777777" w:rsidR="00853D59" w:rsidRPr="00BB5F4D" w:rsidRDefault="00853D59" w:rsidP="004F3187">
      <w:pPr>
        <w:spacing w:before="120" w:after="120"/>
        <w:rPr>
          <w:rFonts w:ascii="Arial" w:hAnsi="Arial" w:cs="Arial"/>
          <w:sz w:val="22"/>
          <w:szCs w:val="22"/>
        </w:rPr>
      </w:pPr>
    </w:p>
    <w:p w14:paraId="1F8CE89A" w14:textId="77777777" w:rsidR="00111AB9" w:rsidRPr="002E39EE" w:rsidRDefault="00111AB9" w:rsidP="004F3187">
      <w:pPr>
        <w:spacing w:before="120" w:after="120"/>
        <w:jc w:val="both"/>
        <w:rPr>
          <w:rFonts w:ascii="Arial" w:hAnsi="Arial" w:cs="Arial"/>
          <w:i/>
          <w:sz w:val="22"/>
          <w:szCs w:val="22"/>
          <w:u w:val="single"/>
        </w:rPr>
      </w:pPr>
      <w:r w:rsidRPr="002E39EE">
        <w:rPr>
          <w:rFonts w:ascii="Arial" w:hAnsi="Arial" w:cs="Arial"/>
          <w:i/>
          <w:sz w:val="22"/>
          <w:szCs w:val="22"/>
          <w:u w:val="single"/>
        </w:rPr>
        <w:t>IALA – Operational Standards for Service Providers, Database of stations &amp; GRIs</w:t>
      </w:r>
    </w:p>
    <w:p w14:paraId="7BC40D3F" w14:textId="39C32E8E" w:rsidR="00111AB9" w:rsidDel="004854B4" w:rsidRDefault="00111AB9" w:rsidP="004854B4">
      <w:pPr>
        <w:spacing w:before="0" w:after="0"/>
        <w:rPr>
          <w:del w:id="513" w:author="Peter Douglas" w:date="2016-03-16T11:12:00Z"/>
          <w:rFonts w:ascii="Arial" w:hAnsi="Arial" w:cs="Arial"/>
          <w:sz w:val="22"/>
          <w:szCs w:val="22"/>
        </w:rPr>
      </w:pPr>
      <w:r w:rsidRPr="00BB5F4D">
        <w:rPr>
          <w:rFonts w:ascii="Arial" w:hAnsi="Arial" w:cs="Arial"/>
          <w:sz w:val="22"/>
          <w:szCs w:val="22"/>
        </w:rPr>
        <w:t xml:space="preserve">The database of transmitting stations and GRIs, maintained by IALA, </w:t>
      </w:r>
      <w:r>
        <w:rPr>
          <w:rFonts w:ascii="Arial" w:hAnsi="Arial" w:cs="Arial"/>
          <w:sz w:val="22"/>
          <w:szCs w:val="22"/>
        </w:rPr>
        <w:t>should</w:t>
      </w:r>
      <w:del w:id="514" w:author="Peter Douglas" w:date="2016-03-16T11:33:00Z">
        <w:r w:rsidDel="004854B4">
          <w:rPr>
            <w:rFonts w:ascii="Arial" w:hAnsi="Arial" w:cs="Arial"/>
            <w:sz w:val="22"/>
            <w:szCs w:val="22"/>
          </w:rPr>
          <w:delText xml:space="preserve"> </w:delText>
        </w:r>
        <w:r w:rsidRPr="00BB5F4D" w:rsidDel="004854B4">
          <w:rPr>
            <w:rFonts w:ascii="Arial" w:hAnsi="Arial" w:cs="Arial"/>
            <w:sz w:val="22"/>
            <w:szCs w:val="22"/>
          </w:rPr>
          <w:delText xml:space="preserve">also </w:delText>
        </w:r>
      </w:del>
      <w:ins w:id="515" w:author="Peter Douglas" w:date="2016-03-16T11:33:00Z">
        <w:r w:rsidR="004854B4">
          <w:rPr>
            <w:rFonts w:ascii="Arial" w:hAnsi="Arial" w:cs="Arial"/>
            <w:sz w:val="22"/>
            <w:szCs w:val="22"/>
          </w:rPr>
          <w:t xml:space="preserve"> </w:t>
        </w:r>
      </w:ins>
      <w:r w:rsidRPr="00BB5F4D">
        <w:rPr>
          <w:rFonts w:ascii="Arial" w:hAnsi="Arial" w:cs="Arial"/>
          <w:sz w:val="22"/>
          <w:szCs w:val="22"/>
        </w:rPr>
        <w:t>be updated a</w:t>
      </w:r>
      <w:r>
        <w:rPr>
          <w:rFonts w:ascii="Arial" w:hAnsi="Arial" w:cs="Arial"/>
          <w:sz w:val="22"/>
          <w:szCs w:val="22"/>
        </w:rPr>
        <w:t>s an S-</w:t>
      </w:r>
      <w:r w:rsidR="00126478">
        <w:rPr>
          <w:rFonts w:ascii="Arial" w:hAnsi="Arial" w:cs="Arial"/>
          <w:sz w:val="22"/>
          <w:szCs w:val="22"/>
        </w:rPr>
        <w:t>2</w:t>
      </w:r>
      <w:r>
        <w:rPr>
          <w:rFonts w:ascii="Arial" w:hAnsi="Arial" w:cs="Arial"/>
          <w:sz w:val="22"/>
          <w:szCs w:val="22"/>
        </w:rPr>
        <w:t xml:space="preserve">00 </w:t>
      </w:r>
      <w:r w:rsidR="00126478">
        <w:rPr>
          <w:rFonts w:ascii="Arial" w:hAnsi="Arial" w:cs="Arial"/>
          <w:sz w:val="22"/>
          <w:szCs w:val="22"/>
        </w:rPr>
        <w:t xml:space="preserve">series </w:t>
      </w:r>
      <w:r>
        <w:rPr>
          <w:rFonts w:ascii="Arial" w:hAnsi="Arial" w:cs="Arial"/>
          <w:sz w:val="22"/>
          <w:szCs w:val="22"/>
        </w:rPr>
        <w:t>Product Specification</w:t>
      </w:r>
      <w:r w:rsidR="00BC6A39">
        <w:rPr>
          <w:rFonts w:ascii="Arial" w:hAnsi="Arial" w:cs="Arial"/>
          <w:sz w:val="22"/>
          <w:szCs w:val="22"/>
        </w:rPr>
        <w:t xml:space="preserve"> as new data is produced or changes are made to almanacs</w:t>
      </w:r>
      <w:del w:id="516" w:author="Peter Douglas" w:date="2016-03-16T11:32:00Z">
        <w:r w:rsidR="00B830DB" w:rsidDel="004854B4">
          <w:rPr>
            <w:rFonts w:ascii="Arial" w:hAnsi="Arial" w:cs="Arial"/>
            <w:sz w:val="22"/>
            <w:szCs w:val="22"/>
          </w:rPr>
          <w:delText xml:space="preserve">; see Section </w:delText>
        </w:r>
        <w:r w:rsidR="00B830DB" w:rsidDel="004854B4">
          <w:rPr>
            <w:rFonts w:ascii="Arial" w:hAnsi="Arial" w:cs="Arial"/>
            <w:sz w:val="22"/>
            <w:szCs w:val="22"/>
          </w:rPr>
          <w:fldChar w:fldCharType="begin"/>
        </w:r>
        <w:r w:rsidR="00B830DB" w:rsidDel="004854B4">
          <w:rPr>
            <w:rFonts w:ascii="Arial" w:hAnsi="Arial" w:cs="Arial"/>
            <w:sz w:val="22"/>
            <w:szCs w:val="22"/>
          </w:rPr>
          <w:delInstrText xml:space="preserve"> REF _Ref437001778 \r \h </w:delInstrText>
        </w:r>
        <w:r w:rsidR="00B830DB" w:rsidDel="004854B4">
          <w:rPr>
            <w:rFonts w:ascii="Arial" w:hAnsi="Arial" w:cs="Arial"/>
            <w:sz w:val="22"/>
            <w:szCs w:val="22"/>
          </w:rPr>
        </w:r>
        <w:r w:rsidR="00B830DB" w:rsidDel="004854B4">
          <w:rPr>
            <w:rFonts w:ascii="Arial" w:hAnsi="Arial" w:cs="Arial"/>
            <w:sz w:val="22"/>
            <w:szCs w:val="22"/>
          </w:rPr>
          <w:fldChar w:fldCharType="separate"/>
        </w:r>
        <w:r w:rsidR="00B830DB" w:rsidDel="004854B4">
          <w:rPr>
            <w:rFonts w:ascii="Arial" w:hAnsi="Arial" w:cs="Arial"/>
            <w:sz w:val="22"/>
            <w:szCs w:val="22"/>
          </w:rPr>
          <w:delText>3.4</w:delText>
        </w:r>
        <w:r w:rsidR="00B830DB" w:rsidDel="004854B4">
          <w:rPr>
            <w:rFonts w:ascii="Arial" w:hAnsi="Arial" w:cs="Arial"/>
            <w:sz w:val="22"/>
            <w:szCs w:val="22"/>
          </w:rPr>
          <w:fldChar w:fldCharType="end"/>
        </w:r>
        <w:r w:rsidR="00B830DB" w:rsidDel="004854B4">
          <w:rPr>
            <w:rFonts w:ascii="Arial" w:hAnsi="Arial" w:cs="Arial"/>
            <w:sz w:val="22"/>
            <w:szCs w:val="22"/>
          </w:rPr>
          <w:delText xml:space="preserve"> for more information.</w:delText>
        </w:r>
      </w:del>
      <w:ins w:id="517" w:author="Peter Douglas" w:date="2016-03-16T11:32:00Z">
        <w:r w:rsidR="004854B4">
          <w:rPr>
            <w:rFonts w:ascii="Arial" w:hAnsi="Arial" w:cs="Arial"/>
            <w:sz w:val="22"/>
            <w:szCs w:val="22"/>
          </w:rPr>
          <w:t>.</w:t>
        </w:r>
      </w:ins>
      <w:r w:rsidR="00B830DB">
        <w:rPr>
          <w:rFonts w:ascii="Arial" w:hAnsi="Arial" w:cs="Arial"/>
          <w:sz w:val="22"/>
          <w:szCs w:val="22"/>
        </w:rPr>
        <w:t xml:space="preserve"> </w:t>
      </w:r>
    </w:p>
    <w:p w14:paraId="4D431342" w14:textId="77777777" w:rsidR="004854B4" w:rsidRDefault="004854B4" w:rsidP="004854B4">
      <w:pPr>
        <w:spacing w:before="120" w:after="120"/>
        <w:jc w:val="both"/>
        <w:rPr>
          <w:ins w:id="518" w:author="Peter Douglas" w:date="2016-03-16T11:31:00Z"/>
          <w:rFonts w:ascii="Arial" w:hAnsi="Arial" w:cs="Arial"/>
          <w:sz w:val="22"/>
          <w:szCs w:val="22"/>
        </w:rPr>
      </w:pPr>
    </w:p>
    <w:p w14:paraId="2146BB4C" w14:textId="14921927" w:rsidR="004854B4" w:rsidRDefault="004854B4" w:rsidP="004854B4">
      <w:pPr>
        <w:spacing w:before="120" w:after="120"/>
        <w:jc w:val="both"/>
        <w:rPr>
          <w:ins w:id="519" w:author="Peter Douglas" w:date="2016-03-16T11:31:00Z"/>
          <w:rFonts w:ascii="Arial" w:hAnsi="Arial" w:cs="Arial"/>
          <w:sz w:val="22"/>
          <w:szCs w:val="22"/>
        </w:rPr>
      </w:pPr>
      <w:moveToRangeStart w:id="520" w:author="Peter Douglas" w:date="2016-03-16T11:31:00Z" w:name="move445891235"/>
      <w:moveTo w:id="521" w:author="Peter Douglas" w:date="2016-03-16T11:31:00Z">
        <w:del w:id="522" w:author="Peter Douglas" w:date="2016-03-16T11:32:00Z">
          <w:r w:rsidDel="004854B4">
            <w:rPr>
              <w:rFonts w:ascii="Arial" w:hAnsi="Arial" w:cs="Arial"/>
              <w:sz w:val="22"/>
              <w:szCs w:val="22"/>
            </w:rPr>
            <w:lastRenderedPageBreak/>
            <w:delText xml:space="preserve">However, </w:delText>
          </w:r>
        </w:del>
        <w:r>
          <w:rPr>
            <w:rFonts w:ascii="Arial" w:hAnsi="Arial" w:cs="Arial"/>
            <w:sz w:val="22"/>
            <w:szCs w:val="22"/>
          </w:rPr>
          <w:t>IALA is likely to be involved in developing guidelines for PNT infrastructure that could include terrestrial systems as backups to GNSS.</w:t>
        </w:r>
      </w:moveTo>
      <w:moveToRangeEnd w:id="520"/>
    </w:p>
    <w:p w14:paraId="2B3D17A9" w14:textId="12E87FBB" w:rsidR="00BC6A39" w:rsidDel="00ED2C9C" w:rsidRDefault="00BC6A39" w:rsidP="007170D6">
      <w:pPr>
        <w:spacing w:before="120" w:after="120"/>
        <w:jc w:val="both"/>
        <w:rPr>
          <w:del w:id="523" w:author="Peter Douglas" w:date="2016-03-16T11:12:00Z"/>
          <w:rFonts w:ascii="Arial" w:hAnsi="Arial" w:cs="Arial"/>
          <w:sz w:val="22"/>
          <w:szCs w:val="22"/>
        </w:rPr>
      </w:pPr>
    </w:p>
    <w:p w14:paraId="61C165EA" w14:textId="27BE0AEA" w:rsidR="00111AB9" w:rsidRPr="00270F03" w:rsidDel="00230CC8" w:rsidRDefault="00111AB9" w:rsidP="004854B4">
      <w:pPr>
        <w:spacing w:before="0" w:after="0"/>
        <w:rPr>
          <w:del w:id="524" w:author="Peter Douglas" w:date="2016-03-15T14:21:00Z"/>
          <w:rFonts w:ascii="Arial" w:hAnsi="Arial" w:cs="Arial"/>
          <w:b/>
          <w:bCs/>
          <w:sz w:val="22"/>
          <w:szCs w:val="22"/>
        </w:rPr>
      </w:pPr>
      <w:del w:id="525" w:author="Peter Douglas" w:date="2016-03-15T14:21:00Z">
        <w:r w:rsidRPr="00270F03" w:rsidDel="00230CC8">
          <w:rPr>
            <w:rFonts w:ascii="Arial" w:hAnsi="Arial" w:cs="Arial"/>
            <w:b/>
            <w:bCs/>
            <w:sz w:val="22"/>
            <w:szCs w:val="22"/>
          </w:rPr>
          <w:delText>Suggested actions for maritime administrations</w:delText>
        </w:r>
        <w:r w:rsidR="00B830DB" w:rsidDel="00230CC8">
          <w:rPr>
            <w:rFonts w:ascii="Arial" w:hAnsi="Arial" w:cs="Arial"/>
            <w:b/>
            <w:bCs/>
            <w:sz w:val="22"/>
            <w:szCs w:val="22"/>
          </w:rPr>
          <w:delText>:</w:delText>
        </w:r>
      </w:del>
    </w:p>
    <w:p w14:paraId="536FB2B3" w14:textId="0FA9F55A" w:rsidR="00111AB9" w:rsidDel="00230CC8" w:rsidRDefault="00111AB9" w:rsidP="004854B4">
      <w:pPr>
        <w:spacing w:before="0" w:after="0"/>
        <w:rPr>
          <w:del w:id="526" w:author="Peter Douglas" w:date="2016-03-15T14:21:00Z"/>
          <w:rFonts w:ascii="Arial" w:hAnsi="Arial" w:cs="Arial"/>
          <w:bCs/>
          <w:sz w:val="22"/>
          <w:szCs w:val="22"/>
        </w:rPr>
      </w:pPr>
      <w:del w:id="527" w:author="Peter Douglas" w:date="2016-03-15T14:21:00Z">
        <w:r w:rsidDel="00230CC8">
          <w:rPr>
            <w:rFonts w:ascii="Arial" w:hAnsi="Arial" w:cs="Arial"/>
            <w:bCs/>
            <w:sz w:val="22"/>
            <w:szCs w:val="22"/>
          </w:rPr>
          <w:delText>The following actions by maritime administrations would assist the process of eLoran standardisation:</w:delText>
        </w:r>
      </w:del>
    </w:p>
    <w:p w14:paraId="7F275E0E" w14:textId="6A0E9F60" w:rsidR="00111AB9" w:rsidRPr="00270F03" w:rsidDel="00230CC8" w:rsidRDefault="00111AB9" w:rsidP="004854B4">
      <w:pPr>
        <w:numPr>
          <w:ilvl w:val="0"/>
          <w:numId w:val="30"/>
        </w:numPr>
        <w:spacing w:before="0" w:after="0"/>
        <w:ind w:left="0"/>
        <w:rPr>
          <w:del w:id="528" w:author="Peter Douglas" w:date="2016-03-15T14:21:00Z"/>
          <w:rFonts w:ascii="Arial" w:hAnsi="Arial" w:cs="Arial"/>
          <w:bCs/>
          <w:sz w:val="22"/>
          <w:szCs w:val="22"/>
        </w:rPr>
      </w:pPr>
      <w:del w:id="529" w:author="Peter Douglas" w:date="2016-03-15T14:21:00Z">
        <w:r w:rsidDel="00230CC8">
          <w:rPr>
            <w:rFonts w:ascii="Arial" w:hAnsi="Arial" w:cs="Arial"/>
            <w:bCs/>
            <w:sz w:val="22"/>
            <w:szCs w:val="22"/>
          </w:rPr>
          <w:delText>Support a new work item for IEC TC 80 on Multi-System Receivers</w:delText>
        </w:r>
      </w:del>
    </w:p>
    <w:p w14:paraId="245047E8" w14:textId="7584B157" w:rsidR="00111AB9" w:rsidRPr="008E2FA5" w:rsidDel="00230CC8" w:rsidRDefault="00111AB9" w:rsidP="004854B4">
      <w:pPr>
        <w:numPr>
          <w:ilvl w:val="0"/>
          <w:numId w:val="30"/>
        </w:numPr>
        <w:spacing w:before="0" w:after="0"/>
        <w:ind w:left="0"/>
        <w:rPr>
          <w:del w:id="530" w:author="Peter Douglas" w:date="2016-03-15T14:21:00Z"/>
          <w:b/>
          <w:bCs/>
        </w:rPr>
      </w:pPr>
      <w:del w:id="531" w:author="Peter Douglas" w:date="2016-03-15T14:21:00Z">
        <w:r w:rsidRPr="00270F03" w:rsidDel="00230CC8">
          <w:rPr>
            <w:rFonts w:ascii="Arial" w:hAnsi="Arial" w:cs="Arial"/>
            <w:bCs/>
            <w:sz w:val="22"/>
            <w:szCs w:val="22"/>
          </w:rPr>
          <w:delText xml:space="preserve">Participate in </w:delText>
        </w:r>
        <w:r w:rsidDel="00230CC8">
          <w:rPr>
            <w:rFonts w:ascii="Arial" w:hAnsi="Arial" w:cs="Arial"/>
            <w:bCs/>
            <w:sz w:val="22"/>
            <w:szCs w:val="22"/>
          </w:rPr>
          <w:delText xml:space="preserve">RTCM SC-127, SC-131 and the </w:delText>
        </w:r>
        <w:r w:rsidRPr="00270F03" w:rsidDel="00230CC8">
          <w:rPr>
            <w:rFonts w:ascii="Arial" w:hAnsi="Arial" w:cs="Arial"/>
            <w:bCs/>
            <w:sz w:val="22"/>
            <w:szCs w:val="22"/>
          </w:rPr>
          <w:delText>IEC WG</w:delText>
        </w:r>
        <w:r w:rsidDel="00230CC8">
          <w:rPr>
            <w:rFonts w:ascii="Arial" w:hAnsi="Arial" w:cs="Arial"/>
            <w:bCs/>
            <w:sz w:val="22"/>
            <w:szCs w:val="22"/>
          </w:rPr>
          <w:delText xml:space="preserve"> to develop a Performance Requirement and Test Specification for the MSR.</w:delText>
        </w:r>
      </w:del>
    </w:p>
    <w:p w14:paraId="36E35CD5" w14:textId="64363CCF" w:rsidR="00111AB9" w:rsidRPr="008E2FA5" w:rsidDel="00230CC8" w:rsidRDefault="00111AB9" w:rsidP="004854B4">
      <w:pPr>
        <w:numPr>
          <w:ilvl w:val="0"/>
          <w:numId w:val="30"/>
        </w:numPr>
        <w:spacing w:before="0" w:after="0"/>
        <w:ind w:left="0"/>
        <w:rPr>
          <w:del w:id="532" w:author="Peter Douglas" w:date="2016-03-15T14:21:00Z"/>
          <w:b/>
          <w:bCs/>
        </w:rPr>
      </w:pPr>
      <w:del w:id="533" w:author="Peter Douglas" w:date="2016-03-15T14:21:00Z">
        <w:r w:rsidDel="00230CC8">
          <w:rPr>
            <w:rFonts w:ascii="Arial" w:hAnsi="Arial" w:cs="Arial"/>
            <w:bCs/>
            <w:sz w:val="22"/>
            <w:szCs w:val="22"/>
          </w:rPr>
          <w:delText>Participate in preparation of PNT infrastructure guidelines in IALA</w:delText>
        </w:r>
      </w:del>
    </w:p>
    <w:p w14:paraId="4B6D3125" w14:textId="3C255D23" w:rsidR="00111AB9" w:rsidRPr="00B830DB" w:rsidDel="00230CC8" w:rsidRDefault="00111AB9" w:rsidP="004854B4">
      <w:pPr>
        <w:numPr>
          <w:ilvl w:val="0"/>
          <w:numId w:val="30"/>
        </w:numPr>
        <w:spacing w:before="0" w:after="0"/>
        <w:ind w:left="0"/>
        <w:rPr>
          <w:del w:id="534" w:author="Peter Douglas" w:date="2016-03-15T14:21:00Z"/>
          <w:b/>
          <w:bCs/>
        </w:rPr>
      </w:pPr>
      <w:del w:id="535" w:author="Peter Douglas" w:date="2016-03-15T14:21:00Z">
        <w:r w:rsidDel="00230CC8">
          <w:rPr>
            <w:rFonts w:ascii="Arial" w:hAnsi="Arial" w:cs="Arial"/>
            <w:bCs/>
            <w:sz w:val="22"/>
            <w:szCs w:val="22"/>
          </w:rPr>
          <w:delText xml:space="preserve">Join </w:delText>
        </w:r>
        <w:r w:rsidR="00E7257E" w:rsidDel="00230CC8">
          <w:rPr>
            <w:rFonts w:ascii="Arial" w:hAnsi="Arial" w:cs="Arial"/>
            <w:bCs/>
            <w:sz w:val="22"/>
            <w:szCs w:val="22"/>
          </w:rPr>
          <w:delText>the Task Group to develop an S-2</w:delText>
        </w:r>
        <w:r w:rsidDel="00230CC8">
          <w:rPr>
            <w:rFonts w:ascii="Arial" w:hAnsi="Arial" w:cs="Arial"/>
            <w:bCs/>
            <w:sz w:val="22"/>
            <w:szCs w:val="22"/>
          </w:rPr>
          <w:delText>00 Product Specification for Loran almanacs and GRIs.</w:delText>
        </w:r>
      </w:del>
    </w:p>
    <w:p w14:paraId="37032325" w14:textId="0072DFAF" w:rsidR="00B830DB" w:rsidDel="00230CC8" w:rsidRDefault="00B830DB" w:rsidP="004854B4">
      <w:pPr>
        <w:spacing w:before="0" w:after="0"/>
        <w:rPr>
          <w:del w:id="536" w:author="Peter Douglas" w:date="2016-03-15T14:21:00Z"/>
          <w:b/>
          <w:bCs/>
        </w:rPr>
      </w:pPr>
    </w:p>
    <w:p w14:paraId="414F99CF" w14:textId="77777777" w:rsidR="00D402AD" w:rsidRPr="004905FB" w:rsidDel="004854B4" w:rsidRDefault="00D402AD" w:rsidP="004854B4">
      <w:pPr>
        <w:spacing w:before="0" w:after="0"/>
        <w:rPr>
          <w:del w:id="537" w:author="Peter Douglas" w:date="2016-03-16T11:32:00Z"/>
          <w:b/>
          <w:bCs/>
        </w:rPr>
      </w:pPr>
    </w:p>
    <w:p w14:paraId="2E70FE38" w14:textId="77777777" w:rsidR="00853D59" w:rsidRDefault="00853D59">
      <w:pPr>
        <w:spacing w:before="0" w:after="0"/>
        <w:rPr>
          <w:ins w:id="538" w:author="Peter Douglas" w:date="2016-03-15T15:32:00Z"/>
          <w:rFonts w:ascii="Arial" w:hAnsi="Arial"/>
          <w:b/>
          <w:sz w:val="32"/>
        </w:rPr>
      </w:pPr>
      <w:bookmarkStart w:id="539" w:name="_Ref439847456"/>
      <w:ins w:id="540" w:author="Peter Douglas" w:date="2016-03-15T15:32:00Z">
        <w:r>
          <w:br w:type="page"/>
        </w:r>
      </w:ins>
    </w:p>
    <w:p w14:paraId="0E681FF5" w14:textId="406644FA" w:rsidR="00615A4D" w:rsidRDefault="003345E5" w:rsidP="004F3187">
      <w:pPr>
        <w:pStyle w:val="Heading1"/>
        <w:spacing w:before="0" w:after="0"/>
        <w:rPr>
          <w:ins w:id="541" w:author="Peter Douglas" w:date="2016-03-16T11:33:00Z"/>
        </w:rPr>
      </w:pPr>
      <w:bookmarkStart w:id="542" w:name="_Toc445900962"/>
      <w:r>
        <w:lastRenderedPageBreak/>
        <w:t xml:space="preserve">The </w:t>
      </w:r>
      <w:r w:rsidR="002E39EE">
        <w:t>Process of</w:t>
      </w:r>
      <w:r w:rsidR="00615A4D">
        <w:t xml:space="preserve"> Establish</w:t>
      </w:r>
      <w:r w:rsidR="002E39EE">
        <w:t xml:space="preserve">ing </w:t>
      </w:r>
      <w:r w:rsidR="00615A4D">
        <w:t>an eLoran Service</w:t>
      </w:r>
      <w:bookmarkEnd w:id="539"/>
      <w:bookmarkEnd w:id="542"/>
      <w:r w:rsidR="00615A4D">
        <w:t xml:space="preserve"> </w:t>
      </w:r>
    </w:p>
    <w:p w14:paraId="0FDDD195" w14:textId="77777777" w:rsidR="004854B4" w:rsidRPr="000F7120" w:rsidRDefault="004854B4" w:rsidP="007170D6"/>
    <w:p w14:paraId="4B9EA17E" w14:textId="2E617F7F" w:rsidR="001012CC" w:rsidRDefault="00615A4D" w:rsidP="004F3187">
      <w:pPr>
        <w:spacing w:before="0" w:after="0"/>
        <w:jc w:val="both"/>
        <w:rPr>
          <w:rFonts w:ascii="Arial" w:hAnsi="Arial" w:cs="Arial"/>
          <w:sz w:val="22"/>
          <w:szCs w:val="22"/>
        </w:rPr>
      </w:pPr>
      <w:r w:rsidRPr="00615A4D">
        <w:rPr>
          <w:rFonts w:ascii="Arial" w:hAnsi="Arial" w:cs="Arial"/>
          <w:sz w:val="22"/>
          <w:szCs w:val="22"/>
        </w:rPr>
        <w:t xml:space="preserve">This sub-section provides </w:t>
      </w:r>
      <w:r>
        <w:rPr>
          <w:rFonts w:ascii="Arial" w:hAnsi="Arial" w:cs="Arial"/>
          <w:sz w:val="22"/>
          <w:szCs w:val="22"/>
        </w:rPr>
        <w:t>a</w:t>
      </w:r>
      <w:r w:rsidR="002E39EE">
        <w:rPr>
          <w:rFonts w:ascii="Arial" w:hAnsi="Arial" w:cs="Arial"/>
          <w:sz w:val="22"/>
          <w:szCs w:val="22"/>
        </w:rPr>
        <w:t>n</w:t>
      </w:r>
      <w:r>
        <w:rPr>
          <w:rFonts w:ascii="Arial" w:hAnsi="Arial" w:cs="Arial"/>
          <w:sz w:val="22"/>
          <w:szCs w:val="22"/>
        </w:rPr>
        <w:t xml:space="preserve"> overview on how a maritime service provider </w:t>
      </w:r>
      <w:del w:id="543" w:author="Peter Douglas" w:date="2016-03-16T11:33:00Z">
        <w:r w:rsidDel="004854B4">
          <w:rPr>
            <w:rFonts w:ascii="Arial" w:hAnsi="Arial" w:cs="Arial"/>
            <w:sz w:val="22"/>
            <w:szCs w:val="22"/>
          </w:rPr>
          <w:delText xml:space="preserve">should </w:delText>
        </w:r>
      </w:del>
      <w:ins w:id="544" w:author="Peter Douglas" w:date="2016-03-16T11:33:00Z">
        <w:r w:rsidR="004854B4">
          <w:rPr>
            <w:rFonts w:ascii="Arial" w:hAnsi="Arial" w:cs="Arial"/>
            <w:sz w:val="22"/>
            <w:szCs w:val="22"/>
          </w:rPr>
          <w:t xml:space="preserve">could </w:t>
        </w:r>
      </w:ins>
      <w:del w:id="545" w:author="Peter Douglas" w:date="2016-03-16T11:33:00Z">
        <w:r w:rsidDel="004854B4">
          <w:rPr>
            <w:rFonts w:ascii="Arial" w:hAnsi="Arial" w:cs="Arial"/>
            <w:sz w:val="22"/>
            <w:szCs w:val="22"/>
          </w:rPr>
          <w:delText xml:space="preserve">go about </w:delText>
        </w:r>
      </w:del>
      <w:r>
        <w:rPr>
          <w:rFonts w:ascii="Arial" w:hAnsi="Arial" w:cs="Arial"/>
          <w:sz w:val="22"/>
          <w:szCs w:val="22"/>
        </w:rPr>
        <w:t>establish</w:t>
      </w:r>
      <w:ins w:id="546" w:author="Peter Douglas" w:date="2016-03-16T11:33:00Z">
        <w:r w:rsidR="004854B4">
          <w:rPr>
            <w:rFonts w:ascii="Arial" w:hAnsi="Arial" w:cs="Arial"/>
            <w:sz w:val="22"/>
            <w:szCs w:val="22"/>
          </w:rPr>
          <w:t xml:space="preserve"> </w:t>
        </w:r>
      </w:ins>
      <w:del w:id="547" w:author="Peter Douglas" w:date="2016-03-16T11:33:00Z">
        <w:r w:rsidDel="004854B4">
          <w:rPr>
            <w:rFonts w:ascii="Arial" w:hAnsi="Arial" w:cs="Arial"/>
            <w:sz w:val="22"/>
            <w:szCs w:val="22"/>
          </w:rPr>
          <w:delText xml:space="preserve">ing </w:delText>
        </w:r>
      </w:del>
      <w:r>
        <w:rPr>
          <w:rFonts w:ascii="Arial" w:hAnsi="Arial" w:cs="Arial"/>
          <w:sz w:val="22"/>
          <w:szCs w:val="22"/>
        </w:rPr>
        <w:t>an eLoran service</w:t>
      </w:r>
      <w:del w:id="548" w:author="Peter Douglas" w:date="2016-03-16T11:34:00Z">
        <w:r w:rsidDel="004854B4">
          <w:rPr>
            <w:rFonts w:ascii="Arial" w:hAnsi="Arial" w:cs="Arial"/>
            <w:sz w:val="22"/>
            <w:szCs w:val="22"/>
          </w:rPr>
          <w:delText xml:space="preserve"> in </w:delText>
        </w:r>
        <w:r w:rsidR="00F833C6" w:rsidDel="004854B4">
          <w:rPr>
            <w:rFonts w:ascii="Arial" w:hAnsi="Arial" w:cs="Arial"/>
            <w:sz w:val="22"/>
            <w:szCs w:val="22"/>
          </w:rPr>
          <w:delText xml:space="preserve">its </w:delText>
        </w:r>
        <w:r w:rsidDel="004854B4">
          <w:rPr>
            <w:rFonts w:ascii="Arial" w:hAnsi="Arial" w:cs="Arial"/>
            <w:sz w:val="22"/>
            <w:szCs w:val="22"/>
          </w:rPr>
          <w:delText xml:space="preserve">coverage area. </w:delText>
        </w:r>
      </w:del>
      <w:ins w:id="549" w:author="Peter Douglas" w:date="2016-03-16T11:34:00Z">
        <w:r w:rsidR="004854B4">
          <w:rPr>
            <w:rFonts w:ascii="Arial" w:hAnsi="Arial" w:cs="Arial"/>
            <w:sz w:val="22"/>
            <w:szCs w:val="22"/>
          </w:rPr>
          <w:t xml:space="preserve">. </w:t>
        </w:r>
      </w:ins>
      <w:r w:rsidR="00286B4F">
        <w:rPr>
          <w:rFonts w:ascii="Arial" w:hAnsi="Arial" w:cs="Arial"/>
          <w:sz w:val="22"/>
          <w:szCs w:val="22"/>
        </w:rPr>
        <w:t xml:space="preserve">Essential background to this process can be found in the essential reading list of </w:t>
      </w:r>
      <w:r w:rsidR="00286B4F">
        <w:rPr>
          <w:rFonts w:ascii="Arial" w:hAnsi="Arial" w:cs="Arial"/>
          <w:sz w:val="22"/>
          <w:szCs w:val="22"/>
        </w:rPr>
        <w:fldChar w:fldCharType="begin"/>
      </w:r>
      <w:r w:rsidR="00286B4F">
        <w:rPr>
          <w:rFonts w:ascii="Arial" w:hAnsi="Arial" w:cs="Arial"/>
          <w:sz w:val="22"/>
          <w:szCs w:val="22"/>
        </w:rPr>
        <w:instrText xml:space="preserve"> REF _Ref435452772 \h </w:instrText>
      </w:r>
      <w:r w:rsidR="00286B4F">
        <w:rPr>
          <w:rFonts w:ascii="Arial" w:hAnsi="Arial" w:cs="Arial"/>
          <w:sz w:val="22"/>
          <w:szCs w:val="22"/>
        </w:rPr>
      </w:r>
      <w:r w:rsidR="00286B4F">
        <w:rPr>
          <w:rFonts w:ascii="Arial" w:hAnsi="Arial" w:cs="Arial"/>
          <w:sz w:val="22"/>
          <w:szCs w:val="22"/>
        </w:rPr>
        <w:fldChar w:fldCharType="separate"/>
      </w:r>
      <w:r w:rsidR="00286B4F" w:rsidRPr="0076019C">
        <w:rPr>
          <w:rFonts w:ascii="Arial" w:hAnsi="Arial" w:cs="Arial"/>
          <w:sz w:val="22"/>
          <w:szCs w:val="22"/>
        </w:rPr>
        <w:t xml:space="preserve">Table </w:t>
      </w:r>
      <w:r w:rsidR="00286B4F">
        <w:rPr>
          <w:rFonts w:ascii="Arial" w:hAnsi="Arial" w:cs="Arial"/>
          <w:noProof/>
          <w:sz w:val="22"/>
          <w:szCs w:val="22"/>
        </w:rPr>
        <w:t>3</w:t>
      </w:r>
      <w:r w:rsidR="00286B4F">
        <w:rPr>
          <w:rFonts w:ascii="Arial" w:hAnsi="Arial" w:cs="Arial"/>
          <w:sz w:val="22"/>
          <w:szCs w:val="22"/>
        </w:rPr>
        <w:fldChar w:fldCharType="end"/>
      </w:r>
      <w:r w:rsidR="00B830DB">
        <w:rPr>
          <w:rFonts w:ascii="Arial" w:hAnsi="Arial" w:cs="Arial"/>
          <w:sz w:val="22"/>
          <w:szCs w:val="22"/>
        </w:rPr>
        <w:t xml:space="preserve">, other required reading material is also identified in order to orientate the service provider or its contractor to the technology. </w:t>
      </w:r>
      <w:r w:rsidR="00286B4F">
        <w:rPr>
          <w:rFonts w:ascii="Arial" w:hAnsi="Arial" w:cs="Arial"/>
          <w:sz w:val="22"/>
          <w:szCs w:val="22"/>
        </w:rPr>
        <w:t xml:space="preserve"> </w:t>
      </w:r>
    </w:p>
    <w:p w14:paraId="0585D285" w14:textId="77777777" w:rsidR="004854B4" w:rsidRDefault="004854B4" w:rsidP="004F3187">
      <w:pPr>
        <w:spacing w:before="0" w:after="0"/>
        <w:jc w:val="both"/>
        <w:rPr>
          <w:ins w:id="550" w:author="Peter Douglas" w:date="2016-03-16T11:33:00Z"/>
          <w:rFonts w:ascii="Arial" w:hAnsi="Arial" w:cs="Arial"/>
          <w:sz w:val="22"/>
          <w:szCs w:val="22"/>
        </w:rPr>
      </w:pPr>
    </w:p>
    <w:p w14:paraId="1FA62E0D" w14:textId="77777777" w:rsidR="001012CC" w:rsidRDefault="001012CC" w:rsidP="004F3187">
      <w:pPr>
        <w:spacing w:before="0" w:after="0"/>
        <w:jc w:val="both"/>
        <w:rPr>
          <w:ins w:id="551" w:author="Peter Douglas" w:date="2016-03-15T16:07:00Z"/>
          <w:rFonts w:ascii="Arial" w:hAnsi="Arial" w:cs="Arial"/>
          <w:sz w:val="22"/>
          <w:szCs w:val="22"/>
        </w:rPr>
      </w:pPr>
      <w:r w:rsidRPr="001012CC">
        <w:rPr>
          <w:rFonts w:ascii="Arial" w:hAnsi="Arial" w:cs="Arial"/>
          <w:sz w:val="22"/>
          <w:szCs w:val="22"/>
        </w:rPr>
        <w:t xml:space="preserve">Consideration </w:t>
      </w:r>
      <w:r w:rsidR="003F5DED">
        <w:rPr>
          <w:rFonts w:ascii="Arial" w:hAnsi="Arial" w:cs="Arial"/>
          <w:sz w:val="22"/>
          <w:szCs w:val="22"/>
        </w:rPr>
        <w:t>must be</w:t>
      </w:r>
      <w:r w:rsidRPr="001012CC">
        <w:rPr>
          <w:rFonts w:ascii="Arial" w:hAnsi="Arial" w:cs="Arial"/>
          <w:sz w:val="22"/>
          <w:szCs w:val="22"/>
        </w:rPr>
        <w:t xml:space="preserve"> given to the following aspects:</w:t>
      </w:r>
    </w:p>
    <w:p w14:paraId="40716885" w14:textId="77777777" w:rsidR="00F01546" w:rsidRPr="001012CC" w:rsidRDefault="00F01546" w:rsidP="004F3187">
      <w:pPr>
        <w:spacing w:before="0" w:after="0"/>
        <w:jc w:val="both"/>
        <w:rPr>
          <w:rFonts w:ascii="Arial" w:hAnsi="Arial" w:cs="Arial"/>
          <w:sz w:val="22"/>
          <w:szCs w:val="22"/>
        </w:rPr>
      </w:pPr>
    </w:p>
    <w:p w14:paraId="454162F1" w14:textId="1DDB90DB" w:rsidR="001012CC" w:rsidRDefault="001012CC" w:rsidP="004F3187">
      <w:pPr>
        <w:pStyle w:val="ListParagraph"/>
        <w:numPr>
          <w:ilvl w:val="0"/>
          <w:numId w:val="28"/>
        </w:numPr>
        <w:spacing w:before="0" w:after="0"/>
        <w:contextualSpacing/>
        <w:jc w:val="both"/>
      </w:pPr>
      <w:r>
        <w:t>Transmitters – location, number</w:t>
      </w:r>
      <w:r w:rsidR="0001240B">
        <w:t>, GRI, size of antennas</w:t>
      </w:r>
      <w:r>
        <w:t xml:space="preserve"> and </w:t>
      </w:r>
      <w:r w:rsidR="003F5DED">
        <w:t>Effective Radiated Power (ERP)</w:t>
      </w:r>
      <w:r w:rsidR="00A3133C">
        <w:t xml:space="preserve">. Also the physical security of the sites; </w:t>
      </w:r>
      <w:ins w:id="552" w:author="Peter Douglas" w:date="2016-03-16T11:35:00Z">
        <w:r w:rsidR="002D6E69">
          <w:t xml:space="preserve">and </w:t>
        </w:r>
      </w:ins>
      <w:r w:rsidR="00A3133C">
        <w:t>repair / maintenance duties</w:t>
      </w:r>
      <w:del w:id="553" w:author="Peter Douglas" w:date="2016-03-16T11:35:00Z">
        <w:r w:rsidR="00A3133C" w:rsidDel="002D6E69">
          <w:delText>; and housekeeping.</w:delText>
        </w:r>
      </w:del>
      <w:ins w:id="554" w:author="Peter Douglas" w:date="2016-03-16T11:35:00Z">
        <w:r w:rsidR="002D6E69">
          <w:t>.</w:t>
        </w:r>
      </w:ins>
    </w:p>
    <w:p w14:paraId="787D968F" w14:textId="77777777" w:rsidR="001012CC" w:rsidRDefault="001012CC" w:rsidP="004F3187">
      <w:pPr>
        <w:pStyle w:val="ListParagraph"/>
        <w:numPr>
          <w:ilvl w:val="0"/>
          <w:numId w:val="28"/>
        </w:numPr>
        <w:spacing w:before="0" w:after="0"/>
        <w:contextualSpacing/>
        <w:jc w:val="both"/>
      </w:pPr>
      <w:r>
        <w:t>Control Centre</w:t>
      </w:r>
      <w:r w:rsidR="0001240B">
        <w:t>(s)</w:t>
      </w:r>
      <w:r>
        <w:t xml:space="preserve"> – </w:t>
      </w:r>
      <w:r w:rsidR="009A22A1">
        <w:t>l</w:t>
      </w:r>
      <w:r>
        <w:t>ocation, duties, Time of Emission (TOE) control</w:t>
      </w:r>
    </w:p>
    <w:p w14:paraId="0505D215" w14:textId="77777777" w:rsidR="001012CC" w:rsidRDefault="001012CC" w:rsidP="004F3187">
      <w:pPr>
        <w:pStyle w:val="ListParagraph"/>
        <w:numPr>
          <w:ilvl w:val="0"/>
          <w:numId w:val="28"/>
        </w:numPr>
        <w:spacing w:before="0" w:after="0"/>
        <w:contextualSpacing/>
        <w:jc w:val="both"/>
      </w:pPr>
      <w:r>
        <w:t>Differential-Loran (</w:t>
      </w:r>
      <w:proofErr w:type="spellStart"/>
      <w:r>
        <w:t>DLoran</w:t>
      </w:r>
      <w:proofErr w:type="spellEnd"/>
      <w:r>
        <w:t>) Reference Stations – location</w:t>
      </w:r>
      <w:r w:rsidR="0001240B">
        <w:t xml:space="preserve">, </w:t>
      </w:r>
      <w:r>
        <w:t>number</w:t>
      </w:r>
      <w:r w:rsidR="0001240B">
        <w:t xml:space="preserve"> and LDC data bandwidth requirement</w:t>
      </w:r>
      <w:r w:rsidR="009A22A1">
        <w:t>s</w:t>
      </w:r>
      <w:r w:rsidR="00B830DB">
        <w:t>.</w:t>
      </w:r>
    </w:p>
    <w:p w14:paraId="4B5912EB" w14:textId="77777777" w:rsidR="001012CC" w:rsidRDefault="001012CC" w:rsidP="004F3187">
      <w:pPr>
        <w:pStyle w:val="ListParagraph"/>
        <w:numPr>
          <w:ilvl w:val="0"/>
          <w:numId w:val="28"/>
        </w:numPr>
        <w:spacing w:before="0" w:after="0"/>
        <w:contextualSpacing/>
        <w:jc w:val="both"/>
      </w:pPr>
      <w:r>
        <w:t xml:space="preserve">Data communications backbone for transmitters and </w:t>
      </w:r>
      <w:proofErr w:type="spellStart"/>
      <w:r>
        <w:t>DLoran</w:t>
      </w:r>
      <w:proofErr w:type="spellEnd"/>
      <w:r>
        <w:t xml:space="preserve"> reference stations</w:t>
      </w:r>
      <w:r w:rsidR="0001240B">
        <w:t xml:space="preserve"> – architecture, design and security</w:t>
      </w:r>
      <w:r>
        <w:t xml:space="preserve"> </w:t>
      </w:r>
    </w:p>
    <w:p w14:paraId="3337B06A" w14:textId="77777777" w:rsidR="001012CC" w:rsidRDefault="001012CC" w:rsidP="004F3187">
      <w:pPr>
        <w:pStyle w:val="ListParagraph"/>
        <w:numPr>
          <w:ilvl w:val="0"/>
          <w:numId w:val="28"/>
        </w:numPr>
        <w:spacing w:before="0" w:after="0"/>
        <w:contextualSpacing/>
        <w:jc w:val="both"/>
      </w:pPr>
      <w:r>
        <w:t xml:space="preserve">Infrastructure based integrity monitoring – ‘early </w:t>
      </w:r>
      <w:proofErr w:type="spellStart"/>
      <w:r>
        <w:t>skywave</w:t>
      </w:r>
      <w:proofErr w:type="spellEnd"/>
      <w:r>
        <w:t>’</w:t>
      </w:r>
      <w:r w:rsidR="009A22A1">
        <w:t xml:space="preserve"> effects, transmitter and reference station health and status</w:t>
      </w:r>
      <w:r w:rsidR="00B830DB">
        <w:t xml:space="preserve"> monitoring and reporting</w:t>
      </w:r>
    </w:p>
    <w:p w14:paraId="7A77B3B0" w14:textId="77777777" w:rsidR="001012CC" w:rsidRDefault="001012CC" w:rsidP="004F3187">
      <w:pPr>
        <w:pStyle w:val="ListParagraph"/>
        <w:numPr>
          <w:ilvl w:val="0"/>
          <w:numId w:val="28"/>
        </w:numPr>
        <w:spacing w:before="0" w:after="0"/>
        <w:contextualSpacing/>
        <w:jc w:val="both"/>
      </w:pPr>
      <w:r>
        <w:t xml:space="preserve">Additional Secondary Factor (ASF) surveys for Port Approach Voyage Phase </w:t>
      </w:r>
    </w:p>
    <w:p w14:paraId="5D355754" w14:textId="77777777" w:rsidR="001012CC" w:rsidRDefault="001012CC" w:rsidP="004F3187">
      <w:pPr>
        <w:pStyle w:val="ListParagraph"/>
        <w:numPr>
          <w:ilvl w:val="0"/>
          <w:numId w:val="28"/>
        </w:numPr>
        <w:spacing w:before="0" w:after="0"/>
        <w:contextualSpacing/>
        <w:jc w:val="both"/>
      </w:pPr>
      <w:r>
        <w:t>Additional Secondary Factor data for Coastal Voyage Phase</w:t>
      </w:r>
    </w:p>
    <w:p w14:paraId="62641D09" w14:textId="77777777" w:rsidR="001012CC" w:rsidRDefault="001012CC" w:rsidP="004F3187">
      <w:pPr>
        <w:pStyle w:val="ListParagraph"/>
        <w:numPr>
          <w:ilvl w:val="0"/>
          <w:numId w:val="28"/>
        </w:numPr>
        <w:spacing w:before="0" w:after="0"/>
        <w:contextualSpacing/>
        <w:jc w:val="both"/>
      </w:pPr>
      <w:r>
        <w:t xml:space="preserve">ASF </w:t>
      </w:r>
      <w:r w:rsidR="00B830DB">
        <w:t xml:space="preserve">database publication </w:t>
      </w:r>
      <w:r>
        <w:t>and update</w:t>
      </w:r>
      <w:r w:rsidR="009A22A1">
        <w:t>s</w:t>
      </w:r>
      <w:r>
        <w:t xml:space="preserve"> </w:t>
      </w:r>
    </w:p>
    <w:p w14:paraId="35BAD536" w14:textId="77777777" w:rsidR="003F5DED" w:rsidRDefault="003F5DED" w:rsidP="004F3187">
      <w:pPr>
        <w:pStyle w:val="ListParagraph"/>
        <w:numPr>
          <w:ilvl w:val="0"/>
          <w:numId w:val="28"/>
        </w:numPr>
        <w:spacing w:before="0" w:after="0"/>
        <w:contextualSpacing/>
        <w:jc w:val="both"/>
      </w:pPr>
      <w:r>
        <w:t xml:space="preserve">Transmitter and </w:t>
      </w:r>
      <w:proofErr w:type="spellStart"/>
      <w:r>
        <w:t>DLoran</w:t>
      </w:r>
      <w:proofErr w:type="spellEnd"/>
      <w:r>
        <w:t xml:space="preserve"> reference station almanac </w:t>
      </w:r>
      <w:r w:rsidR="00B830DB">
        <w:t>publication</w:t>
      </w:r>
    </w:p>
    <w:p w14:paraId="5B924485" w14:textId="77777777" w:rsidR="001012CC" w:rsidRDefault="001012CC" w:rsidP="004F3187">
      <w:pPr>
        <w:pStyle w:val="ListParagraph"/>
        <w:numPr>
          <w:ilvl w:val="0"/>
          <w:numId w:val="28"/>
        </w:numPr>
        <w:spacing w:before="0" w:after="0"/>
        <w:contextualSpacing/>
        <w:jc w:val="both"/>
      </w:pPr>
      <w:r>
        <w:t>Loran Data Channel - including message types, structure</w:t>
      </w:r>
      <w:r w:rsidR="003F5DED">
        <w:t xml:space="preserve">, </w:t>
      </w:r>
      <w:r>
        <w:t>encryption</w:t>
      </w:r>
      <w:r w:rsidR="003F5DED">
        <w:t xml:space="preserve"> and </w:t>
      </w:r>
      <w:r w:rsidR="00B830DB">
        <w:t xml:space="preserve">data </w:t>
      </w:r>
      <w:r w:rsidR="003F5DED">
        <w:t>bandwidth requirements</w:t>
      </w:r>
    </w:p>
    <w:p w14:paraId="155B7C3C" w14:textId="77777777" w:rsidR="00A3133C" w:rsidRDefault="00A3133C" w:rsidP="004F3187">
      <w:pPr>
        <w:pStyle w:val="ListParagraph"/>
        <w:numPr>
          <w:ilvl w:val="0"/>
          <w:numId w:val="28"/>
        </w:numPr>
        <w:spacing w:before="0" w:after="0"/>
        <w:contextualSpacing/>
        <w:jc w:val="both"/>
      </w:pPr>
      <w:r>
        <w:t>Development of Standards (both National and International) including equipage requirements for vessels operating in Service Provider’s national waters.</w:t>
      </w:r>
    </w:p>
    <w:p w14:paraId="71B9BC12" w14:textId="77777777" w:rsidR="001012CC" w:rsidRDefault="001012CC" w:rsidP="004F3187">
      <w:pPr>
        <w:spacing w:before="0" w:after="0"/>
        <w:jc w:val="both"/>
        <w:rPr>
          <w:rFonts w:ascii="Arial" w:hAnsi="Arial" w:cs="Arial"/>
          <w:sz w:val="22"/>
          <w:szCs w:val="22"/>
        </w:rPr>
      </w:pPr>
    </w:p>
    <w:p w14:paraId="7D70FA2B" w14:textId="73269D88" w:rsidR="005F27DF" w:rsidDel="002D6E69" w:rsidRDefault="0001240B" w:rsidP="000F7120">
      <w:pPr>
        <w:spacing w:before="0" w:after="0"/>
        <w:jc w:val="both"/>
        <w:rPr>
          <w:del w:id="555" w:author="Peter Douglas" w:date="2016-03-16T11:35:00Z"/>
          <w:rFonts w:ascii="Arial" w:hAnsi="Arial" w:cs="Arial"/>
          <w:sz w:val="22"/>
          <w:szCs w:val="22"/>
        </w:rPr>
      </w:pPr>
      <w:r>
        <w:rPr>
          <w:rFonts w:ascii="Arial" w:hAnsi="Arial" w:cs="Arial"/>
          <w:sz w:val="22"/>
          <w:szCs w:val="22"/>
        </w:rPr>
        <w:t>A</w:t>
      </w:r>
      <w:r w:rsidR="00615A4D">
        <w:rPr>
          <w:rFonts w:ascii="Arial" w:hAnsi="Arial" w:cs="Arial"/>
          <w:sz w:val="22"/>
          <w:szCs w:val="22"/>
        </w:rPr>
        <w:t>s a guide for further investigation each of the steps involved</w:t>
      </w:r>
      <w:r>
        <w:rPr>
          <w:rFonts w:ascii="Arial" w:hAnsi="Arial" w:cs="Arial"/>
          <w:sz w:val="22"/>
          <w:szCs w:val="22"/>
        </w:rPr>
        <w:t xml:space="preserve"> is outlined below</w:t>
      </w:r>
      <w:del w:id="556" w:author="Peter Douglas" w:date="2016-03-16T11:36:00Z">
        <w:r w:rsidDel="002D6E69">
          <w:rPr>
            <w:rFonts w:ascii="Arial" w:hAnsi="Arial" w:cs="Arial"/>
            <w:sz w:val="22"/>
            <w:szCs w:val="22"/>
          </w:rPr>
          <w:delText>;</w:delText>
        </w:r>
        <w:r w:rsidR="00615A4D" w:rsidDel="002D6E69">
          <w:rPr>
            <w:rFonts w:ascii="Arial" w:hAnsi="Arial" w:cs="Arial"/>
            <w:sz w:val="22"/>
            <w:szCs w:val="22"/>
          </w:rPr>
          <w:delText xml:space="preserve"> references to links and documentation are provided for each step</w:delText>
        </w:r>
        <w:r w:rsidR="0026790D" w:rsidDel="002D6E69">
          <w:rPr>
            <w:rFonts w:ascii="Arial" w:hAnsi="Arial" w:cs="Arial"/>
            <w:sz w:val="22"/>
            <w:szCs w:val="22"/>
          </w:rPr>
          <w:delText xml:space="preserve"> in the sub-sections</w:delText>
        </w:r>
        <w:r w:rsidR="00B830DB" w:rsidDel="002D6E69">
          <w:rPr>
            <w:rFonts w:ascii="Arial" w:hAnsi="Arial" w:cs="Arial"/>
            <w:sz w:val="22"/>
            <w:szCs w:val="22"/>
          </w:rPr>
          <w:delText xml:space="preserve"> to follow</w:delText>
        </w:r>
      </w:del>
      <w:ins w:id="557" w:author="Peter Douglas" w:date="2016-03-16T11:36:00Z">
        <w:r w:rsidR="002D6E69">
          <w:rPr>
            <w:rFonts w:ascii="Arial" w:hAnsi="Arial" w:cs="Arial"/>
            <w:sz w:val="22"/>
            <w:szCs w:val="22"/>
          </w:rPr>
          <w:t>:</w:t>
        </w:r>
      </w:ins>
      <w:del w:id="558" w:author="Peter Douglas" w:date="2016-03-16T11:36:00Z">
        <w:r w:rsidR="00615A4D" w:rsidDel="002D6E69">
          <w:rPr>
            <w:rFonts w:ascii="Arial" w:hAnsi="Arial" w:cs="Arial"/>
            <w:sz w:val="22"/>
            <w:szCs w:val="22"/>
          </w:rPr>
          <w:delText xml:space="preserve">. </w:delText>
        </w:r>
      </w:del>
    </w:p>
    <w:p w14:paraId="723A38BB" w14:textId="70F7F2B2" w:rsidR="00B830DB" w:rsidRDefault="00B830DB" w:rsidP="007170D6">
      <w:pPr>
        <w:spacing w:before="0" w:after="0"/>
        <w:jc w:val="both"/>
        <w:rPr>
          <w:rFonts w:ascii="Arial" w:hAnsi="Arial" w:cs="Arial"/>
          <w:sz w:val="22"/>
          <w:szCs w:val="22"/>
        </w:rPr>
      </w:pPr>
      <w:del w:id="559" w:author="Peter Douglas" w:date="2016-03-16T11:36:00Z">
        <w:r w:rsidDel="002D6E69">
          <w:rPr>
            <w:rFonts w:ascii="Arial" w:hAnsi="Arial" w:cs="Arial"/>
            <w:sz w:val="22"/>
            <w:szCs w:val="22"/>
          </w:rPr>
          <w:delText>The steps in order are:</w:delText>
        </w:r>
      </w:del>
    </w:p>
    <w:p w14:paraId="3E9F5A8A" w14:textId="77777777" w:rsidR="00615A4D" w:rsidRDefault="00615A4D" w:rsidP="004F3187">
      <w:pPr>
        <w:spacing w:before="0" w:after="0"/>
        <w:jc w:val="both"/>
        <w:rPr>
          <w:rFonts w:ascii="Arial" w:hAnsi="Arial" w:cs="Arial"/>
          <w:sz w:val="22"/>
          <w:szCs w:val="22"/>
        </w:rPr>
      </w:pPr>
    </w:p>
    <w:p w14:paraId="02613CAC" w14:textId="77777777" w:rsidR="007851DC" w:rsidRDefault="007851DC" w:rsidP="004F3187">
      <w:pPr>
        <w:pStyle w:val="ListParagraph"/>
        <w:numPr>
          <w:ilvl w:val="0"/>
          <w:numId w:val="27"/>
        </w:numPr>
        <w:spacing w:before="0" w:after="0"/>
        <w:jc w:val="both"/>
        <w:rPr>
          <w:rFonts w:cs="Arial"/>
        </w:rPr>
      </w:pPr>
      <w:r>
        <w:rPr>
          <w:rFonts w:cs="Arial"/>
        </w:rPr>
        <w:t>System coverage prediction and analysis</w:t>
      </w:r>
    </w:p>
    <w:p w14:paraId="67615279" w14:textId="77777777" w:rsidR="007851DC" w:rsidRDefault="007851DC" w:rsidP="004F3187">
      <w:pPr>
        <w:pStyle w:val="ListParagraph"/>
        <w:numPr>
          <w:ilvl w:val="1"/>
          <w:numId w:val="27"/>
        </w:numPr>
        <w:spacing w:before="0" w:after="0"/>
        <w:jc w:val="both"/>
        <w:rPr>
          <w:rFonts w:cs="Arial"/>
        </w:rPr>
      </w:pPr>
      <w:r>
        <w:rPr>
          <w:rFonts w:cs="Arial"/>
        </w:rPr>
        <w:t>Obtain/develop software or consultancy to perform coverage prediction</w:t>
      </w:r>
    </w:p>
    <w:p w14:paraId="1BA5CA72" w14:textId="77777777" w:rsidR="007851DC" w:rsidRDefault="007851DC" w:rsidP="004F3187">
      <w:pPr>
        <w:pStyle w:val="ListParagraph"/>
        <w:numPr>
          <w:ilvl w:val="1"/>
          <w:numId w:val="27"/>
        </w:numPr>
        <w:spacing w:before="0" w:after="0"/>
        <w:jc w:val="both"/>
        <w:rPr>
          <w:rFonts w:cs="Arial"/>
        </w:rPr>
      </w:pPr>
      <w:r>
        <w:rPr>
          <w:rFonts w:cs="Arial"/>
        </w:rPr>
        <w:t>Determine the Effective Radiated Power (ERP) required for the transmitters to support the intended application</w:t>
      </w:r>
    </w:p>
    <w:p w14:paraId="425443C4" w14:textId="77777777" w:rsidR="007851DC" w:rsidRDefault="007851DC" w:rsidP="004F3187">
      <w:pPr>
        <w:pStyle w:val="ListParagraph"/>
        <w:numPr>
          <w:ilvl w:val="1"/>
          <w:numId w:val="27"/>
        </w:numPr>
        <w:spacing w:before="0" w:after="0"/>
        <w:jc w:val="both"/>
        <w:rPr>
          <w:rFonts w:cs="Arial"/>
        </w:rPr>
      </w:pPr>
      <w:r>
        <w:rPr>
          <w:rFonts w:cs="Arial"/>
        </w:rPr>
        <w:t>Analyse the resulting predictions of accuracy, integrity, availability and continuity and determine their adequacy</w:t>
      </w:r>
    </w:p>
    <w:p w14:paraId="35B89391" w14:textId="460B0346" w:rsidR="007851DC" w:rsidRDefault="00A3133C" w:rsidP="004F3187">
      <w:pPr>
        <w:pStyle w:val="ListParagraph"/>
        <w:numPr>
          <w:ilvl w:val="1"/>
          <w:numId w:val="27"/>
        </w:numPr>
        <w:spacing w:before="0" w:after="0"/>
        <w:jc w:val="both"/>
        <w:rPr>
          <w:ins w:id="560" w:author="Peter Douglas" w:date="2016-03-16T11:34:00Z"/>
          <w:rFonts w:cs="Arial"/>
        </w:rPr>
      </w:pPr>
      <w:r>
        <w:rPr>
          <w:rFonts w:cs="Arial"/>
        </w:rPr>
        <w:t xml:space="preserve">Consider additional or alternate </w:t>
      </w:r>
      <w:r w:rsidR="002F1B46">
        <w:rPr>
          <w:rFonts w:cs="Arial"/>
        </w:rPr>
        <w:t>t</w:t>
      </w:r>
      <w:r>
        <w:rPr>
          <w:rFonts w:cs="Arial"/>
        </w:rPr>
        <w:t>ransmitter configurations and i</w:t>
      </w:r>
      <w:r w:rsidR="007851DC">
        <w:rPr>
          <w:rFonts w:cs="Arial"/>
        </w:rPr>
        <w:t>terate the process from point b as required</w:t>
      </w:r>
      <w:ins w:id="561" w:author="Peter Douglas" w:date="2016-03-16T11:34:00Z">
        <w:r w:rsidR="002D6E69">
          <w:rPr>
            <w:rFonts w:cs="Arial"/>
          </w:rPr>
          <w:t>.</w:t>
        </w:r>
      </w:ins>
      <w:del w:id="562" w:author="Peter Douglas" w:date="2016-03-16T11:34:00Z">
        <w:r w:rsidR="007851DC" w:rsidDel="002D6E69">
          <w:rPr>
            <w:rFonts w:cs="Arial"/>
          </w:rPr>
          <w:delText xml:space="preserve"> </w:delText>
        </w:r>
      </w:del>
    </w:p>
    <w:p w14:paraId="0732E1BF" w14:textId="77777777" w:rsidR="002D6E69" w:rsidRDefault="002D6E69" w:rsidP="007170D6">
      <w:pPr>
        <w:pStyle w:val="ListParagraph"/>
        <w:spacing w:before="0" w:after="0"/>
        <w:ind w:left="1440"/>
        <w:jc w:val="both"/>
        <w:rPr>
          <w:rFonts w:cs="Arial"/>
        </w:rPr>
      </w:pPr>
    </w:p>
    <w:p w14:paraId="0501E198" w14:textId="51FBF97D" w:rsidR="007851DC" w:rsidDel="00230CC8" w:rsidRDefault="007851DC" w:rsidP="004F3187">
      <w:pPr>
        <w:pStyle w:val="ListParagraph"/>
        <w:spacing w:before="0" w:after="0"/>
        <w:ind w:left="720"/>
        <w:jc w:val="both"/>
        <w:rPr>
          <w:del w:id="563" w:author="Peter Douglas" w:date="2016-03-15T14:22:00Z"/>
          <w:rFonts w:cs="Arial"/>
        </w:rPr>
      </w:pPr>
    </w:p>
    <w:p w14:paraId="3438355F" w14:textId="77777777" w:rsidR="003345E5" w:rsidRDefault="0026790D" w:rsidP="004F3187">
      <w:pPr>
        <w:pStyle w:val="ListParagraph"/>
        <w:numPr>
          <w:ilvl w:val="0"/>
          <w:numId w:val="27"/>
        </w:numPr>
        <w:spacing w:before="0" w:after="0"/>
        <w:jc w:val="both"/>
        <w:rPr>
          <w:rFonts w:cs="Arial"/>
        </w:rPr>
      </w:pPr>
      <w:r>
        <w:rPr>
          <w:rFonts w:cs="Arial"/>
        </w:rPr>
        <w:t>Use coverage predictions to i</w:t>
      </w:r>
      <w:r w:rsidR="003345E5">
        <w:rPr>
          <w:rFonts w:cs="Arial"/>
        </w:rPr>
        <w:t>dentify candidate locations for the establishment of new eLoran transmitters</w:t>
      </w:r>
    </w:p>
    <w:p w14:paraId="6B645D58" w14:textId="77777777" w:rsidR="003345E5" w:rsidRDefault="003345E5" w:rsidP="004F3187">
      <w:pPr>
        <w:pStyle w:val="ListParagraph"/>
        <w:numPr>
          <w:ilvl w:val="1"/>
          <w:numId w:val="27"/>
        </w:numPr>
        <w:spacing w:before="0" w:after="0"/>
        <w:jc w:val="both"/>
        <w:rPr>
          <w:rFonts w:cs="Arial"/>
        </w:rPr>
      </w:pPr>
      <w:r>
        <w:rPr>
          <w:rFonts w:cs="Arial"/>
        </w:rPr>
        <w:t xml:space="preserve">Ensure that proposed transmitter sites are able to support the size of antenna structure required to provide the desired </w:t>
      </w:r>
      <w:r w:rsidR="0021597E">
        <w:rPr>
          <w:rFonts w:cs="Arial"/>
        </w:rPr>
        <w:t>ERP</w:t>
      </w:r>
    </w:p>
    <w:p w14:paraId="045DDF06" w14:textId="77777777" w:rsidR="003345E5" w:rsidRDefault="003345E5" w:rsidP="004F3187">
      <w:pPr>
        <w:pStyle w:val="ListParagraph"/>
        <w:spacing w:before="0" w:after="0"/>
        <w:ind w:left="720"/>
        <w:jc w:val="both"/>
        <w:rPr>
          <w:rFonts w:cs="Arial"/>
        </w:rPr>
      </w:pPr>
    </w:p>
    <w:p w14:paraId="2041ABF1" w14:textId="77777777" w:rsidR="003345E5" w:rsidRPr="001403B4" w:rsidRDefault="00F833C6" w:rsidP="004F3187">
      <w:pPr>
        <w:pStyle w:val="ListParagraph"/>
        <w:numPr>
          <w:ilvl w:val="0"/>
          <w:numId w:val="27"/>
        </w:numPr>
        <w:spacing w:before="0" w:after="0"/>
        <w:jc w:val="both"/>
        <w:rPr>
          <w:rFonts w:cs="Arial"/>
        </w:rPr>
      </w:pPr>
      <w:r w:rsidRPr="001403B4">
        <w:rPr>
          <w:rFonts w:cs="Arial"/>
        </w:rPr>
        <w:t>For the set of transmitters, s</w:t>
      </w:r>
      <w:r w:rsidR="003345E5" w:rsidRPr="001403B4">
        <w:rPr>
          <w:rFonts w:cs="Arial"/>
        </w:rPr>
        <w:t>elect an operating GRI and a set of transmitter designators</w:t>
      </w:r>
    </w:p>
    <w:p w14:paraId="126E1053" w14:textId="77777777" w:rsidR="0061577A" w:rsidRPr="00873427" w:rsidRDefault="0061577A" w:rsidP="004F3187">
      <w:pPr>
        <w:pStyle w:val="ListParagraph"/>
        <w:numPr>
          <w:ilvl w:val="1"/>
          <w:numId w:val="27"/>
        </w:numPr>
        <w:spacing w:before="0" w:after="0"/>
        <w:jc w:val="both"/>
        <w:rPr>
          <w:rFonts w:cs="Arial"/>
        </w:rPr>
      </w:pPr>
      <w:r w:rsidRPr="00873427">
        <w:rPr>
          <w:rFonts w:cs="Arial"/>
        </w:rPr>
        <w:t xml:space="preserve">eLoran stations may in future operate only on a single GRI, thus reducing </w:t>
      </w:r>
      <w:r w:rsidR="008E368A">
        <w:rPr>
          <w:rFonts w:cs="Arial"/>
        </w:rPr>
        <w:t>C</w:t>
      </w:r>
      <w:r w:rsidRPr="00873427">
        <w:rPr>
          <w:rFonts w:cs="Arial"/>
        </w:rPr>
        <w:t>ross</w:t>
      </w:r>
      <w:r w:rsidR="008E368A">
        <w:rPr>
          <w:rFonts w:cs="Arial"/>
        </w:rPr>
        <w:t>-R</w:t>
      </w:r>
      <w:r w:rsidRPr="00873427">
        <w:rPr>
          <w:rFonts w:cs="Arial"/>
        </w:rPr>
        <w:t xml:space="preserve">ate </w:t>
      </w:r>
      <w:r w:rsidR="008E368A">
        <w:rPr>
          <w:rFonts w:cs="Arial"/>
        </w:rPr>
        <w:t>I</w:t>
      </w:r>
      <w:r w:rsidRPr="00873427">
        <w:rPr>
          <w:rFonts w:cs="Arial"/>
        </w:rPr>
        <w:t xml:space="preserve">nterference </w:t>
      </w:r>
      <w:r w:rsidR="008E368A">
        <w:rPr>
          <w:rFonts w:cs="Arial"/>
        </w:rPr>
        <w:t>(CRI)</w:t>
      </w:r>
    </w:p>
    <w:p w14:paraId="2374F67A" w14:textId="77777777" w:rsidR="00F833C6" w:rsidRDefault="00F833C6" w:rsidP="004F3187">
      <w:pPr>
        <w:pStyle w:val="ListParagraph"/>
        <w:numPr>
          <w:ilvl w:val="1"/>
          <w:numId w:val="27"/>
        </w:numPr>
        <w:spacing w:before="0" w:after="0"/>
        <w:jc w:val="both"/>
        <w:rPr>
          <w:rFonts w:cs="Arial"/>
        </w:rPr>
      </w:pPr>
      <w:r>
        <w:rPr>
          <w:rFonts w:cs="Arial"/>
        </w:rPr>
        <w:t>Establish the Emission Delays of each of the secondary transmitters</w:t>
      </w:r>
    </w:p>
    <w:p w14:paraId="5920743F" w14:textId="77777777" w:rsidR="001D5165" w:rsidRDefault="001D5165" w:rsidP="004F3187">
      <w:pPr>
        <w:pStyle w:val="ListParagraph"/>
        <w:numPr>
          <w:ilvl w:val="1"/>
          <w:numId w:val="27"/>
        </w:numPr>
        <w:spacing w:before="0" w:after="0"/>
        <w:jc w:val="both"/>
        <w:rPr>
          <w:rFonts w:cs="Arial"/>
        </w:rPr>
      </w:pPr>
      <w:r>
        <w:rPr>
          <w:rFonts w:cs="Arial"/>
        </w:rPr>
        <w:lastRenderedPageBreak/>
        <w:t>Note that for one or two additional transmitters there may be space available in the GRI of an existing set of transmitters covering the region</w:t>
      </w:r>
    </w:p>
    <w:p w14:paraId="4D186B21" w14:textId="77777777" w:rsidR="00A3133C" w:rsidRDefault="00A3133C" w:rsidP="004F3187">
      <w:pPr>
        <w:pStyle w:val="ListParagraph"/>
        <w:numPr>
          <w:ilvl w:val="1"/>
          <w:numId w:val="27"/>
        </w:numPr>
        <w:spacing w:before="0" w:after="0"/>
        <w:jc w:val="both"/>
        <w:rPr>
          <w:rFonts w:cs="Arial"/>
        </w:rPr>
      </w:pPr>
      <w:r>
        <w:rPr>
          <w:rFonts w:cs="Arial"/>
        </w:rPr>
        <w:t xml:space="preserve">Consider the interoperability of neighbouring GRIs to minimise the effect of Cross-Rate </w:t>
      </w:r>
      <w:r w:rsidR="008E368A">
        <w:rPr>
          <w:rFonts w:cs="Arial"/>
        </w:rPr>
        <w:t>I</w:t>
      </w:r>
      <w:r>
        <w:rPr>
          <w:rFonts w:cs="Arial"/>
        </w:rPr>
        <w:t>nterference</w:t>
      </w:r>
    </w:p>
    <w:p w14:paraId="3CD2AD73" w14:textId="77777777" w:rsidR="0021597E" w:rsidRDefault="0021597E" w:rsidP="004F3187">
      <w:pPr>
        <w:pStyle w:val="ListParagraph"/>
        <w:spacing w:before="0" w:after="0"/>
        <w:ind w:left="1440"/>
        <w:jc w:val="both"/>
        <w:rPr>
          <w:rFonts w:cs="Arial"/>
        </w:rPr>
      </w:pPr>
    </w:p>
    <w:p w14:paraId="7954F428" w14:textId="77777777" w:rsidR="0021597E" w:rsidRDefault="0021597E" w:rsidP="004F3187">
      <w:pPr>
        <w:pStyle w:val="ListParagraph"/>
        <w:numPr>
          <w:ilvl w:val="0"/>
          <w:numId w:val="27"/>
        </w:numPr>
        <w:spacing w:before="0" w:after="0"/>
        <w:rPr>
          <w:rFonts w:cs="Arial"/>
        </w:rPr>
      </w:pPr>
      <w:r>
        <w:rPr>
          <w:rFonts w:cs="Arial"/>
        </w:rPr>
        <w:t>Install transmitters</w:t>
      </w:r>
    </w:p>
    <w:p w14:paraId="4B27AB80" w14:textId="77777777" w:rsidR="0021597E" w:rsidRDefault="0021597E" w:rsidP="004F3187">
      <w:pPr>
        <w:pStyle w:val="ListParagraph"/>
        <w:numPr>
          <w:ilvl w:val="1"/>
          <w:numId w:val="27"/>
        </w:numPr>
        <w:spacing w:before="0" w:after="0"/>
        <w:rPr>
          <w:rFonts w:cs="Arial"/>
        </w:rPr>
      </w:pPr>
      <w:r>
        <w:rPr>
          <w:rFonts w:cs="Arial"/>
        </w:rPr>
        <w:t>Establish contracts with site providers</w:t>
      </w:r>
    </w:p>
    <w:p w14:paraId="4BEB28D6" w14:textId="77777777" w:rsidR="0021597E" w:rsidRDefault="0021597E" w:rsidP="004F3187">
      <w:pPr>
        <w:pStyle w:val="ListParagraph"/>
        <w:numPr>
          <w:ilvl w:val="1"/>
          <w:numId w:val="27"/>
        </w:numPr>
        <w:spacing w:before="0" w:after="0"/>
        <w:rPr>
          <w:rFonts w:cs="Arial"/>
        </w:rPr>
      </w:pPr>
      <w:r>
        <w:rPr>
          <w:rFonts w:cs="Arial"/>
        </w:rPr>
        <w:t>Procure transmitters and maintenance contracts</w:t>
      </w:r>
    </w:p>
    <w:p w14:paraId="178A83B2" w14:textId="77777777" w:rsidR="001D5165" w:rsidRDefault="001D5165" w:rsidP="004F3187">
      <w:pPr>
        <w:pStyle w:val="ListParagraph"/>
        <w:numPr>
          <w:ilvl w:val="1"/>
          <w:numId w:val="27"/>
        </w:numPr>
        <w:spacing w:before="0" w:after="0"/>
        <w:rPr>
          <w:rFonts w:cs="Arial"/>
        </w:rPr>
      </w:pPr>
      <w:r>
        <w:rPr>
          <w:rFonts w:cs="Arial"/>
        </w:rPr>
        <w:t>Install transmitters</w:t>
      </w:r>
    </w:p>
    <w:p w14:paraId="37EAF0FF" w14:textId="77777777" w:rsidR="00AA680B" w:rsidRDefault="00AA680B" w:rsidP="004F3187">
      <w:pPr>
        <w:pStyle w:val="ListParagraph"/>
        <w:numPr>
          <w:ilvl w:val="1"/>
          <w:numId w:val="27"/>
        </w:numPr>
        <w:spacing w:before="0" w:after="0"/>
        <w:rPr>
          <w:rFonts w:cs="Arial"/>
        </w:rPr>
      </w:pPr>
      <w:r>
        <w:rPr>
          <w:rFonts w:cs="Arial"/>
        </w:rPr>
        <w:t xml:space="preserve">Establish an eLoran Control/Monitoring Centre if required or make arrangements for transmitters to be integrated into an existing </w:t>
      </w:r>
      <w:r w:rsidR="008E368A">
        <w:rPr>
          <w:rFonts w:cs="Arial"/>
        </w:rPr>
        <w:t xml:space="preserve">regional </w:t>
      </w:r>
      <w:r>
        <w:rPr>
          <w:rFonts w:cs="Arial"/>
        </w:rPr>
        <w:t xml:space="preserve">control/monitoring centre </w:t>
      </w:r>
    </w:p>
    <w:p w14:paraId="4B2C3C5B" w14:textId="77777777" w:rsidR="00615A4D" w:rsidRDefault="00615A4D" w:rsidP="004F3187">
      <w:pPr>
        <w:pStyle w:val="ListParagraph"/>
        <w:spacing w:before="0" w:after="0"/>
        <w:ind w:left="1440"/>
        <w:jc w:val="both"/>
        <w:rPr>
          <w:rFonts w:cs="Arial"/>
        </w:rPr>
      </w:pPr>
    </w:p>
    <w:p w14:paraId="7B14411A" w14:textId="77777777" w:rsidR="0021597E" w:rsidRDefault="001D5165" w:rsidP="004F3187">
      <w:pPr>
        <w:pStyle w:val="ListParagraph"/>
        <w:numPr>
          <w:ilvl w:val="0"/>
          <w:numId w:val="27"/>
        </w:numPr>
        <w:spacing w:before="0" w:after="0"/>
        <w:jc w:val="both"/>
        <w:rPr>
          <w:rFonts w:cs="Arial"/>
        </w:rPr>
      </w:pPr>
      <w:r>
        <w:rPr>
          <w:rFonts w:cs="Arial"/>
        </w:rPr>
        <w:t xml:space="preserve">Establish </w:t>
      </w:r>
      <w:r w:rsidR="00AA680B">
        <w:rPr>
          <w:rFonts w:cs="Arial"/>
        </w:rPr>
        <w:t xml:space="preserve">Applications - </w:t>
      </w:r>
      <w:r w:rsidR="0021597E">
        <w:rPr>
          <w:rFonts w:cs="Arial"/>
        </w:rPr>
        <w:t>Voyage Phase Requirements</w:t>
      </w:r>
    </w:p>
    <w:p w14:paraId="53127EAD" w14:textId="77777777" w:rsidR="00615A4D" w:rsidRDefault="00615A4D" w:rsidP="004F3187">
      <w:pPr>
        <w:pStyle w:val="ListParagraph"/>
        <w:numPr>
          <w:ilvl w:val="1"/>
          <w:numId w:val="27"/>
        </w:numPr>
        <w:spacing w:before="0" w:after="0"/>
        <w:jc w:val="both"/>
        <w:rPr>
          <w:rFonts w:cs="Arial"/>
        </w:rPr>
      </w:pPr>
      <w:r>
        <w:rPr>
          <w:rFonts w:cs="Arial"/>
        </w:rPr>
        <w:t xml:space="preserve">Identify </w:t>
      </w:r>
      <w:r w:rsidR="00EB586E">
        <w:rPr>
          <w:rFonts w:cs="Arial"/>
        </w:rPr>
        <w:t xml:space="preserve">the </w:t>
      </w:r>
      <w:r>
        <w:rPr>
          <w:rFonts w:cs="Arial"/>
        </w:rPr>
        <w:t>Voyage Phase required for specific regions</w:t>
      </w:r>
      <w:r w:rsidR="0021597E">
        <w:rPr>
          <w:rFonts w:cs="Arial"/>
        </w:rPr>
        <w:t xml:space="preserve"> around </w:t>
      </w:r>
      <w:r w:rsidR="008E368A">
        <w:rPr>
          <w:rFonts w:cs="Arial"/>
        </w:rPr>
        <w:t xml:space="preserve">the </w:t>
      </w:r>
      <w:r w:rsidR="0021597E">
        <w:rPr>
          <w:rFonts w:cs="Arial"/>
        </w:rPr>
        <w:t>service provider’s territory; Port Approach Voyage Phase or Coastal Voyage Phase</w:t>
      </w:r>
    </w:p>
    <w:p w14:paraId="079292FC" w14:textId="77777777" w:rsidR="0021597E" w:rsidRDefault="0021597E" w:rsidP="004F3187">
      <w:pPr>
        <w:pStyle w:val="ListParagraph"/>
        <w:spacing w:before="0" w:after="0"/>
        <w:ind w:left="1440"/>
        <w:jc w:val="both"/>
        <w:rPr>
          <w:rFonts w:cs="Arial"/>
        </w:rPr>
      </w:pPr>
    </w:p>
    <w:p w14:paraId="1D1D82C0" w14:textId="77777777" w:rsidR="00615A4D" w:rsidRDefault="001D25AA" w:rsidP="004F3187">
      <w:pPr>
        <w:pStyle w:val="ListParagraph"/>
        <w:numPr>
          <w:ilvl w:val="1"/>
          <w:numId w:val="27"/>
        </w:numPr>
        <w:spacing w:before="0" w:after="0"/>
        <w:jc w:val="both"/>
        <w:rPr>
          <w:rFonts w:cs="Arial"/>
        </w:rPr>
      </w:pPr>
      <w:r>
        <w:rPr>
          <w:rFonts w:cs="Arial"/>
        </w:rPr>
        <w:t xml:space="preserve">For </w:t>
      </w:r>
      <w:r w:rsidR="00615A4D">
        <w:rPr>
          <w:rFonts w:cs="Arial"/>
        </w:rPr>
        <w:t>Port Approach Voyage Phase</w:t>
      </w:r>
      <w:r>
        <w:rPr>
          <w:rFonts w:cs="Arial"/>
        </w:rPr>
        <w:t xml:space="preserve"> </w:t>
      </w:r>
      <w:r w:rsidR="0021597E">
        <w:rPr>
          <w:rFonts w:cs="Arial"/>
        </w:rPr>
        <w:t>(</w:t>
      </w:r>
      <w:r>
        <w:rPr>
          <w:rFonts w:cs="Arial"/>
        </w:rPr>
        <w:t>requiring ~10 m accuracy</w:t>
      </w:r>
      <w:r w:rsidR="0021597E">
        <w:rPr>
          <w:rFonts w:cs="Arial"/>
        </w:rPr>
        <w:t>)</w:t>
      </w:r>
    </w:p>
    <w:p w14:paraId="102DB1E1" w14:textId="77777777" w:rsidR="00615A4D" w:rsidRDefault="00615A4D" w:rsidP="004F3187">
      <w:pPr>
        <w:pStyle w:val="ListParagraph"/>
        <w:numPr>
          <w:ilvl w:val="2"/>
          <w:numId w:val="27"/>
        </w:numPr>
        <w:spacing w:before="0" w:after="0"/>
        <w:jc w:val="both"/>
        <w:rPr>
          <w:rFonts w:cs="Arial"/>
        </w:rPr>
      </w:pPr>
      <w:r>
        <w:rPr>
          <w:rFonts w:cs="Arial"/>
        </w:rPr>
        <w:t>Identify Ports to be served</w:t>
      </w:r>
    </w:p>
    <w:p w14:paraId="440DCC12" w14:textId="77777777" w:rsidR="00615A4D" w:rsidRDefault="00615A4D" w:rsidP="004F3187">
      <w:pPr>
        <w:pStyle w:val="ListParagraph"/>
        <w:numPr>
          <w:ilvl w:val="2"/>
          <w:numId w:val="27"/>
        </w:numPr>
        <w:spacing w:before="0" w:after="0"/>
        <w:jc w:val="both"/>
        <w:rPr>
          <w:rFonts w:cs="Arial"/>
        </w:rPr>
      </w:pPr>
      <w:r>
        <w:rPr>
          <w:rFonts w:cs="Arial"/>
        </w:rPr>
        <w:t>Identify location</w:t>
      </w:r>
      <w:r w:rsidR="001D5165">
        <w:rPr>
          <w:rFonts w:cs="Arial"/>
        </w:rPr>
        <w:t>s</w:t>
      </w:r>
      <w:r>
        <w:rPr>
          <w:rFonts w:cs="Arial"/>
        </w:rPr>
        <w:t xml:space="preserve"> for the installation of differential Loran reference station</w:t>
      </w:r>
      <w:r w:rsidR="001D5165">
        <w:rPr>
          <w:rFonts w:cs="Arial"/>
        </w:rPr>
        <w:t>s</w:t>
      </w:r>
    </w:p>
    <w:p w14:paraId="605AA561" w14:textId="77777777" w:rsidR="001D25AA" w:rsidRDefault="001D25AA" w:rsidP="004F3187">
      <w:pPr>
        <w:pStyle w:val="ListParagraph"/>
        <w:numPr>
          <w:ilvl w:val="2"/>
          <w:numId w:val="27"/>
        </w:numPr>
        <w:spacing w:before="0" w:after="0"/>
        <w:jc w:val="both"/>
        <w:rPr>
          <w:rFonts w:cs="Arial"/>
        </w:rPr>
      </w:pPr>
      <w:r>
        <w:rPr>
          <w:rFonts w:cs="Arial"/>
        </w:rPr>
        <w:t xml:space="preserve">Plan an ASF </w:t>
      </w:r>
      <w:r w:rsidR="00EB586E">
        <w:rPr>
          <w:rFonts w:cs="Arial"/>
        </w:rPr>
        <w:t xml:space="preserve">measurement </w:t>
      </w:r>
      <w:r>
        <w:rPr>
          <w:rFonts w:cs="Arial"/>
        </w:rPr>
        <w:t>survey based on the extent of the port’s VTS (Vessel Traffic Service) coverage area</w:t>
      </w:r>
      <w:r w:rsidR="001D5165">
        <w:rPr>
          <w:rFonts w:cs="Arial"/>
        </w:rPr>
        <w:t>, or vessel confluence zone</w:t>
      </w:r>
    </w:p>
    <w:p w14:paraId="10876816" w14:textId="77777777" w:rsidR="008E368A" w:rsidRDefault="008E368A" w:rsidP="004F3187">
      <w:pPr>
        <w:pStyle w:val="ListParagraph"/>
        <w:numPr>
          <w:ilvl w:val="2"/>
          <w:numId w:val="27"/>
        </w:numPr>
        <w:spacing w:before="0" w:after="0"/>
        <w:jc w:val="both"/>
        <w:rPr>
          <w:rFonts w:cs="Arial"/>
        </w:rPr>
      </w:pPr>
      <w:r>
        <w:rPr>
          <w:rFonts w:cs="Arial"/>
        </w:rPr>
        <w:t>Establish the differential-Loran reference station(s) and incorporate the generated differential corrections into the LDC</w:t>
      </w:r>
    </w:p>
    <w:p w14:paraId="35B0D269" w14:textId="77777777" w:rsidR="0021597E" w:rsidRDefault="00EB586E" w:rsidP="004F3187">
      <w:pPr>
        <w:pStyle w:val="ListParagraph"/>
        <w:numPr>
          <w:ilvl w:val="2"/>
          <w:numId w:val="27"/>
        </w:numPr>
        <w:spacing w:before="0" w:after="0"/>
        <w:jc w:val="both"/>
        <w:rPr>
          <w:rFonts w:cs="Arial"/>
        </w:rPr>
      </w:pPr>
      <w:r>
        <w:rPr>
          <w:rFonts w:cs="Arial"/>
        </w:rPr>
        <w:t xml:space="preserve">Perform </w:t>
      </w:r>
      <w:r w:rsidR="0021597E">
        <w:rPr>
          <w:rFonts w:cs="Arial"/>
        </w:rPr>
        <w:t xml:space="preserve">ASF </w:t>
      </w:r>
      <w:r w:rsidR="001D5165">
        <w:rPr>
          <w:rFonts w:cs="Arial"/>
        </w:rPr>
        <w:t xml:space="preserve">measurement </w:t>
      </w:r>
      <w:r>
        <w:rPr>
          <w:rFonts w:cs="Arial"/>
        </w:rPr>
        <w:t>survey</w:t>
      </w:r>
      <w:r w:rsidR="001D5165">
        <w:rPr>
          <w:rFonts w:cs="Arial"/>
        </w:rPr>
        <w:t xml:space="preserve"> ensuring all transmitters are on air</w:t>
      </w:r>
    </w:p>
    <w:p w14:paraId="5B84C562" w14:textId="77777777" w:rsidR="0021597E" w:rsidRDefault="0021597E" w:rsidP="004F3187">
      <w:pPr>
        <w:pStyle w:val="ListParagraph"/>
        <w:numPr>
          <w:ilvl w:val="2"/>
          <w:numId w:val="27"/>
        </w:numPr>
        <w:spacing w:before="0" w:after="0"/>
        <w:jc w:val="both"/>
        <w:rPr>
          <w:rFonts w:cs="Arial"/>
        </w:rPr>
      </w:pPr>
      <w:r>
        <w:rPr>
          <w:rFonts w:cs="Arial"/>
        </w:rPr>
        <w:t>P</w:t>
      </w:r>
      <w:r w:rsidR="00EB586E">
        <w:rPr>
          <w:rFonts w:cs="Arial"/>
        </w:rPr>
        <w:t xml:space="preserve">rocess </w:t>
      </w:r>
      <w:r w:rsidR="001D5165">
        <w:rPr>
          <w:rFonts w:cs="Arial"/>
        </w:rPr>
        <w:t xml:space="preserve">the </w:t>
      </w:r>
      <w:r>
        <w:rPr>
          <w:rFonts w:cs="Arial"/>
        </w:rPr>
        <w:t xml:space="preserve">ASF </w:t>
      </w:r>
      <w:r w:rsidR="001D5165">
        <w:rPr>
          <w:rFonts w:cs="Arial"/>
        </w:rPr>
        <w:t>data</w:t>
      </w:r>
    </w:p>
    <w:p w14:paraId="0F952622" w14:textId="77777777" w:rsidR="0021597E" w:rsidRDefault="0021597E" w:rsidP="004F3187">
      <w:pPr>
        <w:pStyle w:val="ListParagraph"/>
        <w:numPr>
          <w:ilvl w:val="2"/>
          <w:numId w:val="27"/>
        </w:numPr>
        <w:spacing w:before="0" w:after="0"/>
        <w:jc w:val="both"/>
        <w:rPr>
          <w:rFonts w:cs="Arial"/>
        </w:rPr>
      </w:pPr>
      <w:r>
        <w:rPr>
          <w:rFonts w:cs="Arial"/>
        </w:rPr>
        <w:t>Pe</w:t>
      </w:r>
      <w:r w:rsidR="00EB586E">
        <w:rPr>
          <w:rFonts w:cs="Arial"/>
        </w:rPr>
        <w:t xml:space="preserve">rform validation </w:t>
      </w:r>
      <w:r>
        <w:rPr>
          <w:rFonts w:cs="Arial"/>
        </w:rPr>
        <w:t xml:space="preserve">of the </w:t>
      </w:r>
      <w:r w:rsidR="001D5165">
        <w:rPr>
          <w:rFonts w:cs="Arial"/>
        </w:rPr>
        <w:t xml:space="preserve">ASF </w:t>
      </w:r>
      <w:r>
        <w:rPr>
          <w:rFonts w:cs="Arial"/>
        </w:rPr>
        <w:t>data</w:t>
      </w:r>
      <w:r w:rsidR="001D5165">
        <w:rPr>
          <w:rFonts w:cs="Arial"/>
        </w:rPr>
        <w:t>, by assessing the performance of differential-Loran for each port approach</w:t>
      </w:r>
    </w:p>
    <w:p w14:paraId="67E49E8C" w14:textId="77777777" w:rsidR="001D25AA" w:rsidRDefault="0021597E" w:rsidP="004F3187">
      <w:pPr>
        <w:pStyle w:val="ListParagraph"/>
        <w:numPr>
          <w:ilvl w:val="2"/>
          <w:numId w:val="27"/>
        </w:numPr>
        <w:spacing w:before="0" w:after="0"/>
        <w:jc w:val="both"/>
        <w:rPr>
          <w:rFonts w:cs="Arial"/>
        </w:rPr>
      </w:pPr>
      <w:r>
        <w:rPr>
          <w:rFonts w:cs="Arial"/>
        </w:rPr>
        <w:t>P</w:t>
      </w:r>
      <w:r w:rsidR="001D25AA">
        <w:rPr>
          <w:rFonts w:cs="Arial"/>
        </w:rPr>
        <w:t xml:space="preserve">ublish </w:t>
      </w:r>
      <w:r w:rsidR="00EB586E">
        <w:rPr>
          <w:rFonts w:cs="Arial"/>
        </w:rPr>
        <w:t xml:space="preserve">data </w:t>
      </w:r>
      <w:r w:rsidR="001D25AA">
        <w:rPr>
          <w:rFonts w:cs="Arial"/>
        </w:rPr>
        <w:t xml:space="preserve">to receiver manufacturers </w:t>
      </w:r>
    </w:p>
    <w:p w14:paraId="48A3438A" w14:textId="77777777" w:rsidR="0021597E" w:rsidRDefault="0021597E" w:rsidP="004F3187">
      <w:pPr>
        <w:pStyle w:val="ListParagraph"/>
        <w:spacing w:before="0" w:after="0"/>
        <w:ind w:left="2160"/>
        <w:jc w:val="both"/>
        <w:rPr>
          <w:rFonts w:cs="Arial"/>
        </w:rPr>
      </w:pPr>
    </w:p>
    <w:p w14:paraId="3A62E770" w14:textId="77777777" w:rsidR="00615A4D" w:rsidRDefault="001D25AA" w:rsidP="004F3187">
      <w:pPr>
        <w:pStyle w:val="ListParagraph"/>
        <w:numPr>
          <w:ilvl w:val="1"/>
          <w:numId w:val="27"/>
        </w:numPr>
        <w:spacing w:before="0" w:after="0"/>
        <w:jc w:val="both"/>
        <w:rPr>
          <w:rFonts w:cs="Arial"/>
        </w:rPr>
      </w:pPr>
      <w:r>
        <w:rPr>
          <w:rFonts w:cs="Arial"/>
        </w:rPr>
        <w:t xml:space="preserve">For </w:t>
      </w:r>
      <w:r w:rsidR="00615A4D">
        <w:rPr>
          <w:rFonts w:cs="Arial"/>
        </w:rPr>
        <w:t>Coastal Voyage Phase</w:t>
      </w:r>
      <w:r>
        <w:rPr>
          <w:rFonts w:cs="Arial"/>
        </w:rPr>
        <w:t xml:space="preserve"> </w:t>
      </w:r>
      <w:r w:rsidR="00EB586E">
        <w:rPr>
          <w:rFonts w:cs="Arial"/>
        </w:rPr>
        <w:t>(</w:t>
      </w:r>
      <w:r>
        <w:rPr>
          <w:rFonts w:cs="Arial"/>
        </w:rPr>
        <w:t xml:space="preserve">requiring not </w:t>
      </w:r>
      <w:r w:rsidR="00EB586E">
        <w:rPr>
          <w:rFonts w:cs="Arial"/>
        </w:rPr>
        <w:t xml:space="preserve">better </w:t>
      </w:r>
      <w:r>
        <w:rPr>
          <w:rFonts w:cs="Arial"/>
        </w:rPr>
        <w:t>than 10</w:t>
      </w:r>
      <w:r w:rsidR="008E368A">
        <w:rPr>
          <w:rFonts w:cs="Arial"/>
        </w:rPr>
        <w:t xml:space="preserve"> </w:t>
      </w:r>
      <w:r>
        <w:rPr>
          <w:rFonts w:cs="Arial"/>
        </w:rPr>
        <w:t>m accuracy</w:t>
      </w:r>
      <w:r w:rsidR="00EB586E">
        <w:rPr>
          <w:rFonts w:cs="Arial"/>
        </w:rPr>
        <w:t>)</w:t>
      </w:r>
    </w:p>
    <w:p w14:paraId="7F559983" w14:textId="77777777" w:rsidR="001D25AA" w:rsidRDefault="001D25AA" w:rsidP="004F3187">
      <w:pPr>
        <w:pStyle w:val="ListParagraph"/>
        <w:numPr>
          <w:ilvl w:val="2"/>
          <w:numId w:val="27"/>
        </w:numPr>
        <w:spacing w:before="0" w:after="0"/>
        <w:jc w:val="both"/>
        <w:rPr>
          <w:rFonts w:cs="Arial"/>
        </w:rPr>
      </w:pPr>
      <w:r>
        <w:rPr>
          <w:rFonts w:cs="Arial"/>
        </w:rPr>
        <w:t>Identify coverage region</w:t>
      </w:r>
    </w:p>
    <w:p w14:paraId="11EF3107" w14:textId="77777777" w:rsidR="001D25AA" w:rsidRDefault="0009028D" w:rsidP="004F3187">
      <w:pPr>
        <w:pStyle w:val="ListParagraph"/>
        <w:numPr>
          <w:ilvl w:val="2"/>
          <w:numId w:val="27"/>
        </w:numPr>
        <w:spacing w:before="0" w:after="0"/>
        <w:jc w:val="both"/>
        <w:rPr>
          <w:rFonts w:cs="Arial"/>
        </w:rPr>
      </w:pPr>
      <w:r>
        <w:rPr>
          <w:rFonts w:cs="Arial"/>
        </w:rPr>
        <w:t>Produce ASF data</w:t>
      </w:r>
      <w:r w:rsidR="001D5165">
        <w:rPr>
          <w:rFonts w:cs="Arial"/>
        </w:rPr>
        <w:t xml:space="preserve"> </w:t>
      </w:r>
      <w:r w:rsidR="00A53A5B">
        <w:rPr>
          <w:rFonts w:cs="Arial"/>
        </w:rPr>
        <w:t>using modelling software</w:t>
      </w:r>
    </w:p>
    <w:p w14:paraId="20388587" w14:textId="77777777" w:rsidR="001D25AA" w:rsidRDefault="001D25AA" w:rsidP="004F3187">
      <w:pPr>
        <w:pStyle w:val="ListParagraph"/>
        <w:numPr>
          <w:ilvl w:val="2"/>
          <w:numId w:val="27"/>
        </w:numPr>
        <w:spacing w:before="0" w:after="0"/>
        <w:jc w:val="both"/>
        <w:rPr>
          <w:rFonts w:cs="Arial"/>
        </w:rPr>
      </w:pPr>
      <w:r>
        <w:rPr>
          <w:rFonts w:cs="Arial"/>
        </w:rPr>
        <w:t>Establish a programme of automatic eLoran shipboard monitoring using service providers’ own vessels, or vessels of convenience owned by other ship operators</w:t>
      </w:r>
      <w:r w:rsidR="001D5165">
        <w:rPr>
          <w:rFonts w:cs="Arial"/>
        </w:rPr>
        <w:t xml:space="preserve"> that operate within the coverage area</w:t>
      </w:r>
      <w:r>
        <w:rPr>
          <w:rFonts w:cs="Arial"/>
        </w:rPr>
        <w:t xml:space="preserve"> </w:t>
      </w:r>
    </w:p>
    <w:p w14:paraId="3367576C" w14:textId="77777777" w:rsidR="001D25AA" w:rsidRDefault="001D25AA" w:rsidP="004F3187">
      <w:pPr>
        <w:pStyle w:val="ListParagraph"/>
        <w:numPr>
          <w:ilvl w:val="2"/>
          <w:numId w:val="27"/>
        </w:numPr>
        <w:spacing w:before="0" w:after="0"/>
        <w:jc w:val="both"/>
        <w:rPr>
          <w:rFonts w:cs="Arial"/>
        </w:rPr>
      </w:pPr>
      <w:r>
        <w:rPr>
          <w:rFonts w:cs="Arial"/>
        </w:rPr>
        <w:t xml:space="preserve">Gather </w:t>
      </w:r>
      <w:r w:rsidR="0021597E">
        <w:rPr>
          <w:rFonts w:cs="Arial"/>
        </w:rPr>
        <w:t xml:space="preserve">sufficient sparsely measured </w:t>
      </w:r>
      <w:r>
        <w:rPr>
          <w:rFonts w:cs="Arial"/>
        </w:rPr>
        <w:t>ASF data with which to calibrate the modelled ASF data</w:t>
      </w:r>
    </w:p>
    <w:p w14:paraId="1E9199BC" w14:textId="77777777" w:rsidR="00EB586E" w:rsidRDefault="00EB586E" w:rsidP="004F3187">
      <w:pPr>
        <w:pStyle w:val="ListParagraph"/>
        <w:numPr>
          <w:ilvl w:val="2"/>
          <w:numId w:val="27"/>
        </w:numPr>
        <w:spacing w:before="0" w:after="0"/>
        <w:jc w:val="both"/>
        <w:rPr>
          <w:rFonts w:cs="Arial"/>
        </w:rPr>
      </w:pPr>
      <w:r>
        <w:rPr>
          <w:rFonts w:cs="Arial"/>
        </w:rPr>
        <w:t xml:space="preserve">Perform validation of the </w:t>
      </w:r>
      <w:r w:rsidR="001D5165">
        <w:rPr>
          <w:rFonts w:cs="Arial"/>
        </w:rPr>
        <w:t xml:space="preserve">calibrated </w:t>
      </w:r>
      <w:r>
        <w:rPr>
          <w:rFonts w:cs="Arial"/>
        </w:rPr>
        <w:t xml:space="preserve">modelled data using further data measured by </w:t>
      </w:r>
      <w:r w:rsidR="001D5165">
        <w:rPr>
          <w:rFonts w:cs="Arial"/>
        </w:rPr>
        <w:t xml:space="preserve">the </w:t>
      </w:r>
      <w:r>
        <w:rPr>
          <w:rFonts w:cs="Arial"/>
        </w:rPr>
        <w:t>shipboard eLoran monitoring receivers</w:t>
      </w:r>
    </w:p>
    <w:p w14:paraId="52C3906C" w14:textId="426D7C4F" w:rsidR="001D25AA" w:rsidRDefault="001D25AA" w:rsidP="004F3187">
      <w:pPr>
        <w:pStyle w:val="ListParagraph"/>
        <w:numPr>
          <w:ilvl w:val="2"/>
          <w:numId w:val="27"/>
        </w:numPr>
        <w:spacing w:before="0" w:after="0"/>
        <w:jc w:val="both"/>
        <w:rPr>
          <w:rFonts w:cs="Arial"/>
        </w:rPr>
      </w:pPr>
      <w:r>
        <w:rPr>
          <w:rFonts w:cs="Arial"/>
        </w:rPr>
        <w:t>Publish the ASF data for the Coastal Voyage Phase region</w:t>
      </w:r>
      <w:r w:rsidR="001914F7">
        <w:rPr>
          <w:rFonts w:cs="Arial"/>
        </w:rPr>
        <w:t xml:space="preserve"> to receiver manufacturers</w:t>
      </w:r>
    </w:p>
    <w:p w14:paraId="338851E2" w14:textId="77777777" w:rsidR="00615A4D" w:rsidRDefault="00615A4D" w:rsidP="004F3187">
      <w:pPr>
        <w:pStyle w:val="ListParagraph"/>
        <w:spacing w:before="0" w:after="0"/>
        <w:ind w:left="720"/>
        <w:jc w:val="both"/>
        <w:rPr>
          <w:rFonts w:cs="Arial"/>
        </w:rPr>
      </w:pPr>
    </w:p>
    <w:p w14:paraId="0FBA0BFE" w14:textId="77777777" w:rsidR="0026790D" w:rsidRDefault="008E368A" w:rsidP="004F3187">
      <w:pPr>
        <w:spacing w:before="0" w:after="0"/>
        <w:jc w:val="both"/>
        <w:rPr>
          <w:rFonts w:ascii="Arial" w:hAnsi="Arial" w:cs="Arial"/>
          <w:sz w:val="22"/>
          <w:szCs w:val="22"/>
        </w:rPr>
      </w:pPr>
      <w:r w:rsidRPr="008E368A">
        <w:rPr>
          <w:rFonts w:ascii="Arial" w:hAnsi="Arial" w:cs="Arial"/>
          <w:sz w:val="22"/>
          <w:szCs w:val="22"/>
        </w:rPr>
        <w:t>The following subsections discuss the above in further detail:</w:t>
      </w:r>
    </w:p>
    <w:p w14:paraId="6F6ACE49" w14:textId="77777777" w:rsidR="008E368A" w:rsidRPr="008E368A" w:rsidRDefault="008E368A" w:rsidP="004F3187">
      <w:pPr>
        <w:spacing w:before="0" w:after="0"/>
        <w:jc w:val="both"/>
        <w:rPr>
          <w:rFonts w:ascii="Arial" w:hAnsi="Arial" w:cs="Arial"/>
          <w:sz w:val="22"/>
          <w:szCs w:val="22"/>
        </w:rPr>
      </w:pPr>
    </w:p>
    <w:p w14:paraId="6F78BD81" w14:textId="77777777" w:rsidR="003F4757" w:rsidRPr="00DF2085" w:rsidRDefault="007851DC" w:rsidP="004F3187">
      <w:pPr>
        <w:pStyle w:val="Heading2"/>
        <w:tabs>
          <w:tab w:val="num" w:pos="840"/>
        </w:tabs>
        <w:ind w:left="576"/>
        <w:rPr>
          <w:rFonts w:cs="Arial"/>
        </w:rPr>
      </w:pPr>
      <w:bookmarkStart w:id="564" w:name="_Toc445900963"/>
      <w:r>
        <w:rPr>
          <w:rFonts w:cs="Arial"/>
        </w:rPr>
        <w:t>System Coverage Prediction and Analysis</w:t>
      </w:r>
      <w:bookmarkEnd w:id="564"/>
    </w:p>
    <w:p w14:paraId="060AE8CA" w14:textId="77777777" w:rsidR="0026790D" w:rsidRDefault="007851DC" w:rsidP="004F3187">
      <w:pPr>
        <w:spacing w:before="120" w:after="120"/>
        <w:jc w:val="both"/>
        <w:rPr>
          <w:rFonts w:ascii="Arial" w:hAnsi="Arial" w:cs="Arial"/>
          <w:sz w:val="22"/>
          <w:szCs w:val="22"/>
        </w:rPr>
      </w:pPr>
      <w:r>
        <w:rPr>
          <w:rFonts w:ascii="Arial" w:hAnsi="Arial" w:cs="Arial"/>
          <w:sz w:val="22"/>
          <w:szCs w:val="22"/>
        </w:rPr>
        <w:t xml:space="preserve">The first step in identifying a system configuration is to perform computer software based coverage modelling. Service providers are recommended to obtain or develop software for this purpose, or obtain consultancy from experts in this area. Coverage predictions should allow the estimation of the geographical area over which the eLoran service will meet the </w:t>
      </w:r>
      <w:r>
        <w:rPr>
          <w:rFonts w:ascii="Arial" w:hAnsi="Arial" w:cs="Arial"/>
          <w:sz w:val="22"/>
          <w:szCs w:val="22"/>
        </w:rPr>
        <w:lastRenderedPageBreak/>
        <w:t>application requirements outlined in Table 1 and 2. The provider should start with estimates for the number and locations of required transmitters. As a starting point, certain heuristics can be applied; for example, assuming a 250kW ERP transmitter has an approximate range of 1000km, and that at least 3 transmitters are required to allow positioning, with 5 required to be received to provide full RAIM</w:t>
      </w:r>
      <w:r w:rsidR="00E044EC">
        <w:rPr>
          <w:rFonts w:ascii="Arial" w:hAnsi="Arial" w:cs="Arial"/>
          <w:sz w:val="22"/>
          <w:szCs w:val="22"/>
        </w:rPr>
        <w:t>-</w:t>
      </w:r>
      <w:r>
        <w:rPr>
          <w:rFonts w:ascii="Arial" w:hAnsi="Arial" w:cs="Arial"/>
          <w:sz w:val="22"/>
          <w:szCs w:val="22"/>
        </w:rPr>
        <w:t xml:space="preserve">type integrity within a user’s receiver. </w:t>
      </w:r>
      <w:r w:rsidR="0026790D">
        <w:rPr>
          <w:rFonts w:ascii="Arial" w:hAnsi="Arial" w:cs="Arial"/>
          <w:sz w:val="22"/>
          <w:szCs w:val="22"/>
        </w:rPr>
        <w:t xml:space="preserve">Coverage prediction should be made for accuracy, integrity, availability and continuity. </w:t>
      </w:r>
    </w:p>
    <w:p w14:paraId="6B9148A6" w14:textId="5BA1599D" w:rsidR="0026790D" w:rsidDel="00230CC8" w:rsidRDefault="00706666" w:rsidP="004F3187">
      <w:pPr>
        <w:spacing w:before="120" w:after="120"/>
        <w:jc w:val="both"/>
        <w:rPr>
          <w:del w:id="565" w:author="Peter Douglas" w:date="2016-03-15T14:23:00Z"/>
          <w:rFonts w:ascii="Arial" w:hAnsi="Arial" w:cs="Arial"/>
          <w:sz w:val="22"/>
          <w:szCs w:val="22"/>
        </w:rPr>
      </w:pPr>
      <w:del w:id="566" w:author="Peter Douglas" w:date="2016-03-15T14:23:00Z">
        <w:r w:rsidDel="00230CC8">
          <w:rPr>
            <w:rFonts w:ascii="Arial" w:hAnsi="Arial" w:cs="Arial"/>
            <w:sz w:val="22"/>
            <w:szCs w:val="22"/>
          </w:rPr>
          <w:delText>Recommended Reading</w:delText>
        </w:r>
        <w:r w:rsidR="0021719E" w:rsidDel="00230CC8">
          <w:rPr>
            <w:rFonts w:ascii="Arial" w:hAnsi="Arial" w:cs="Arial"/>
            <w:sz w:val="22"/>
            <w:szCs w:val="22"/>
          </w:rPr>
          <w:delText xml:space="preserve">: </w:delText>
        </w:r>
        <w:bookmarkStart w:id="567" w:name="_Toc445900964"/>
        <w:bookmarkEnd w:id="567"/>
      </w:del>
    </w:p>
    <w:p w14:paraId="3F9CFC25" w14:textId="59C38643" w:rsidR="00706666" w:rsidDel="00F01546" w:rsidRDefault="00706666" w:rsidP="004F3187">
      <w:pPr>
        <w:spacing w:before="120" w:after="120"/>
        <w:jc w:val="both"/>
        <w:rPr>
          <w:del w:id="568" w:author="Peter Douglas" w:date="2016-03-15T16:07:00Z"/>
          <w:rFonts w:ascii="Arial" w:hAnsi="Arial" w:cs="Arial"/>
          <w:sz w:val="22"/>
          <w:szCs w:val="22"/>
        </w:rPr>
      </w:pPr>
      <w:bookmarkStart w:id="569" w:name="_Toc445900965"/>
      <w:bookmarkEnd w:id="569"/>
    </w:p>
    <w:p w14:paraId="0481EA64" w14:textId="77777777" w:rsidR="0026790D" w:rsidRDefault="0026790D" w:rsidP="004F3187">
      <w:pPr>
        <w:pStyle w:val="Heading2"/>
      </w:pPr>
      <w:bookmarkStart w:id="570" w:name="_Toc445900966"/>
      <w:r>
        <w:t>Identify Locations for Transmitters</w:t>
      </w:r>
      <w:bookmarkEnd w:id="570"/>
    </w:p>
    <w:p w14:paraId="0709B4BB" w14:textId="77777777" w:rsidR="0021719E" w:rsidRDefault="0026790D" w:rsidP="004F3187">
      <w:pPr>
        <w:spacing w:before="120" w:after="120"/>
        <w:jc w:val="both"/>
        <w:rPr>
          <w:rFonts w:ascii="Arial" w:hAnsi="Arial" w:cs="Arial"/>
          <w:sz w:val="22"/>
          <w:szCs w:val="22"/>
        </w:rPr>
      </w:pPr>
      <w:r>
        <w:rPr>
          <w:rFonts w:ascii="Arial" w:hAnsi="Arial" w:cs="Arial"/>
          <w:sz w:val="22"/>
          <w:szCs w:val="22"/>
        </w:rPr>
        <w:t xml:space="preserve">The analysis of coverage estimates will allow the provider to estimate the Effective Radiated Power required for each transmitter. Knowing the required ERP will allow the provider to determine the type and size of antenna needed to be installed at a proposed transmitter site, and that will </w:t>
      </w:r>
      <w:r w:rsidR="0021719E">
        <w:rPr>
          <w:rFonts w:ascii="Arial" w:hAnsi="Arial" w:cs="Arial"/>
          <w:sz w:val="22"/>
          <w:szCs w:val="22"/>
        </w:rPr>
        <w:t xml:space="preserve">determine </w:t>
      </w:r>
      <w:r>
        <w:rPr>
          <w:rFonts w:ascii="Arial" w:hAnsi="Arial" w:cs="Arial"/>
          <w:sz w:val="22"/>
          <w:szCs w:val="22"/>
        </w:rPr>
        <w:t xml:space="preserve">the location and size of the site itself. </w:t>
      </w:r>
      <w:r w:rsidR="0021719E">
        <w:rPr>
          <w:rFonts w:ascii="Arial" w:hAnsi="Arial" w:cs="Arial"/>
          <w:sz w:val="22"/>
          <w:szCs w:val="22"/>
        </w:rPr>
        <w:t>The ERP of the transmitter may be constrained by the size of site available, in which case further coverage analysis will be required in order to confirm service performance resulting from the use of the proposed site.</w:t>
      </w:r>
    </w:p>
    <w:p w14:paraId="1A671877" w14:textId="24ACA6D6" w:rsidR="0021719E" w:rsidDel="00230CC8" w:rsidRDefault="00706666" w:rsidP="004F3187">
      <w:pPr>
        <w:spacing w:before="120" w:after="120"/>
        <w:jc w:val="both"/>
        <w:rPr>
          <w:del w:id="571" w:author="Peter Douglas" w:date="2016-03-15T14:23:00Z"/>
          <w:rFonts w:ascii="Arial" w:hAnsi="Arial" w:cs="Arial"/>
          <w:sz w:val="22"/>
          <w:szCs w:val="22"/>
        </w:rPr>
      </w:pPr>
      <w:del w:id="572" w:author="Peter Douglas" w:date="2016-03-15T14:23:00Z">
        <w:r w:rsidDel="00230CC8">
          <w:rPr>
            <w:rFonts w:ascii="Arial" w:hAnsi="Arial" w:cs="Arial"/>
            <w:sz w:val="22"/>
            <w:szCs w:val="22"/>
          </w:rPr>
          <w:delText xml:space="preserve">Recommended Reading: </w:delText>
        </w:r>
        <w:r w:rsidR="0021719E" w:rsidDel="00230CC8">
          <w:rPr>
            <w:rFonts w:ascii="Arial" w:hAnsi="Arial" w:cs="Arial"/>
            <w:sz w:val="22"/>
            <w:szCs w:val="22"/>
          </w:rPr>
          <w:delText>XXX</w:delText>
        </w:r>
        <w:r w:rsidR="00BB7BD1" w:rsidDel="00230CC8">
          <w:rPr>
            <w:rFonts w:ascii="Arial" w:hAnsi="Arial" w:cs="Arial"/>
            <w:sz w:val="22"/>
            <w:szCs w:val="22"/>
          </w:rPr>
          <w:delText>X</w:delText>
        </w:r>
      </w:del>
    </w:p>
    <w:p w14:paraId="00225F5B" w14:textId="77777777" w:rsidR="0021719E" w:rsidRDefault="0021719E" w:rsidP="004F3187">
      <w:pPr>
        <w:spacing w:before="120" w:after="120"/>
        <w:jc w:val="both"/>
        <w:rPr>
          <w:rFonts w:ascii="Arial" w:hAnsi="Arial" w:cs="Arial"/>
          <w:sz w:val="22"/>
          <w:szCs w:val="22"/>
        </w:rPr>
      </w:pPr>
    </w:p>
    <w:p w14:paraId="41B0DC88" w14:textId="77777777" w:rsidR="0021719E" w:rsidRDefault="0021719E" w:rsidP="004F3187">
      <w:pPr>
        <w:pStyle w:val="Heading2"/>
      </w:pPr>
      <w:bookmarkStart w:id="573" w:name="_Toc445900967"/>
      <w:r>
        <w:t>Select Group Repetition Interval(s)</w:t>
      </w:r>
      <w:bookmarkEnd w:id="573"/>
    </w:p>
    <w:p w14:paraId="39092945" w14:textId="77777777" w:rsidR="0021719E" w:rsidRDefault="0021719E" w:rsidP="004F3187">
      <w:pPr>
        <w:spacing w:before="120" w:after="120"/>
        <w:jc w:val="both"/>
        <w:rPr>
          <w:rFonts w:ascii="Arial" w:hAnsi="Arial" w:cs="Arial"/>
          <w:sz w:val="22"/>
          <w:szCs w:val="22"/>
        </w:rPr>
      </w:pPr>
      <w:r w:rsidRPr="0021719E">
        <w:rPr>
          <w:rFonts w:ascii="Arial" w:hAnsi="Arial" w:cs="Arial"/>
          <w:sz w:val="22"/>
          <w:szCs w:val="22"/>
        </w:rPr>
        <w:t xml:space="preserve">One or more Group Repetition Intervals will need to be assigned to the transmitters. </w:t>
      </w:r>
      <w:r>
        <w:rPr>
          <w:rFonts w:ascii="Arial" w:hAnsi="Arial" w:cs="Arial"/>
          <w:sz w:val="22"/>
          <w:szCs w:val="22"/>
        </w:rPr>
        <w:t xml:space="preserve">Techniques are available to achieve this, which may be computerised. Emission Delays should also be selected for each of the transmitters at this time. </w:t>
      </w:r>
    </w:p>
    <w:p w14:paraId="2F811874" w14:textId="77777777" w:rsidR="0021719E" w:rsidRDefault="0021719E" w:rsidP="004F3187">
      <w:pPr>
        <w:spacing w:before="120" w:after="120"/>
        <w:jc w:val="both"/>
        <w:rPr>
          <w:rFonts w:ascii="Arial" w:hAnsi="Arial" w:cs="Arial"/>
          <w:sz w:val="22"/>
          <w:szCs w:val="22"/>
        </w:rPr>
      </w:pPr>
      <w:r>
        <w:rPr>
          <w:rFonts w:ascii="Arial" w:hAnsi="Arial" w:cs="Arial"/>
          <w:sz w:val="22"/>
          <w:szCs w:val="22"/>
        </w:rPr>
        <w:t xml:space="preserve">Where the provider is adding one or more new transmitters to an existing set of transmitters it is appropriate to consider assigning the new transmitters to the already existing GRI(s) by an appropriate choice of Emission Delay(s); this will avoid creating any additional </w:t>
      </w:r>
      <w:proofErr w:type="spellStart"/>
      <w:r>
        <w:rPr>
          <w:rFonts w:ascii="Arial" w:hAnsi="Arial" w:cs="Arial"/>
          <w:sz w:val="22"/>
          <w:szCs w:val="22"/>
        </w:rPr>
        <w:t>Crossrate</w:t>
      </w:r>
      <w:proofErr w:type="spellEnd"/>
      <w:r>
        <w:rPr>
          <w:rFonts w:ascii="Arial" w:hAnsi="Arial" w:cs="Arial"/>
          <w:sz w:val="22"/>
          <w:szCs w:val="22"/>
        </w:rPr>
        <w:t xml:space="preserve"> Interference.  </w:t>
      </w:r>
    </w:p>
    <w:p w14:paraId="0693F28F" w14:textId="60FFEE5E" w:rsidR="00A76AA3" w:rsidDel="00230CC8" w:rsidRDefault="00706666" w:rsidP="004F3187">
      <w:pPr>
        <w:spacing w:before="120" w:after="120"/>
        <w:jc w:val="both"/>
        <w:rPr>
          <w:del w:id="574" w:author="Peter Douglas" w:date="2016-03-15T14:23:00Z"/>
          <w:rFonts w:ascii="Arial" w:hAnsi="Arial" w:cs="Arial"/>
          <w:sz w:val="22"/>
          <w:szCs w:val="22"/>
        </w:rPr>
      </w:pPr>
      <w:del w:id="575" w:author="Peter Douglas" w:date="2016-03-15T14:23:00Z">
        <w:r w:rsidDel="00230CC8">
          <w:rPr>
            <w:rFonts w:ascii="Arial" w:hAnsi="Arial" w:cs="Arial"/>
            <w:sz w:val="22"/>
            <w:szCs w:val="22"/>
          </w:rPr>
          <w:delText xml:space="preserve">Recommended Reading: </w:delText>
        </w:r>
        <w:r w:rsidR="0021719E" w:rsidDel="00230CC8">
          <w:rPr>
            <w:rFonts w:ascii="Arial" w:hAnsi="Arial" w:cs="Arial"/>
            <w:sz w:val="22"/>
            <w:szCs w:val="22"/>
          </w:rPr>
          <w:delText>XXXX</w:delText>
        </w:r>
        <w:r w:rsidR="0021719E" w:rsidRPr="0021719E" w:rsidDel="00230CC8">
          <w:rPr>
            <w:rFonts w:ascii="Arial" w:hAnsi="Arial" w:cs="Arial"/>
            <w:sz w:val="22"/>
            <w:szCs w:val="22"/>
          </w:rPr>
          <w:delText xml:space="preserve"> </w:delText>
        </w:r>
      </w:del>
    </w:p>
    <w:p w14:paraId="74CD184F" w14:textId="77777777" w:rsidR="00706666" w:rsidRDefault="00706666" w:rsidP="004F3187">
      <w:pPr>
        <w:spacing w:before="120" w:after="120"/>
        <w:jc w:val="both"/>
        <w:rPr>
          <w:rFonts w:ascii="Arial" w:hAnsi="Arial" w:cs="Arial"/>
          <w:sz w:val="22"/>
          <w:szCs w:val="22"/>
        </w:rPr>
      </w:pPr>
    </w:p>
    <w:p w14:paraId="7B2A9006" w14:textId="77777777" w:rsidR="00706666" w:rsidRDefault="00706666" w:rsidP="004F3187">
      <w:pPr>
        <w:pStyle w:val="Heading2"/>
      </w:pPr>
      <w:bookmarkStart w:id="576" w:name="_Toc445900968"/>
      <w:r>
        <w:t>Install Transmitters</w:t>
      </w:r>
      <w:bookmarkEnd w:id="576"/>
    </w:p>
    <w:p w14:paraId="2AE423CD" w14:textId="61057435" w:rsidR="00706666" w:rsidRDefault="00706666" w:rsidP="004F3187">
      <w:pPr>
        <w:spacing w:before="120" w:after="120"/>
        <w:jc w:val="both"/>
        <w:rPr>
          <w:rFonts w:ascii="Arial" w:hAnsi="Arial" w:cs="Arial"/>
          <w:sz w:val="22"/>
          <w:szCs w:val="22"/>
        </w:rPr>
      </w:pPr>
      <w:r>
        <w:rPr>
          <w:rFonts w:ascii="Arial" w:hAnsi="Arial" w:cs="Arial"/>
          <w:sz w:val="22"/>
          <w:szCs w:val="22"/>
        </w:rPr>
        <w:t>It is recommended that intended eLoran service providers liaise with their nation</w:t>
      </w:r>
      <w:ins w:id="577" w:author="Peter Douglas" w:date="2016-03-16T11:38:00Z">
        <w:r w:rsidR="00F06DF5">
          <w:rPr>
            <w:rFonts w:ascii="Arial" w:hAnsi="Arial" w:cs="Arial"/>
            <w:sz w:val="22"/>
            <w:szCs w:val="22"/>
          </w:rPr>
          <w:t>’</w:t>
        </w:r>
      </w:ins>
      <w:r>
        <w:rPr>
          <w:rFonts w:ascii="Arial" w:hAnsi="Arial" w:cs="Arial"/>
          <w:sz w:val="22"/>
          <w:szCs w:val="22"/>
        </w:rPr>
        <w:t>s</w:t>
      </w:r>
      <w:del w:id="578" w:author="Peter Douglas" w:date="2016-03-16T11:38:00Z">
        <w:r w:rsidDel="00F06DF5">
          <w:rPr>
            <w:rFonts w:ascii="Arial" w:hAnsi="Arial" w:cs="Arial"/>
            <w:sz w:val="22"/>
            <w:szCs w:val="22"/>
          </w:rPr>
          <w:delText>’</w:delText>
        </w:r>
      </w:del>
      <w:r>
        <w:rPr>
          <w:rFonts w:ascii="Arial" w:hAnsi="Arial" w:cs="Arial"/>
          <w:sz w:val="22"/>
          <w:szCs w:val="22"/>
        </w:rPr>
        <w:t xml:space="preserve"> radio service providers who may have a capability to provide a location and assist in the installation of the eLoran transmitter. </w:t>
      </w:r>
      <w:del w:id="579" w:author="Peter Douglas" w:date="2016-03-16T13:21:00Z">
        <w:r w:rsidDel="00EC4649">
          <w:rPr>
            <w:rFonts w:ascii="Arial" w:hAnsi="Arial" w:cs="Arial"/>
            <w:sz w:val="22"/>
            <w:szCs w:val="22"/>
          </w:rPr>
          <w:delText xml:space="preserve">The same organisation may also be contracted to operate, monitor and maintain the eLoran transmission. </w:delText>
        </w:r>
      </w:del>
      <w:proofErr w:type="gramStart"/>
      <w:r>
        <w:rPr>
          <w:rFonts w:ascii="Arial" w:hAnsi="Arial" w:cs="Arial"/>
          <w:sz w:val="22"/>
          <w:szCs w:val="22"/>
        </w:rPr>
        <w:t>eLoran</w:t>
      </w:r>
      <w:proofErr w:type="gramEnd"/>
      <w:r>
        <w:rPr>
          <w:rFonts w:ascii="Arial" w:hAnsi="Arial" w:cs="Arial"/>
          <w:sz w:val="22"/>
          <w:szCs w:val="22"/>
        </w:rPr>
        <w:t xml:space="preserve"> service provision typically involves international cooperation and coordination to run the system, for example as </w:t>
      </w:r>
      <w:del w:id="580" w:author="Peter Douglas" w:date="2016-03-16T11:38:00Z">
        <w:r w:rsidDel="00F06DF5">
          <w:rPr>
            <w:rFonts w:ascii="Arial" w:hAnsi="Arial" w:cs="Arial"/>
            <w:sz w:val="22"/>
            <w:szCs w:val="22"/>
          </w:rPr>
          <w:delText xml:space="preserve">seen </w:delText>
        </w:r>
      </w:del>
      <w:r>
        <w:rPr>
          <w:rFonts w:ascii="Arial" w:hAnsi="Arial" w:cs="Arial"/>
          <w:sz w:val="22"/>
          <w:szCs w:val="22"/>
        </w:rPr>
        <w:t>with NELS and FERNS. In these scenarios there will invariably be a requirement for a Control Centre, whose day to day duties include monitoring</w:t>
      </w:r>
      <w:ins w:id="581" w:author="Peter Douglas" w:date="2016-03-16T11:38:00Z">
        <w:r w:rsidR="00F06DF5">
          <w:rPr>
            <w:rFonts w:ascii="Arial" w:hAnsi="Arial" w:cs="Arial"/>
            <w:sz w:val="22"/>
            <w:szCs w:val="22"/>
          </w:rPr>
          <w:t xml:space="preserve"> the</w:t>
        </w:r>
      </w:ins>
      <w:r>
        <w:rPr>
          <w:rFonts w:ascii="Arial" w:hAnsi="Arial" w:cs="Arial"/>
          <w:sz w:val="22"/>
          <w:szCs w:val="22"/>
        </w:rPr>
        <w:t xml:space="preserve"> eLoran signal and transmitter performance, coordinating maintenance activities and providing notices to users of authorised and unauthorised transmitter off-air events. New eLoran transmitters that are to be integrated to an existing set will need to also be integrated into Control Centre operations. </w:t>
      </w:r>
      <w:r w:rsidR="00E044EC">
        <w:rPr>
          <w:rFonts w:ascii="Arial" w:hAnsi="Arial" w:cs="Arial"/>
          <w:sz w:val="22"/>
          <w:szCs w:val="22"/>
        </w:rPr>
        <w:t xml:space="preserve">The Control Centre should </w:t>
      </w:r>
      <w:del w:id="582" w:author="Peter Douglas" w:date="2016-03-16T13:22:00Z">
        <w:r w:rsidR="00E044EC" w:rsidDel="00EC4649">
          <w:rPr>
            <w:rFonts w:ascii="Arial" w:hAnsi="Arial" w:cs="Arial"/>
            <w:sz w:val="22"/>
            <w:szCs w:val="22"/>
          </w:rPr>
          <w:delText xml:space="preserve">also </w:delText>
        </w:r>
      </w:del>
      <w:r w:rsidR="00E044EC">
        <w:rPr>
          <w:rFonts w:ascii="Arial" w:hAnsi="Arial" w:cs="Arial"/>
          <w:sz w:val="22"/>
          <w:szCs w:val="22"/>
        </w:rPr>
        <w:t xml:space="preserve">be tasked with maintaining synchronisation of the eLoran transmissions to UTC, and controlling the access to the LDC of </w:t>
      </w:r>
      <w:r w:rsidR="00BB7BD1">
        <w:rPr>
          <w:rFonts w:ascii="Arial" w:hAnsi="Arial" w:cs="Arial"/>
          <w:sz w:val="22"/>
          <w:szCs w:val="22"/>
        </w:rPr>
        <w:t>c</w:t>
      </w:r>
      <w:r w:rsidR="00E044EC">
        <w:rPr>
          <w:rFonts w:ascii="Arial" w:hAnsi="Arial" w:cs="Arial"/>
          <w:sz w:val="22"/>
          <w:szCs w:val="22"/>
        </w:rPr>
        <w:t>ustomers</w:t>
      </w:r>
      <w:r w:rsidR="00BB7BD1">
        <w:rPr>
          <w:rFonts w:ascii="Arial" w:hAnsi="Arial" w:cs="Arial"/>
          <w:sz w:val="22"/>
          <w:szCs w:val="22"/>
        </w:rPr>
        <w:t xml:space="preserve"> requiring access to the data channel without navigation services. </w:t>
      </w:r>
    </w:p>
    <w:p w14:paraId="0D3E3F6D" w14:textId="2C48F5EB" w:rsidR="00E77164" w:rsidRDefault="00E77164" w:rsidP="004F3187">
      <w:pPr>
        <w:pStyle w:val="BodyText"/>
        <w:jc w:val="both"/>
        <w:rPr>
          <w:rFonts w:ascii="Arial" w:hAnsi="Arial" w:cs="Arial"/>
          <w:sz w:val="22"/>
          <w:szCs w:val="22"/>
        </w:rPr>
      </w:pPr>
      <w:r w:rsidRPr="001C5060">
        <w:rPr>
          <w:rFonts w:ascii="Arial" w:hAnsi="Arial" w:cs="Arial"/>
          <w:sz w:val="22"/>
          <w:szCs w:val="22"/>
        </w:rPr>
        <w:t xml:space="preserve">To transmit </w:t>
      </w:r>
      <w:r>
        <w:rPr>
          <w:rFonts w:ascii="Arial" w:hAnsi="Arial" w:cs="Arial"/>
          <w:sz w:val="22"/>
          <w:szCs w:val="22"/>
        </w:rPr>
        <w:t xml:space="preserve">an </w:t>
      </w:r>
      <w:r w:rsidRPr="001C5060">
        <w:rPr>
          <w:rFonts w:ascii="Arial" w:hAnsi="Arial" w:cs="Arial"/>
          <w:sz w:val="22"/>
          <w:szCs w:val="22"/>
        </w:rPr>
        <w:t xml:space="preserve">eLoran </w:t>
      </w:r>
      <w:r>
        <w:rPr>
          <w:rFonts w:ascii="Arial" w:hAnsi="Arial" w:cs="Arial"/>
          <w:sz w:val="22"/>
          <w:szCs w:val="22"/>
        </w:rPr>
        <w:t>signal</w:t>
      </w:r>
      <w:ins w:id="583" w:author="Peter Douglas" w:date="2016-03-16T13:17:00Z">
        <w:r w:rsidR="00EC4649">
          <w:rPr>
            <w:rFonts w:ascii="Arial" w:hAnsi="Arial" w:cs="Arial"/>
            <w:sz w:val="22"/>
            <w:szCs w:val="22"/>
          </w:rPr>
          <w:t>,</w:t>
        </w:r>
      </w:ins>
      <w:r w:rsidRPr="001C5060">
        <w:rPr>
          <w:rFonts w:ascii="Arial" w:hAnsi="Arial" w:cs="Arial"/>
          <w:sz w:val="22"/>
          <w:szCs w:val="22"/>
        </w:rPr>
        <w:t xml:space="preserve"> a</w:t>
      </w:r>
      <w:r>
        <w:rPr>
          <w:rFonts w:ascii="Arial" w:hAnsi="Arial" w:cs="Arial"/>
          <w:sz w:val="22"/>
          <w:szCs w:val="22"/>
        </w:rPr>
        <w:t xml:space="preserve"> mast of </w:t>
      </w:r>
      <w:r w:rsidRPr="001C5060">
        <w:rPr>
          <w:rFonts w:ascii="Arial" w:hAnsi="Arial" w:cs="Arial"/>
          <w:sz w:val="22"/>
          <w:szCs w:val="22"/>
        </w:rPr>
        <w:t>200m is recommended, with 24 top loading elements and an appropriate earth mat</w:t>
      </w:r>
      <w:r>
        <w:rPr>
          <w:rFonts w:ascii="Arial" w:hAnsi="Arial" w:cs="Arial"/>
          <w:sz w:val="22"/>
          <w:szCs w:val="22"/>
        </w:rPr>
        <w:t xml:space="preserve"> that may extend up to a 300 m radius around the mast</w:t>
      </w:r>
      <w:r w:rsidRPr="001C5060">
        <w:rPr>
          <w:rFonts w:ascii="Arial" w:hAnsi="Arial" w:cs="Arial"/>
          <w:sz w:val="22"/>
          <w:szCs w:val="22"/>
        </w:rPr>
        <w:t xml:space="preserve">.  The transmitter output power shall be in the region of 200kW-1MW.  </w:t>
      </w:r>
      <w:r>
        <w:rPr>
          <w:rFonts w:ascii="Arial" w:hAnsi="Arial" w:cs="Arial"/>
          <w:sz w:val="22"/>
          <w:szCs w:val="22"/>
        </w:rPr>
        <w:t>For the Loran Data Channel, and control and monitoring t</w:t>
      </w:r>
      <w:r w:rsidRPr="001C5060">
        <w:rPr>
          <w:rFonts w:ascii="Arial" w:hAnsi="Arial" w:cs="Arial"/>
          <w:sz w:val="22"/>
          <w:szCs w:val="22"/>
        </w:rPr>
        <w:t xml:space="preserve">he local infrastructure must provide reliable power and broadband </w:t>
      </w:r>
      <w:r>
        <w:rPr>
          <w:rFonts w:ascii="Arial" w:hAnsi="Arial" w:cs="Arial"/>
          <w:sz w:val="22"/>
          <w:szCs w:val="22"/>
        </w:rPr>
        <w:t xml:space="preserve">Internet </w:t>
      </w:r>
      <w:r w:rsidRPr="001C5060">
        <w:rPr>
          <w:rFonts w:ascii="Arial" w:hAnsi="Arial" w:cs="Arial"/>
          <w:sz w:val="22"/>
          <w:szCs w:val="22"/>
        </w:rPr>
        <w:t xml:space="preserve">connectivity with the appropriate security. </w:t>
      </w:r>
      <w:r>
        <w:rPr>
          <w:rFonts w:ascii="Arial" w:hAnsi="Arial" w:cs="Arial"/>
          <w:sz w:val="22"/>
          <w:szCs w:val="22"/>
        </w:rPr>
        <w:t xml:space="preserve">It may be a requirement to </w:t>
      </w:r>
      <w:r>
        <w:rPr>
          <w:rFonts w:ascii="Arial" w:hAnsi="Arial" w:cs="Arial"/>
          <w:sz w:val="22"/>
          <w:szCs w:val="22"/>
        </w:rPr>
        <w:lastRenderedPageBreak/>
        <w:t xml:space="preserve">provide separate Internet access for each of the LDC and monitoring and control. In either case redundant data communications systems should be provided, with spatial </w:t>
      </w:r>
      <w:r w:rsidR="00FD4D62">
        <w:rPr>
          <w:rFonts w:ascii="Arial" w:hAnsi="Arial" w:cs="Arial"/>
          <w:sz w:val="22"/>
          <w:szCs w:val="22"/>
        </w:rPr>
        <w:t>diversity of the redundant data links given a high priority</w:t>
      </w:r>
      <w:r>
        <w:rPr>
          <w:rFonts w:ascii="Arial" w:hAnsi="Arial" w:cs="Arial"/>
          <w:sz w:val="22"/>
          <w:szCs w:val="22"/>
        </w:rPr>
        <w:t xml:space="preserve">. </w:t>
      </w:r>
    </w:p>
    <w:p w14:paraId="2813E4CF" w14:textId="432C44F4" w:rsidR="00E77164" w:rsidRPr="000D5D9A" w:rsidRDefault="00FD4D62" w:rsidP="004F3187">
      <w:pPr>
        <w:spacing w:before="120" w:after="120"/>
        <w:jc w:val="both"/>
        <w:rPr>
          <w:rFonts w:ascii="Arial" w:hAnsi="Arial" w:cs="Arial"/>
          <w:sz w:val="22"/>
          <w:szCs w:val="22"/>
        </w:rPr>
      </w:pPr>
      <w:del w:id="584" w:author="Peter Douglas" w:date="2016-03-16T11:39:00Z">
        <w:r w:rsidDel="00F06DF5">
          <w:rPr>
            <w:rFonts w:ascii="Arial" w:hAnsi="Arial" w:cs="Arial"/>
            <w:sz w:val="22"/>
            <w:szCs w:val="22"/>
          </w:rPr>
          <w:delText>Again f</w:delText>
        </w:r>
      </w:del>
      <w:ins w:id="585" w:author="Peter Douglas" w:date="2016-03-16T11:39:00Z">
        <w:r w:rsidR="00F06DF5">
          <w:rPr>
            <w:rFonts w:ascii="Arial" w:hAnsi="Arial" w:cs="Arial"/>
            <w:sz w:val="22"/>
            <w:szCs w:val="22"/>
          </w:rPr>
          <w:t>F</w:t>
        </w:r>
      </w:ins>
      <w:r>
        <w:rPr>
          <w:rFonts w:ascii="Arial" w:hAnsi="Arial" w:cs="Arial"/>
          <w:sz w:val="22"/>
          <w:szCs w:val="22"/>
        </w:rPr>
        <w:t>or redundancy i</w:t>
      </w:r>
      <w:r w:rsidR="00E77164" w:rsidRPr="000D5D9A">
        <w:rPr>
          <w:rFonts w:ascii="Arial" w:hAnsi="Arial" w:cs="Arial"/>
          <w:sz w:val="22"/>
          <w:szCs w:val="22"/>
        </w:rPr>
        <w:t xml:space="preserve">t is normal practice to duplicate the transmitter, timing and control units and power supply. The use of Uninterrupted Power Supplies to prevent outages in the event of short term loss of power supplies is strongly recommended.  </w:t>
      </w:r>
    </w:p>
    <w:p w14:paraId="1E3D931F" w14:textId="6EDF1B40" w:rsidR="00E77164" w:rsidRDefault="00E77164" w:rsidP="004F3187">
      <w:pPr>
        <w:pStyle w:val="BodyText"/>
        <w:jc w:val="both"/>
        <w:rPr>
          <w:rFonts w:ascii="Arial" w:hAnsi="Arial" w:cs="Arial"/>
          <w:sz w:val="22"/>
          <w:szCs w:val="22"/>
        </w:rPr>
      </w:pPr>
      <w:r w:rsidRPr="001C5060">
        <w:rPr>
          <w:rFonts w:ascii="Arial" w:hAnsi="Arial" w:cs="Arial"/>
          <w:sz w:val="22"/>
          <w:szCs w:val="22"/>
        </w:rPr>
        <w:t>The performance of the LF transmitter and its antenna can be affected by weather conditions and an automatic Antenna Tuning Unit (ATU) should be used to minimise such effects.</w:t>
      </w:r>
      <w:ins w:id="586" w:author="Peter Douglas" w:date="2016-03-16T11:40:00Z">
        <w:r w:rsidR="0077769D">
          <w:rPr>
            <w:rFonts w:ascii="Arial" w:hAnsi="Arial" w:cs="Arial"/>
            <w:sz w:val="22"/>
            <w:szCs w:val="22"/>
          </w:rPr>
          <w:t xml:space="preserve"> Lightning protection techniques are highly recommended.</w:t>
        </w:r>
      </w:ins>
    </w:p>
    <w:p w14:paraId="3B41CF66" w14:textId="77777777" w:rsidR="00FD4D62" w:rsidRDefault="00FD4D62" w:rsidP="005743E5">
      <w:pPr>
        <w:pStyle w:val="BodyText"/>
        <w:jc w:val="both"/>
        <w:rPr>
          <w:rFonts w:ascii="Arial" w:hAnsi="Arial" w:cs="Arial"/>
          <w:sz w:val="22"/>
          <w:szCs w:val="22"/>
        </w:rPr>
      </w:pPr>
      <w:r>
        <w:rPr>
          <w:rFonts w:ascii="Arial" w:hAnsi="Arial" w:cs="Arial"/>
          <w:sz w:val="22"/>
          <w:szCs w:val="22"/>
        </w:rPr>
        <w:t>Service providers are recommended to contact eLora</w:t>
      </w:r>
      <w:r w:rsidR="00E044EC">
        <w:rPr>
          <w:rFonts w:ascii="Arial" w:hAnsi="Arial" w:cs="Arial"/>
          <w:sz w:val="22"/>
          <w:szCs w:val="22"/>
        </w:rPr>
        <w:t>n</w:t>
      </w:r>
      <w:r>
        <w:rPr>
          <w:rFonts w:ascii="Arial" w:hAnsi="Arial" w:cs="Arial"/>
          <w:sz w:val="22"/>
          <w:szCs w:val="22"/>
        </w:rPr>
        <w:t xml:space="preserve"> transmitter vendors for more information and installation options. </w:t>
      </w:r>
    </w:p>
    <w:p w14:paraId="66BE4C4D" w14:textId="52BC78CB" w:rsidR="00BB7BD1" w:rsidRPr="001C5060" w:rsidRDefault="00BB7BD1" w:rsidP="00807536">
      <w:pPr>
        <w:pStyle w:val="BodyText"/>
        <w:jc w:val="both"/>
        <w:rPr>
          <w:rFonts w:ascii="Arial" w:hAnsi="Arial" w:cs="Arial"/>
          <w:sz w:val="22"/>
          <w:szCs w:val="22"/>
        </w:rPr>
      </w:pPr>
      <w:r>
        <w:rPr>
          <w:rFonts w:ascii="Arial" w:hAnsi="Arial" w:cs="Arial"/>
          <w:sz w:val="22"/>
          <w:szCs w:val="22"/>
        </w:rPr>
        <w:t xml:space="preserve">Information on the format of eLoran transmitter almanac data may be obtained from RTCM SC-127 [11]. Transmitter almanac information should </w:t>
      </w:r>
      <w:del w:id="587" w:author="Peter Douglas" w:date="2016-03-16T13:19:00Z">
        <w:r w:rsidDel="00EC4649">
          <w:rPr>
            <w:rFonts w:ascii="Arial" w:hAnsi="Arial" w:cs="Arial"/>
            <w:sz w:val="22"/>
            <w:szCs w:val="22"/>
          </w:rPr>
          <w:delText xml:space="preserve">also </w:delText>
        </w:r>
      </w:del>
      <w:r>
        <w:rPr>
          <w:rFonts w:ascii="Arial" w:hAnsi="Arial" w:cs="Arial"/>
          <w:sz w:val="22"/>
          <w:szCs w:val="22"/>
        </w:rPr>
        <w:t>be published in IHO S-200 series form</w:t>
      </w:r>
      <w:ins w:id="588" w:author="Peter Douglas" w:date="2016-03-16T11:39:00Z">
        <w:r w:rsidR="0077769D">
          <w:rPr>
            <w:rFonts w:ascii="Arial" w:hAnsi="Arial" w:cs="Arial"/>
            <w:sz w:val="22"/>
            <w:szCs w:val="22"/>
          </w:rPr>
          <w:t>at</w:t>
        </w:r>
      </w:ins>
      <w:r>
        <w:rPr>
          <w:rFonts w:ascii="Arial" w:hAnsi="Arial" w:cs="Arial"/>
          <w:sz w:val="22"/>
          <w:szCs w:val="22"/>
        </w:rPr>
        <w:t xml:space="preserve">; see Section </w:t>
      </w:r>
      <w:r>
        <w:rPr>
          <w:rFonts w:ascii="Arial" w:hAnsi="Arial" w:cs="Arial"/>
          <w:sz w:val="22"/>
          <w:szCs w:val="22"/>
        </w:rPr>
        <w:fldChar w:fldCharType="begin"/>
      </w:r>
      <w:r>
        <w:rPr>
          <w:rFonts w:ascii="Arial" w:hAnsi="Arial" w:cs="Arial"/>
          <w:sz w:val="22"/>
          <w:szCs w:val="22"/>
        </w:rPr>
        <w:instrText xml:space="preserve"> REF _Ref437001778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3.4</w:t>
      </w:r>
      <w:r>
        <w:rPr>
          <w:rFonts w:ascii="Arial" w:hAnsi="Arial" w:cs="Arial"/>
          <w:sz w:val="22"/>
          <w:szCs w:val="22"/>
        </w:rPr>
        <w:fldChar w:fldCharType="end"/>
      </w:r>
      <w:r>
        <w:rPr>
          <w:rFonts w:ascii="Arial" w:hAnsi="Arial" w:cs="Arial"/>
          <w:sz w:val="22"/>
          <w:szCs w:val="22"/>
        </w:rPr>
        <w:t xml:space="preserve">. </w:t>
      </w:r>
    </w:p>
    <w:p w14:paraId="2D82146B" w14:textId="55686384" w:rsidR="00E77164" w:rsidRPr="00706666" w:rsidDel="00230CC8" w:rsidRDefault="00E77164" w:rsidP="004F3187">
      <w:pPr>
        <w:spacing w:before="120" w:after="120"/>
        <w:jc w:val="both"/>
        <w:rPr>
          <w:del w:id="589" w:author="Peter Douglas" w:date="2016-03-15T14:24:00Z"/>
          <w:rFonts w:ascii="Arial" w:hAnsi="Arial" w:cs="Arial"/>
          <w:sz w:val="22"/>
          <w:szCs w:val="22"/>
        </w:rPr>
      </w:pPr>
    </w:p>
    <w:p w14:paraId="72561CAB" w14:textId="49C7C320" w:rsidR="0026790D" w:rsidDel="00230CC8" w:rsidRDefault="00706666" w:rsidP="004F3187">
      <w:pPr>
        <w:spacing w:before="120" w:after="120"/>
        <w:jc w:val="both"/>
        <w:rPr>
          <w:del w:id="590" w:author="Peter Douglas" w:date="2016-03-15T14:24:00Z"/>
          <w:rFonts w:ascii="Arial" w:hAnsi="Arial" w:cs="Arial"/>
          <w:sz w:val="22"/>
          <w:szCs w:val="22"/>
        </w:rPr>
      </w:pPr>
      <w:del w:id="591" w:author="Peter Douglas" w:date="2016-03-15T14:24:00Z">
        <w:r w:rsidDel="00230CC8">
          <w:rPr>
            <w:rFonts w:ascii="Arial" w:hAnsi="Arial" w:cs="Arial"/>
            <w:sz w:val="22"/>
            <w:szCs w:val="22"/>
          </w:rPr>
          <w:delText>Recommended reading: XXXX</w:delText>
        </w:r>
      </w:del>
    </w:p>
    <w:p w14:paraId="6C96B71E" w14:textId="77777777" w:rsidR="00706666" w:rsidRDefault="00706666" w:rsidP="004F3187">
      <w:pPr>
        <w:spacing w:before="120" w:after="120"/>
        <w:jc w:val="both"/>
        <w:rPr>
          <w:rFonts w:ascii="Arial" w:hAnsi="Arial" w:cs="Arial"/>
          <w:sz w:val="22"/>
          <w:szCs w:val="22"/>
        </w:rPr>
      </w:pPr>
    </w:p>
    <w:p w14:paraId="6CFBE26C" w14:textId="77777777" w:rsidR="00706666" w:rsidRDefault="00706666" w:rsidP="004F3187">
      <w:pPr>
        <w:pStyle w:val="Heading2"/>
      </w:pPr>
      <w:bookmarkStart w:id="592" w:name="_Toc445900969"/>
      <w:r>
        <w:t>Establish Applications - Voyage Phase Requirements</w:t>
      </w:r>
      <w:bookmarkEnd w:id="592"/>
    </w:p>
    <w:p w14:paraId="162A3210" w14:textId="72C6E141" w:rsidR="00A76AA3" w:rsidRDefault="00706666" w:rsidP="004F3187">
      <w:pPr>
        <w:spacing w:before="120" w:after="120"/>
        <w:jc w:val="both"/>
        <w:rPr>
          <w:rFonts w:ascii="Arial" w:hAnsi="Arial" w:cs="Arial"/>
          <w:sz w:val="22"/>
          <w:szCs w:val="22"/>
        </w:rPr>
      </w:pPr>
      <w:r>
        <w:rPr>
          <w:rFonts w:ascii="Arial" w:hAnsi="Arial" w:cs="Arial"/>
          <w:sz w:val="22"/>
          <w:szCs w:val="22"/>
        </w:rPr>
        <w:t>The service provider should identify performance requirements around the provider</w:t>
      </w:r>
      <w:r w:rsidR="00F920C4">
        <w:rPr>
          <w:rFonts w:ascii="Arial" w:hAnsi="Arial" w:cs="Arial"/>
          <w:sz w:val="22"/>
          <w:szCs w:val="22"/>
        </w:rPr>
        <w:t>’</w:t>
      </w:r>
      <w:r>
        <w:rPr>
          <w:rFonts w:ascii="Arial" w:hAnsi="Arial" w:cs="Arial"/>
          <w:sz w:val="22"/>
          <w:szCs w:val="22"/>
        </w:rPr>
        <w:t xml:space="preserve">s coastal territory. Providing ports and </w:t>
      </w:r>
      <w:del w:id="593" w:author="Peter Douglas" w:date="2016-03-16T13:18:00Z">
        <w:r w:rsidDel="00EC4649">
          <w:rPr>
            <w:rFonts w:ascii="Arial" w:hAnsi="Arial" w:cs="Arial"/>
            <w:sz w:val="22"/>
            <w:szCs w:val="22"/>
          </w:rPr>
          <w:delText>habours</w:delText>
        </w:r>
      </w:del>
      <w:ins w:id="594" w:author="Peter Douglas" w:date="2016-03-16T13:18:00Z">
        <w:r w:rsidR="00EC4649">
          <w:rPr>
            <w:rFonts w:ascii="Arial" w:hAnsi="Arial" w:cs="Arial"/>
            <w:sz w:val="22"/>
            <w:szCs w:val="22"/>
          </w:rPr>
          <w:t>harbours</w:t>
        </w:r>
      </w:ins>
      <w:r>
        <w:rPr>
          <w:rFonts w:ascii="Arial" w:hAnsi="Arial" w:cs="Arial"/>
          <w:sz w:val="22"/>
          <w:szCs w:val="22"/>
        </w:rPr>
        <w:t xml:space="preserve"> with Port Approach Voyage phase capability will require the installation of one or more differential-Loran Reference Stations and ASF surveys. Coastal Voyage phase will require the production of ASF data through modelling and calibration with measured ASF data. </w:t>
      </w:r>
    </w:p>
    <w:p w14:paraId="6BCF47C8" w14:textId="77777777" w:rsidR="00F920C4" w:rsidRDefault="00F920C4" w:rsidP="004F3187">
      <w:pPr>
        <w:spacing w:before="120" w:after="120"/>
        <w:jc w:val="both"/>
        <w:rPr>
          <w:rFonts w:ascii="Arial" w:hAnsi="Arial" w:cs="Arial"/>
          <w:sz w:val="22"/>
          <w:szCs w:val="22"/>
        </w:rPr>
      </w:pPr>
    </w:p>
    <w:p w14:paraId="0A01B7CC" w14:textId="77777777" w:rsidR="00F920C4" w:rsidRDefault="00F920C4" w:rsidP="004F3187">
      <w:pPr>
        <w:pStyle w:val="Heading3"/>
        <w:spacing w:before="120"/>
      </w:pPr>
      <w:bookmarkStart w:id="595" w:name="_Toc445900970"/>
      <w:r>
        <w:t>Port Approach</w:t>
      </w:r>
      <w:r w:rsidR="00A80BE5">
        <w:t xml:space="preserve"> Voyage Phase</w:t>
      </w:r>
      <w:bookmarkEnd w:id="595"/>
    </w:p>
    <w:p w14:paraId="7EF4D590" w14:textId="77777777" w:rsidR="00F920C4" w:rsidRDefault="00F920C4" w:rsidP="004F3187">
      <w:pPr>
        <w:spacing w:before="120" w:after="120"/>
        <w:jc w:val="both"/>
        <w:rPr>
          <w:rFonts w:ascii="Arial" w:hAnsi="Arial" w:cs="Arial"/>
          <w:sz w:val="22"/>
          <w:szCs w:val="22"/>
        </w:rPr>
      </w:pPr>
      <w:r w:rsidRPr="00F920C4">
        <w:rPr>
          <w:rFonts w:ascii="Arial" w:hAnsi="Arial" w:cs="Arial"/>
          <w:sz w:val="22"/>
          <w:szCs w:val="22"/>
        </w:rPr>
        <w:t>A different</w:t>
      </w:r>
      <w:r>
        <w:rPr>
          <w:rFonts w:ascii="Arial" w:hAnsi="Arial" w:cs="Arial"/>
          <w:sz w:val="22"/>
          <w:szCs w:val="22"/>
        </w:rPr>
        <w:t xml:space="preserve">ial-Loran Reference Station will be required to be installed for each port or harbour to be provided with 10 m (95%) positioning accuracy capability. The typical </w:t>
      </w:r>
      <w:r w:rsidR="00727D27">
        <w:rPr>
          <w:rFonts w:ascii="Arial" w:hAnsi="Arial" w:cs="Arial"/>
          <w:sz w:val="22"/>
          <w:szCs w:val="22"/>
        </w:rPr>
        <w:t xml:space="preserve">geographical </w:t>
      </w:r>
      <w:r>
        <w:rPr>
          <w:rFonts w:ascii="Arial" w:hAnsi="Arial" w:cs="Arial"/>
          <w:sz w:val="22"/>
          <w:szCs w:val="22"/>
        </w:rPr>
        <w:t xml:space="preserve">range of validity of </w:t>
      </w:r>
      <w:r w:rsidR="00727D27">
        <w:rPr>
          <w:rFonts w:ascii="Arial" w:hAnsi="Arial" w:cs="Arial"/>
          <w:sz w:val="22"/>
          <w:szCs w:val="22"/>
        </w:rPr>
        <w:t xml:space="preserve">the differential-corrections computed by </w:t>
      </w:r>
      <w:r>
        <w:rPr>
          <w:rFonts w:ascii="Arial" w:hAnsi="Arial" w:cs="Arial"/>
          <w:sz w:val="22"/>
          <w:szCs w:val="22"/>
        </w:rPr>
        <w:t xml:space="preserve">a </w:t>
      </w:r>
      <w:proofErr w:type="spellStart"/>
      <w:r>
        <w:rPr>
          <w:rFonts w:ascii="Arial" w:hAnsi="Arial" w:cs="Arial"/>
          <w:sz w:val="22"/>
          <w:szCs w:val="22"/>
        </w:rPr>
        <w:t>DLoran</w:t>
      </w:r>
      <w:proofErr w:type="spellEnd"/>
      <w:r>
        <w:rPr>
          <w:rFonts w:ascii="Arial" w:hAnsi="Arial" w:cs="Arial"/>
          <w:sz w:val="22"/>
          <w:szCs w:val="22"/>
        </w:rPr>
        <w:t xml:space="preserve"> reference station is </w:t>
      </w:r>
      <w:r w:rsidR="00727D27">
        <w:rPr>
          <w:rFonts w:ascii="Arial" w:hAnsi="Arial" w:cs="Arial"/>
          <w:sz w:val="22"/>
          <w:szCs w:val="22"/>
        </w:rPr>
        <w:t xml:space="preserve"> limited by an effect called “spatial decorrelation”, the effect of which is dependent on the difference in propagation paths between the eLoran transmitter and the user, and the eLoran transmitter and the reference station</w:t>
      </w:r>
      <w:r>
        <w:rPr>
          <w:rFonts w:ascii="Arial" w:hAnsi="Arial" w:cs="Arial"/>
          <w:sz w:val="22"/>
          <w:szCs w:val="22"/>
        </w:rPr>
        <w:t xml:space="preserve">. </w:t>
      </w:r>
      <w:r w:rsidR="00727D27">
        <w:rPr>
          <w:rFonts w:ascii="Arial" w:hAnsi="Arial" w:cs="Arial"/>
          <w:sz w:val="22"/>
          <w:szCs w:val="22"/>
        </w:rPr>
        <w:t xml:space="preserve">Numerous </w:t>
      </w:r>
      <w:proofErr w:type="spellStart"/>
      <w:r w:rsidR="00727D27">
        <w:rPr>
          <w:rFonts w:ascii="Arial" w:hAnsi="Arial" w:cs="Arial"/>
          <w:sz w:val="22"/>
          <w:szCs w:val="22"/>
        </w:rPr>
        <w:t>DLoran</w:t>
      </w:r>
      <w:proofErr w:type="spellEnd"/>
      <w:r w:rsidR="00727D27">
        <w:rPr>
          <w:rFonts w:ascii="Arial" w:hAnsi="Arial" w:cs="Arial"/>
          <w:sz w:val="22"/>
          <w:szCs w:val="22"/>
        </w:rPr>
        <w:t xml:space="preserve"> reference stations will be required in order to cover a large region. </w:t>
      </w:r>
    </w:p>
    <w:p w14:paraId="11B1E7F5" w14:textId="77777777" w:rsidR="001419C8" w:rsidRDefault="001419C8" w:rsidP="004F3187">
      <w:pPr>
        <w:spacing w:before="120" w:after="120"/>
        <w:jc w:val="both"/>
        <w:rPr>
          <w:rFonts w:ascii="Arial" w:hAnsi="Arial" w:cs="Arial"/>
          <w:sz w:val="22"/>
          <w:szCs w:val="22"/>
        </w:rPr>
      </w:pPr>
    </w:p>
    <w:p w14:paraId="711C522E" w14:textId="77777777" w:rsidR="001419C8" w:rsidRPr="001419C8" w:rsidRDefault="001419C8" w:rsidP="004F3187">
      <w:pPr>
        <w:pStyle w:val="Heading4"/>
        <w:spacing w:before="120" w:after="120"/>
        <w:rPr>
          <w:b/>
        </w:rPr>
      </w:pPr>
      <w:r w:rsidRPr="001419C8">
        <w:rPr>
          <w:b/>
        </w:rPr>
        <w:t>Reference Station Installation</w:t>
      </w:r>
    </w:p>
    <w:p w14:paraId="6689A70B" w14:textId="77777777" w:rsidR="00F920C4" w:rsidRDefault="00F920C4" w:rsidP="004F3187">
      <w:pPr>
        <w:spacing w:before="120" w:after="120"/>
        <w:jc w:val="both"/>
        <w:rPr>
          <w:rFonts w:ascii="Arial" w:hAnsi="Arial" w:cs="Arial"/>
          <w:sz w:val="22"/>
          <w:szCs w:val="22"/>
        </w:rPr>
      </w:pPr>
      <w:r>
        <w:rPr>
          <w:rFonts w:ascii="Arial" w:hAnsi="Arial" w:cs="Arial"/>
          <w:sz w:val="22"/>
          <w:szCs w:val="22"/>
        </w:rPr>
        <w:t xml:space="preserve">A suitable building will require to be found to house the reference station, with power, Internet connection, roof space for the eLoran antenna and access available for maintenance activities. Legal and financial compensation agreements will need to be made with port authorities and licences or leases may be required. </w:t>
      </w:r>
    </w:p>
    <w:p w14:paraId="49DA4669" w14:textId="3196DE5E" w:rsidR="00F920C4" w:rsidRDefault="00F920C4" w:rsidP="004F3187">
      <w:pPr>
        <w:spacing w:before="120" w:after="120"/>
        <w:jc w:val="both"/>
        <w:rPr>
          <w:rFonts w:ascii="Arial" w:hAnsi="Arial" w:cs="Arial"/>
          <w:sz w:val="22"/>
          <w:szCs w:val="22"/>
        </w:rPr>
      </w:pPr>
      <w:r>
        <w:rPr>
          <w:rFonts w:ascii="Arial" w:hAnsi="Arial" w:cs="Arial"/>
          <w:sz w:val="22"/>
          <w:szCs w:val="22"/>
        </w:rPr>
        <w:t>When surveying the likely location of the reference station</w:t>
      </w:r>
      <w:ins w:id="596" w:author="Peter Douglas" w:date="2016-03-16T11:41:00Z">
        <w:r w:rsidR="0077769D">
          <w:rPr>
            <w:rFonts w:ascii="Arial" w:hAnsi="Arial" w:cs="Arial"/>
            <w:sz w:val="22"/>
            <w:szCs w:val="22"/>
          </w:rPr>
          <w:t>,</w:t>
        </w:r>
      </w:ins>
      <w:r>
        <w:rPr>
          <w:rFonts w:ascii="Arial" w:hAnsi="Arial" w:cs="Arial"/>
          <w:sz w:val="22"/>
          <w:szCs w:val="22"/>
        </w:rPr>
        <w:t xml:space="preserve"> it is recommended that the service provider perform a radio frequency “noise survey” of candidate buildings to ensure the quality of reception of the eLoran signals at the location. Certain electrical equipment can affect the signal-to-noise ratio of the eLoran signals depending on proximity. For example, power supplies to LED lighting, elevator motor equipment, air-conditioning plant, switch mode power supplies of radar, radio and satellite receiving equipment and computer monitor screens can all have a detrimental effect on eLoran signal quality if such equipment is too </w:t>
      </w:r>
      <w:r>
        <w:rPr>
          <w:rFonts w:ascii="Arial" w:hAnsi="Arial" w:cs="Arial"/>
          <w:sz w:val="22"/>
          <w:szCs w:val="22"/>
        </w:rPr>
        <w:lastRenderedPageBreak/>
        <w:t xml:space="preserve">close </w:t>
      </w:r>
      <w:r w:rsidR="001419C8">
        <w:rPr>
          <w:rFonts w:ascii="Arial" w:hAnsi="Arial" w:cs="Arial"/>
          <w:sz w:val="22"/>
          <w:szCs w:val="22"/>
        </w:rPr>
        <w:t xml:space="preserve">(1 metre or so) </w:t>
      </w:r>
      <w:r>
        <w:rPr>
          <w:rFonts w:ascii="Arial" w:hAnsi="Arial" w:cs="Arial"/>
          <w:sz w:val="22"/>
          <w:szCs w:val="22"/>
        </w:rPr>
        <w:t>to an eLoran receive</w:t>
      </w:r>
      <w:ins w:id="597" w:author="Peter Douglas" w:date="2016-03-16T11:45:00Z">
        <w:r w:rsidR="0077769D">
          <w:rPr>
            <w:rFonts w:ascii="Arial" w:hAnsi="Arial" w:cs="Arial"/>
            <w:sz w:val="22"/>
            <w:szCs w:val="22"/>
          </w:rPr>
          <w:t>r</w:t>
        </w:r>
      </w:ins>
      <w:r>
        <w:rPr>
          <w:rFonts w:ascii="Arial" w:hAnsi="Arial" w:cs="Arial"/>
          <w:sz w:val="22"/>
          <w:szCs w:val="22"/>
        </w:rPr>
        <w:t xml:space="preserve"> antenna. </w:t>
      </w:r>
      <w:r w:rsidR="00A80BE5">
        <w:rPr>
          <w:rFonts w:ascii="Arial" w:hAnsi="Arial" w:cs="Arial"/>
          <w:sz w:val="22"/>
          <w:szCs w:val="22"/>
        </w:rPr>
        <w:t xml:space="preserve">For each port, the </w:t>
      </w:r>
      <w:proofErr w:type="spellStart"/>
      <w:r w:rsidR="00A80BE5">
        <w:rPr>
          <w:rFonts w:ascii="Arial" w:hAnsi="Arial" w:cs="Arial"/>
          <w:sz w:val="22"/>
          <w:szCs w:val="22"/>
        </w:rPr>
        <w:t>DLoran</w:t>
      </w:r>
      <w:proofErr w:type="spellEnd"/>
      <w:r w:rsidR="00A80BE5">
        <w:rPr>
          <w:rFonts w:ascii="Arial" w:hAnsi="Arial" w:cs="Arial"/>
          <w:sz w:val="22"/>
          <w:szCs w:val="22"/>
        </w:rPr>
        <w:t xml:space="preserve"> reference station should be installed and put into </w:t>
      </w:r>
      <w:r w:rsidR="00A80BE5" w:rsidRPr="000F7120">
        <w:rPr>
          <w:rFonts w:ascii="Arial" w:hAnsi="Arial" w:cs="Arial"/>
          <w:sz w:val="22"/>
          <w:szCs w:val="22"/>
        </w:rPr>
        <w:t>operation before the</w:t>
      </w:r>
      <w:r w:rsidR="00A80BE5">
        <w:rPr>
          <w:rFonts w:ascii="Arial" w:hAnsi="Arial" w:cs="Arial"/>
          <w:sz w:val="22"/>
          <w:szCs w:val="22"/>
        </w:rPr>
        <w:t xml:space="preserve"> ASF measurement survey of the port is performed, as the reference station will need to be operating in order to take account of any signal propagation changes that might occur during the ASF survey. </w:t>
      </w:r>
    </w:p>
    <w:p w14:paraId="55CBF5D2" w14:textId="2F7D920D" w:rsidR="00A80BE5" w:rsidRDefault="00A80BE5" w:rsidP="004F3187">
      <w:pPr>
        <w:spacing w:before="120" w:after="120"/>
        <w:jc w:val="both"/>
        <w:rPr>
          <w:rFonts w:ascii="Arial" w:hAnsi="Arial" w:cs="Arial"/>
          <w:sz w:val="22"/>
          <w:szCs w:val="22"/>
        </w:rPr>
      </w:pPr>
      <w:r>
        <w:rPr>
          <w:rFonts w:ascii="Arial" w:hAnsi="Arial" w:cs="Arial"/>
          <w:sz w:val="22"/>
          <w:szCs w:val="22"/>
        </w:rPr>
        <w:t xml:space="preserve">The reference station should be provided with a unique identification number for automatic use by receivers. Information on the format of </w:t>
      </w:r>
      <w:proofErr w:type="spellStart"/>
      <w:r>
        <w:rPr>
          <w:rFonts w:ascii="Arial" w:hAnsi="Arial" w:cs="Arial"/>
          <w:sz w:val="22"/>
          <w:szCs w:val="22"/>
        </w:rPr>
        <w:t>DLoran</w:t>
      </w:r>
      <w:proofErr w:type="spellEnd"/>
      <w:r>
        <w:rPr>
          <w:rFonts w:ascii="Arial" w:hAnsi="Arial" w:cs="Arial"/>
          <w:sz w:val="22"/>
          <w:szCs w:val="22"/>
        </w:rPr>
        <w:t xml:space="preserve"> Reference Station almanac data may be obtained from RTCM SC-127 documentation. </w:t>
      </w:r>
      <w:proofErr w:type="spellStart"/>
      <w:r w:rsidR="00BB7BD1">
        <w:rPr>
          <w:rFonts w:ascii="Arial" w:hAnsi="Arial" w:cs="Arial"/>
          <w:sz w:val="22"/>
          <w:szCs w:val="22"/>
        </w:rPr>
        <w:t>DLoran</w:t>
      </w:r>
      <w:proofErr w:type="spellEnd"/>
      <w:r w:rsidR="00BB7BD1">
        <w:rPr>
          <w:rFonts w:ascii="Arial" w:hAnsi="Arial" w:cs="Arial"/>
          <w:sz w:val="22"/>
          <w:szCs w:val="22"/>
        </w:rPr>
        <w:t xml:space="preserve"> Reference Station almanac information should also be published in IHO S-200 series form</w:t>
      </w:r>
      <w:ins w:id="598" w:author="Peter Douglas" w:date="2016-03-16T13:23:00Z">
        <w:r w:rsidR="000F7120">
          <w:rPr>
            <w:rFonts w:ascii="Arial" w:hAnsi="Arial" w:cs="Arial"/>
            <w:sz w:val="22"/>
            <w:szCs w:val="22"/>
          </w:rPr>
          <w:t>at</w:t>
        </w:r>
      </w:ins>
      <w:r w:rsidR="00BB7BD1">
        <w:rPr>
          <w:rFonts w:ascii="Arial" w:hAnsi="Arial" w:cs="Arial"/>
          <w:sz w:val="22"/>
          <w:szCs w:val="22"/>
        </w:rPr>
        <w:t xml:space="preserve">; see Section </w:t>
      </w:r>
      <w:r w:rsidR="00BB7BD1">
        <w:rPr>
          <w:rFonts w:ascii="Arial" w:hAnsi="Arial" w:cs="Arial"/>
          <w:sz w:val="22"/>
          <w:szCs w:val="22"/>
        </w:rPr>
        <w:fldChar w:fldCharType="begin"/>
      </w:r>
      <w:r w:rsidR="00BB7BD1">
        <w:rPr>
          <w:rFonts w:ascii="Arial" w:hAnsi="Arial" w:cs="Arial"/>
          <w:sz w:val="22"/>
          <w:szCs w:val="22"/>
        </w:rPr>
        <w:instrText xml:space="preserve"> REF _Ref437001778 \r \h </w:instrText>
      </w:r>
      <w:r w:rsidR="00BB7BD1">
        <w:rPr>
          <w:rFonts w:ascii="Arial" w:hAnsi="Arial" w:cs="Arial"/>
          <w:sz w:val="22"/>
          <w:szCs w:val="22"/>
        </w:rPr>
      </w:r>
      <w:r w:rsidR="00BB7BD1">
        <w:rPr>
          <w:rFonts w:ascii="Arial" w:hAnsi="Arial" w:cs="Arial"/>
          <w:sz w:val="22"/>
          <w:szCs w:val="22"/>
        </w:rPr>
        <w:fldChar w:fldCharType="separate"/>
      </w:r>
      <w:r w:rsidR="00BB7BD1">
        <w:rPr>
          <w:rFonts w:ascii="Arial" w:hAnsi="Arial" w:cs="Arial"/>
          <w:sz w:val="22"/>
          <w:szCs w:val="22"/>
        </w:rPr>
        <w:t>3.4</w:t>
      </w:r>
      <w:r w:rsidR="00BB7BD1">
        <w:rPr>
          <w:rFonts w:ascii="Arial" w:hAnsi="Arial" w:cs="Arial"/>
          <w:sz w:val="22"/>
          <w:szCs w:val="22"/>
        </w:rPr>
        <w:fldChar w:fldCharType="end"/>
      </w:r>
      <w:r w:rsidR="00BB7BD1">
        <w:rPr>
          <w:rFonts w:ascii="Arial" w:hAnsi="Arial" w:cs="Arial"/>
          <w:sz w:val="22"/>
          <w:szCs w:val="22"/>
        </w:rPr>
        <w:t>.</w:t>
      </w:r>
    </w:p>
    <w:p w14:paraId="0CA264AA" w14:textId="0F958ADB" w:rsidR="001419C8" w:rsidDel="00230CC8" w:rsidRDefault="001419C8" w:rsidP="004F3187">
      <w:pPr>
        <w:spacing w:before="120" w:after="120"/>
        <w:jc w:val="both"/>
        <w:rPr>
          <w:del w:id="599" w:author="Peter Douglas" w:date="2016-03-15T14:24:00Z"/>
          <w:rFonts w:ascii="Arial" w:hAnsi="Arial" w:cs="Arial"/>
          <w:sz w:val="22"/>
          <w:szCs w:val="22"/>
        </w:rPr>
      </w:pPr>
      <w:del w:id="600" w:author="Peter Douglas" w:date="2016-03-15T14:24:00Z">
        <w:r w:rsidDel="00230CC8">
          <w:rPr>
            <w:rFonts w:ascii="Arial" w:hAnsi="Arial" w:cs="Arial"/>
            <w:sz w:val="22"/>
            <w:szCs w:val="22"/>
          </w:rPr>
          <w:delText>Recommended reading: XXXX</w:delText>
        </w:r>
      </w:del>
    </w:p>
    <w:p w14:paraId="4CFC8C66" w14:textId="77777777" w:rsidR="001419C8" w:rsidRDefault="001419C8" w:rsidP="004F3187">
      <w:pPr>
        <w:spacing w:before="120" w:after="120"/>
        <w:jc w:val="both"/>
        <w:rPr>
          <w:rFonts w:ascii="Arial" w:hAnsi="Arial" w:cs="Arial"/>
          <w:sz w:val="22"/>
          <w:szCs w:val="22"/>
        </w:rPr>
      </w:pPr>
    </w:p>
    <w:p w14:paraId="0FA2F934" w14:textId="77777777" w:rsidR="001419C8" w:rsidRPr="001419C8" w:rsidRDefault="001419C8" w:rsidP="004F3187">
      <w:pPr>
        <w:pStyle w:val="Heading4"/>
        <w:spacing w:before="120" w:after="120"/>
        <w:rPr>
          <w:b/>
        </w:rPr>
      </w:pPr>
      <w:r w:rsidRPr="001419C8">
        <w:rPr>
          <w:b/>
        </w:rPr>
        <w:t>Planning ASF measurement Surveys</w:t>
      </w:r>
    </w:p>
    <w:p w14:paraId="7A3EF2B0" w14:textId="7F58D044" w:rsidR="00F0218F" w:rsidRDefault="001419C8" w:rsidP="004F3187">
      <w:pPr>
        <w:spacing w:before="120" w:after="120"/>
        <w:jc w:val="both"/>
        <w:rPr>
          <w:rFonts w:ascii="Arial" w:hAnsi="Arial" w:cs="Arial"/>
          <w:sz w:val="22"/>
          <w:szCs w:val="22"/>
        </w:rPr>
      </w:pPr>
      <w:r>
        <w:rPr>
          <w:rFonts w:ascii="Arial" w:hAnsi="Arial" w:cs="Arial"/>
          <w:sz w:val="22"/>
          <w:szCs w:val="22"/>
        </w:rPr>
        <w:t xml:space="preserve">An ASF database will be required for each port or harbour approach. Since the area covered by a port approach is limited, it is appropriate to obtain the required data by measurement rather than modelling. The resulting data will be the highest quality. </w:t>
      </w:r>
      <w:del w:id="601" w:author="Peter Douglas" w:date="2016-03-16T13:24:00Z">
        <w:r w:rsidDel="000F7120">
          <w:rPr>
            <w:rFonts w:ascii="Arial" w:hAnsi="Arial" w:cs="Arial"/>
            <w:sz w:val="22"/>
            <w:szCs w:val="22"/>
          </w:rPr>
          <w:delText>For planning purposes it is recommended that service providers use the limits of the coverage area of the port’s Vessel Traffic Service (VTS).</w:delText>
        </w:r>
      </w:del>
      <w:r>
        <w:rPr>
          <w:rFonts w:ascii="Arial" w:hAnsi="Arial" w:cs="Arial"/>
          <w:sz w:val="22"/>
          <w:szCs w:val="22"/>
        </w:rPr>
        <w:t xml:space="preserve"> </w:t>
      </w:r>
    </w:p>
    <w:p w14:paraId="5BF14FFC" w14:textId="1F529546" w:rsidR="00CC6106" w:rsidRDefault="001419C8" w:rsidP="004F3187">
      <w:pPr>
        <w:spacing w:before="120" w:after="120"/>
        <w:jc w:val="both"/>
        <w:rPr>
          <w:rFonts w:ascii="Arial" w:hAnsi="Arial" w:cs="Arial"/>
          <w:sz w:val="22"/>
          <w:szCs w:val="22"/>
        </w:rPr>
      </w:pPr>
      <w:r>
        <w:rPr>
          <w:rFonts w:ascii="Arial" w:hAnsi="Arial" w:cs="Arial"/>
          <w:sz w:val="22"/>
          <w:szCs w:val="22"/>
        </w:rPr>
        <w:t>Using processing techniques and knowledge about the physics of eLoran signal propagation and ASF build-up</w:t>
      </w:r>
      <w:r w:rsidR="00F0218F">
        <w:rPr>
          <w:rFonts w:ascii="Arial" w:hAnsi="Arial" w:cs="Arial"/>
          <w:sz w:val="22"/>
          <w:szCs w:val="22"/>
        </w:rPr>
        <w:t xml:space="preserve"> over land </w:t>
      </w:r>
      <w:r>
        <w:rPr>
          <w:rFonts w:ascii="Arial" w:hAnsi="Arial" w:cs="Arial"/>
          <w:sz w:val="22"/>
          <w:szCs w:val="22"/>
        </w:rPr>
        <w:t xml:space="preserve">it is not necessary to perform grid type surveying, </w:t>
      </w:r>
      <w:del w:id="602" w:author="Peter Douglas" w:date="2016-03-16T13:24:00Z">
        <w:r w:rsidDel="000F7120">
          <w:rPr>
            <w:rFonts w:ascii="Arial" w:hAnsi="Arial" w:cs="Arial"/>
            <w:sz w:val="22"/>
            <w:szCs w:val="22"/>
          </w:rPr>
          <w:delText>for example that done</w:delText>
        </w:r>
      </w:del>
      <w:ins w:id="603" w:author="Peter Douglas" w:date="2016-03-16T13:24:00Z">
        <w:r w:rsidR="000F7120">
          <w:rPr>
            <w:rFonts w:ascii="Arial" w:hAnsi="Arial" w:cs="Arial"/>
            <w:sz w:val="22"/>
            <w:szCs w:val="22"/>
          </w:rPr>
          <w:t>as used</w:t>
        </w:r>
      </w:ins>
      <w:r>
        <w:rPr>
          <w:rFonts w:ascii="Arial" w:hAnsi="Arial" w:cs="Arial"/>
          <w:sz w:val="22"/>
          <w:szCs w:val="22"/>
        </w:rPr>
        <w:t xml:space="preserve"> to establish bathymetry. </w:t>
      </w:r>
      <w:r w:rsidR="00CC6106">
        <w:rPr>
          <w:rFonts w:ascii="Arial" w:hAnsi="Arial" w:cs="Arial"/>
          <w:sz w:val="22"/>
          <w:szCs w:val="22"/>
        </w:rPr>
        <w:t>Rather ASF measurements are made around the edges of the area to be covered and the data is then post-processed using interpolation an</w:t>
      </w:r>
      <w:r w:rsidR="00BE0247">
        <w:rPr>
          <w:rFonts w:ascii="Arial" w:hAnsi="Arial" w:cs="Arial"/>
          <w:sz w:val="22"/>
          <w:szCs w:val="22"/>
        </w:rPr>
        <w:t>d</w:t>
      </w:r>
      <w:r w:rsidR="00CC6106">
        <w:rPr>
          <w:rFonts w:ascii="Arial" w:hAnsi="Arial" w:cs="Arial"/>
          <w:sz w:val="22"/>
          <w:szCs w:val="22"/>
        </w:rPr>
        <w:t xml:space="preserve"> extrapolation to cover those areas not directly measured. </w:t>
      </w:r>
    </w:p>
    <w:p w14:paraId="53964EBD" w14:textId="76FC9A12" w:rsidR="00F0218F" w:rsidDel="00230CC8" w:rsidRDefault="00F0218F" w:rsidP="004F3187">
      <w:pPr>
        <w:spacing w:before="120" w:after="120"/>
        <w:jc w:val="both"/>
        <w:rPr>
          <w:del w:id="604" w:author="Peter Douglas" w:date="2016-03-15T14:24:00Z"/>
          <w:rFonts w:ascii="Arial" w:hAnsi="Arial" w:cs="Arial"/>
          <w:sz w:val="22"/>
          <w:szCs w:val="22"/>
        </w:rPr>
      </w:pPr>
    </w:p>
    <w:p w14:paraId="48577A7B" w14:textId="10A6C8EF" w:rsidR="00A76AA3" w:rsidDel="00230CC8" w:rsidRDefault="00F0218F" w:rsidP="004F3187">
      <w:pPr>
        <w:spacing w:before="120" w:after="120"/>
        <w:jc w:val="both"/>
        <w:rPr>
          <w:del w:id="605" w:author="Peter Douglas" w:date="2016-03-15T14:24:00Z"/>
          <w:rFonts w:ascii="Arial" w:hAnsi="Arial" w:cs="Arial"/>
          <w:sz w:val="22"/>
          <w:szCs w:val="22"/>
        </w:rPr>
      </w:pPr>
      <w:del w:id="606" w:author="Peter Douglas" w:date="2016-03-15T14:24:00Z">
        <w:r w:rsidDel="00230CC8">
          <w:rPr>
            <w:rFonts w:ascii="Arial" w:hAnsi="Arial" w:cs="Arial"/>
            <w:sz w:val="22"/>
            <w:szCs w:val="22"/>
          </w:rPr>
          <w:delText>Recommended reading: XXXX</w:delText>
        </w:r>
      </w:del>
    </w:p>
    <w:p w14:paraId="5F02A802" w14:textId="77777777" w:rsidR="006556C4" w:rsidRDefault="006556C4" w:rsidP="004F3187">
      <w:pPr>
        <w:spacing w:before="120" w:after="120"/>
        <w:jc w:val="both"/>
        <w:rPr>
          <w:rFonts w:ascii="Arial" w:hAnsi="Arial" w:cs="Arial"/>
          <w:sz w:val="22"/>
          <w:szCs w:val="22"/>
        </w:rPr>
      </w:pPr>
    </w:p>
    <w:p w14:paraId="03F44114" w14:textId="77777777" w:rsidR="006556C4" w:rsidRPr="006556C4" w:rsidRDefault="006556C4" w:rsidP="004F3187">
      <w:pPr>
        <w:pStyle w:val="Heading4"/>
        <w:spacing w:before="120" w:after="120"/>
        <w:rPr>
          <w:b/>
        </w:rPr>
      </w:pPr>
      <w:r w:rsidRPr="006556C4">
        <w:rPr>
          <w:b/>
        </w:rPr>
        <w:t>Perform the ASF Survey</w:t>
      </w:r>
    </w:p>
    <w:p w14:paraId="4C714267" w14:textId="77777777" w:rsidR="00A80BE5" w:rsidRDefault="00A80BE5" w:rsidP="004F3187">
      <w:pPr>
        <w:spacing w:before="120" w:after="120"/>
        <w:jc w:val="both"/>
        <w:rPr>
          <w:rFonts w:ascii="Arial" w:hAnsi="Arial" w:cs="Arial"/>
          <w:sz w:val="22"/>
          <w:szCs w:val="22"/>
        </w:rPr>
      </w:pPr>
      <w:r>
        <w:rPr>
          <w:rFonts w:ascii="Arial" w:hAnsi="Arial" w:cs="Arial"/>
          <w:sz w:val="22"/>
          <w:szCs w:val="22"/>
        </w:rPr>
        <w:t xml:space="preserve">The service provider should ensure that the local </w:t>
      </w:r>
      <w:proofErr w:type="spellStart"/>
      <w:r>
        <w:rPr>
          <w:rFonts w:ascii="Arial" w:hAnsi="Arial" w:cs="Arial"/>
          <w:sz w:val="22"/>
          <w:szCs w:val="22"/>
        </w:rPr>
        <w:t>DLoran</w:t>
      </w:r>
      <w:proofErr w:type="spellEnd"/>
      <w:r>
        <w:rPr>
          <w:rFonts w:ascii="Arial" w:hAnsi="Arial" w:cs="Arial"/>
          <w:sz w:val="22"/>
          <w:szCs w:val="22"/>
        </w:rPr>
        <w:t xml:space="preserve"> Reference Station is operating correctly before and during the survey. In addition the provider should ensure that all eLoran transmitters intended to be used for position fixing in the area by users, are operating correctly and that there is no transmitter maintenance planned during the survey that will either take the transmitter off-air, or affect the performance of the transmitted signal. </w:t>
      </w:r>
    </w:p>
    <w:p w14:paraId="300D54B7" w14:textId="77777777" w:rsidR="00CC6106" w:rsidRDefault="00CC6106" w:rsidP="004F3187">
      <w:pPr>
        <w:spacing w:before="120" w:after="120"/>
        <w:jc w:val="both"/>
        <w:rPr>
          <w:rFonts w:ascii="Arial" w:hAnsi="Arial" w:cs="Arial"/>
          <w:sz w:val="22"/>
          <w:szCs w:val="22"/>
        </w:rPr>
      </w:pPr>
      <w:r>
        <w:rPr>
          <w:rFonts w:ascii="Arial" w:hAnsi="Arial" w:cs="Arial"/>
          <w:sz w:val="22"/>
          <w:szCs w:val="22"/>
        </w:rPr>
        <w:t xml:space="preserve">Vessels should traverse around the edges of the VTS service area and along </w:t>
      </w:r>
      <w:r w:rsidR="00BE0247">
        <w:rPr>
          <w:rFonts w:ascii="Arial" w:hAnsi="Arial" w:cs="Arial"/>
          <w:sz w:val="22"/>
          <w:szCs w:val="22"/>
        </w:rPr>
        <w:t>heavily-trafficked</w:t>
      </w:r>
      <w:r>
        <w:rPr>
          <w:rFonts w:ascii="Arial" w:hAnsi="Arial" w:cs="Arial"/>
          <w:sz w:val="22"/>
          <w:szCs w:val="22"/>
        </w:rPr>
        <w:t xml:space="preserve"> approach channels. Depending on the extent of the VTS area, it may be appropriate to traverse other lines within the area. The aim is to gather as much high quality data in the most efficient manner possible in order to save ship time, personnel time and fuel. It is recommended that, for Port Approach ASFs, data is gathered and monitored in real-time with an operator sat at the measurement equipment. The software should be able to provide information on the quality and amount of data gathered, and decision can then be made whether to re-survey areas that are of poorer quality than others. ASF measurement equipment may be purchased from an appropriate vendor. </w:t>
      </w:r>
    </w:p>
    <w:p w14:paraId="0A77CE85" w14:textId="69773391" w:rsidR="00CC6106" w:rsidDel="00230CC8" w:rsidRDefault="00CC6106" w:rsidP="004F3187">
      <w:pPr>
        <w:spacing w:before="120" w:after="120"/>
        <w:jc w:val="both"/>
        <w:rPr>
          <w:del w:id="607" w:author="Peter Douglas" w:date="2016-03-15T14:24:00Z"/>
          <w:rFonts w:ascii="Arial" w:hAnsi="Arial" w:cs="Arial"/>
          <w:sz w:val="22"/>
          <w:szCs w:val="22"/>
        </w:rPr>
      </w:pPr>
    </w:p>
    <w:p w14:paraId="313A7638" w14:textId="1D022B1A" w:rsidR="00CC6106" w:rsidDel="00230CC8" w:rsidRDefault="00CC6106" w:rsidP="004F3187">
      <w:pPr>
        <w:spacing w:before="120" w:after="120"/>
        <w:jc w:val="both"/>
        <w:rPr>
          <w:del w:id="608" w:author="Peter Douglas" w:date="2016-03-15T14:24:00Z"/>
          <w:rFonts w:ascii="Arial" w:hAnsi="Arial" w:cs="Arial"/>
          <w:sz w:val="22"/>
          <w:szCs w:val="22"/>
        </w:rPr>
      </w:pPr>
      <w:del w:id="609" w:author="Peter Douglas" w:date="2016-03-15T14:24:00Z">
        <w:r w:rsidDel="00230CC8">
          <w:rPr>
            <w:rFonts w:ascii="Arial" w:hAnsi="Arial" w:cs="Arial"/>
            <w:sz w:val="22"/>
            <w:szCs w:val="22"/>
          </w:rPr>
          <w:delText>Recommended reading: XXXX</w:delText>
        </w:r>
      </w:del>
    </w:p>
    <w:p w14:paraId="2AD61B23" w14:textId="77777777" w:rsidR="006556C4" w:rsidRDefault="006556C4" w:rsidP="004F3187">
      <w:pPr>
        <w:spacing w:before="120" w:after="120"/>
        <w:jc w:val="both"/>
        <w:rPr>
          <w:rFonts w:ascii="Arial" w:hAnsi="Arial" w:cs="Arial"/>
          <w:sz w:val="22"/>
          <w:szCs w:val="22"/>
        </w:rPr>
      </w:pPr>
    </w:p>
    <w:p w14:paraId="72DBCA8E" w14:textId="77777777" w:rsidR="00F0218F" w:rsidRPr="00F0218F" w:rsidRDefault="00F0218F" w:rsidP="004F3187">
      <w:pPr>
        <w:pStyle w:val="Heading4"/>
        <w:spacing w:before="120" w:after="120"/>
        <w:rPr>
          <w:b/>
        </w:rPr>
      </w:pPr>
      <w:r w:rsidRPr="00F0218F">
        <w:rPr>
          <w:b/>
        </w:rPr>
        <w:t>ASF Data Processing</w:t>
      </w:r>
    </w:p>
    <w:p w14:paraId="74F6964E" w14:textId="77777777" w:rsidR="006556C4" w:rsidRDefault="006556C4" w:rsidP="004F3187">
      <w:pPr>
        <w:spacing w:before="120" w:after="120"/>
        <w:jc w:val="both"/>
        <w:rPr>
          <w:rFonts w:ascii="Arial" w:hAnsi="Arial" w:cs="Arial"/>
          <w:sz w:val="22"/>
          <w:szCs w:val="22"/>
        </w:rPr>
      </w:pPr>
      <w:bookmarkStart w:id="610" w:name="_Toc433886640"/>
      <w:bookmarkStart w:id="611" w:name="_Toc433886643"/>
      <w:bookmarkEnd w:id="610"/>
      <w:bookmarkEnd w:id="611"/>
      <w:r>
        <w:rPr>
          <w:rFonts w:ascii="Arial" w:hAnsi="Arial" w:cs="Arial"/>
          <w:sz w:val="22"/>
          <w:szCs w:val="22"/>
        </w:rPr>
        <w:t>Once the survey has been completed the data will need to be processed to interpolate and extrapolate</w:t>
      </w:r>
      <w:r w:rsidR="00CC6106">
        <w:rPr>
          <w:rFonts w:ascii="Arial" w:hAnsi="Arial" w:cs="Arial"/>
          <w:sz w:val="22"/>
          <w:szCs w:val="22"/>
        </w:rPr>
        <w:t xml:space="preserve"> data</w:t>
      </w:r>
      <w:r>
        <w:rPr>
          <w:rFonts w:ascii="Arial" w:hAnsi="Arial" w:cs="Arial"/>
          <w:sz w:val="22"/>
          <w:szCs w:val="22"/>
        </w:rPr>
        <w:t xml:space="preserve"> to those regions where data was not measured. </w:t>
      </w:r>
      <w:r w:rsidR="00CC6106">
        <w:rPr>
          <w:rFonts w:ascii="Arial" w:hAnsi="Arial" w:cs="Arial"/>
          <w:sz w:val="22"/>
          <w:szCs w:val="22"/>
        </w:rPr>
        <w:t xml:space="preserve">The data should be output </w:t>
      </w:r>
      <w:r w:rsidR="00CC6106">
        <w:rPr>
          <w:rFonts w:ascii="Arial" w:hAnsi="Arial" w:cs="Arial"/>
          <w:sz w:val="22"/>
          <w:szCs w:val="22"/>
        </w:rPr>
        <w:lastRenderedPageBreak/>
        <w:t xml:space="preserve">in a grid format, most conveniently a rectangular grid of individual ASF cells for each transmitter intended to be used for position fixing in the area. The ASF data cells should be spaced no more than 500 m apart. Interpolation and filtering techniques are available that take into account the physics of ASF as it increases along the signal propagation path as the eLoran signal propagates over land and recovers slightly (and eventually flattens out) over sea water. </w:t>
      </w:r>
    </w:p>
    <w:p w14:paraId="32F11DC1" w14:textId="77777777" w:rsidR="007901C5" w:rsidRDefault="00CC6106" w:rsidP="004F3187">
      <w:pPr>
        <w:spacing w:before="120" w:after="120"/>
        <w:jc w:val="both"/>
        <w:rPr>
          <w:rFonts w:ascii="Arial" w:hAnsi="Arial" w:cs="Arial"/>
          <w:sz w:val="22"/>
          <w:szCs w:val="22"/>
        </w:rPr>
      </w:pPr>
      <w:r>
        <w:rPr>
          <w:rFonts w:ascii="Arial" w:hAnsi="Arial" w:cs="Arial"/>
          <w:sz w:val="22"/>
          <w:szCs w:val="22"/>
        </w:rPr>
        <w:t>At the same time as producing the ASF data grids an equivalently sized grid of ASF measurement errors, one error value per ASF grid cell, should be produced. This should be published alongside the ASF data for use within a user’s receiver. The ASF error data will be used in RAIM type integrity equations as one component of a Horizontal Protection Level (HPL)</w:t>
      </w:r>
      <w:r w:rsidR="00A80BE5">
        <w:rPr>
          <w:rFonts w:ascii="Arial" w:hAnsi="Arial" w:cs="Arial"/>
          <w:sz w:val="22"/>
          <w:szCs w:val="22"/>
        </w:rPr>
        <w:t xml:space="preserve"> computation</w:t>
      </w:r>
      <w:r>
        <w:rPr>
          <w:rFonts w:ascii="Arial" w:hAnsi="Arial" w:cs="Arial"/>
          <w:sz w:val="22"/>
          <w:szCs w:val="22"/>
        </w:rPr>
        <w:t xml:space="preserve">. </w:t>
      </w:r>
    </w:p>
    <w:p w14:paraId="670F52D9" w14:textId="773C4DB9" w:rsidR="00CC6106" w:rsidDel="00230CC8" w:rsidRDefault="00CC6106" w:rsidP="004F3187">
      <w:pPr>
        <w:spacing w:before="120" w:after="120"/>
        <w:jc w:val="both"/>
        <w:rPr>
          <w:del w:id="612" w:author="Peter Douglas" w:date="2016-03-15T14:24:00Z"/>
          <w:rFonts w:ascii="Arial" w:hAnsi="Arial" w:cs="Arial"/>
          <w:sz w:val="22"/>
          <w:szCs w:val="22"/>
        </w:rPr>
      </w:pPr>
      <w:del w:id="613" w:author="Peter Douglas" w:date="2016-03-15T14:24:00Z">
        <w:r w:rsidDel="00230CC8">
          <w:rPr>
            <w:rFonts w:ascii="Arial" w:hAnsi="Arial" w:cs="Arial"/>
            <w:sz w:val="22"/>
            <w:szCs w:val="22"/>
          </w:rPr>
          <w:delText>Recommended reading: XXXX</w:delText>
        </w:r>
      </w:del>
    </w:p>
    <w:p w14:paraId="51EA3196" w14:textId="77777777" w:rsidR="00A80BE5" w:rsidRDefault="00A80BE5" w:rsidP="004F3187">
      <w:pPr>
        <w:spacing w:before="120" w:after="120"/>
        <w:jc w:val="both"/>
        <w:rPr>
          <w:rFonts w:ascii="Arial" w:hAnsi="Arial" w:cs="Arial"/>
          <w:sz w:val="22"/>
          <w:szCs w:val="22"/>
        </w:rPr>
      </w:pPr>
    </w:p>
    <w:p w14:paraId="207D30C5" w14:textId="77777777" w:rsidR="00F0218F" w:rsidRPr="00A80BE5" w:rsidRDefault="00A80BE5" w:rsidP="004F3187">
      <w:pPr>
        <w:pStyle w:val="Heading4"/>
        <w:spacing w:before="120" w:after="120"/>
        <w:rPr>
          <w:b/>
        </w:rPr>
      </w:pPr>
      <w:r w:rsidRPr="00A80BE5">
        <w:rPr>
          <w:b/>
        </w:rPr>
        <w:t>ASF Data Validation</w:t>
      </w:r>
    </w:p>
    <w:p w14:paraId="7DC4B0E8" w14:textId="77777777" w:rsidR="00CC6106" w:rsidRDefault="00A80BE5" w:rsidP="004F3187">
      <w:pPr>
        <w:spacing w:before="120" w:after="120"/>
        <w:jc w:val="both"/>
        <w:rPr>
          <w:rFonts w:ascii="Arial" w:hAnsi="Arial" w:cs="Arial"/>
          <w:sz w:val="22"/>
          <w:szCs w:val="22"/>
        </w:rPr>
      </w:pPr>
      <w:r>
        <w:rPr>
          <w:rFonts w:ascii="Arial" w:hAnsi="Arial" w:cs="Arial"/>
          <w:sz w:val="22"/>
          <w:szCs w:val="22"/>
        </w:rPr>
        <w:t xml:space="preserve">Once the final output ASF data has been produced it is recommended that the service provider validate eLoran positioning in the area of interest. This validation should employ the ASF map and the local differential-Loran Reference Station. </w:t>
      </w:r>
    </w:p>
    <w:p w14:paraId="7DC3AF16" w14:textId="77777777" w:rsidR="00A80BE5" w:rsidRDefault="00A80BE5" w:rsidP="004F3187">
      <w:pPr>
        <w:spacing w:before="120" w:after="120"/>
        <w:jc w:val="both"/>
        <w:rPr>
          <w:rFonts w:ascii="Arial" w:hAnsi="Arial" w:cs="Arial"/>
          <w:sz w:val="22"/>
          <w:szCs w:val="22"/>
        </w:rPr>
      </w:pPr>
    </w:p>
    <w:p w14:paraId="5720D41B" w14:textId="5F7EA4C5" w:rsidR="00A80BE5" w:rsidDel="00230CC8" w:rsidRDefault="00A80BE5" w:rsidP="004F3187">
      <w:pPr>
        <w:spacing w:before="120" w:after="120"/>
        <w:jc w:val="both"/>
        <w:rPr>
          <w:del w:id="614" w:author="Peter Douglas" w:date="2016-03-15T14:24:00Z"/>
          <w:rFonts w:ascii="Arial" w:hAnsi="Arial" w:cs="Arial"/>
          <w:sz w:val="22"/>
          <w:szCs w:val="22"/>
        </w:rPr>
      </w:pPr>
      <w:del w:id="615" w:author="Peter Douglas" w:date="2016-03-15T14:24:00Z">
        <w:r w:rsidDel="00230CC8">
          <w:rPr>
            <w:rFonts w:ascii="Arial" w:hAnsi="Arial" w:cs="Arial"/>
            <w:sz w:val="22"/>
            <w:szCs w:val="22"/>
          </w:rPr>
          <w:delText>Recommended reading: XXXX</w:delText>
        </w:r>
      </w:del>
    </w:p>
    <w:p w14:paraId="2175E60E" w14:textId="18840F6E" w:rsidR="00A80BE5" w:rsidDel="00230CC8" w:rsidRDefault="00A80BE5" w:rsidP="004F3187">
      <w:pPr>
        <w:spacing w:before="120" w:after="120"/>
        <w:jc w:val="both"/>
        <w:rPr>
          <w:del w:id="616" w:author="Peter Douglas" w:date="2016-03-15T14:24:00Z"/>
          <w:rFonts w:ascii="Arial" w:hAnsi="Arial" w:cs="Arial"/>
          <w:sz w:val="22"/>
          <w:szCs w:val="22"/>
        </w:rPr>
      </w:pPr>
    </w:p>
    <w:p w14:paraId="43075D2F" w14:textId="77777777" w:rsidR="00A80BE5" w:rsidRPr="00A80BE5" w:rsidRDefault="00A80BE5" w:rsidP="004F3187">
      <w:pPr>
        <w:pStyle w:val="Heading4"/>
        <w:spacing w:before="120" w:after="120"/>
        <w:rPr>
          <w:b/>
        </w:rPr>
      </w:pPr>
      <w:r w:rsidRPr="00A80BE5">
        <w:rPr>
          <w:b/>
        </w:rPr>
        <w:t>ASF Data Publication</w:t>
      </w:r>
    </w:p>
    <w:p w14:paraId="0C8EB376" w14:textId="77777777" w:rsidR="00A80BE5" w:rsidRDefault="00A80BE5" w:rsidP="004F3187">
      <w:pPr>
        <w:spacing w:before="120" w:after="120"/>
        <w:jc w:val="both"/>
        <w:rPr>
          <w:rFonts w:ascii="Arial" w:hAnsi="Arial" w:cs="Arial"/>
          <w:sz w:val="22"/>
          <w:szCs w:val="22"/>
        </w:rPr>
      </w:pPr>
      <w:r>
        <w:rPr>
          <w:rFonts w:ascii="Arial" w:hAnsi="Arial" w:cs="Arial"/>
          <w:sz w:val="22"/>
          <w:szCs w:val="22"/>
        </w:rPr>
        <w:t xml:space="preserve">The ASF (and ASF error) data grids should be converted into RTCM SC-127 format ready for use by receiver manufacturers. It should also be handed to IALA for conversion to IHO S-245 format; see Section </w:t>
      </w:r>
      <w:r>
        <w:rPr>
          <w:rFonts w:ascii="Arial" w:hAnsi="Arial" w:cs="Arial"/>
          <w:sz w:val="22"/>
          <w:szCs w:val="22"/>
        </w:rPr>
        <w:fldChar w:fldCharType="begin"/>
      </w:r>
      <w:r>
        <w:rPr>
          <w:rFonts w:ascii="Arial" w:hAnsi="Arial" w:cs="Arial"/>
          <w:sz w:val="22"/>
          <w:szCs w:val="22"/>
        </w:rPr>
        <w:instrText xml:space="preserve"> REF _Ref437001778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3.4</w:t>
      </w:r>
      <w:r>
        <w:rPr>
          <w:rFonts w:ascii="Arial" w:hAnsi="Arial" w:cs="Arial"/>
          <w:sz w:val="22"/>
          <w:szCs w:val="22"/>
        </w:rPr>
        <w:fldChar w:fldCharType="end"/>
      </w:r>
      <w:r>
        <w:rPr>
          <w:rFonts w:ascii="Arial" w:hAnsi="Arial" w:cs="Arial"/>
          <w:sz w:val="22"/>
          <w:szCs w:val="22"/>
        </w:rPr>
        <w:t xml:space="preserve">. </w:t>
      </w:r>
    </w:p>
    <w:p w14:paraId="5987721C" w14:textId="1D50BE16" w:rsidR="00A80BE5" w:rsidDel="00230CC8" w:rsidRDefault="00A80BE5" w:rsidP="004F3187">
      <w:pPr>
        <w:spacing w:before="120" w:after="120"/>
        <w:jc w:val="both"/>
        <w:rPr>
          <w:del w:id="617" w:author="Peter Douglas" w:date="2016-03-15T14:24:00Z"/>
          <w:rFonts w:ascii="Arial" w:hAnsi="Arial" w:cs="Arial"/>
          <w:sz w:val="22"/>
          <w:szCs w:val="22"/>
        </w:rPr>
      </w:pPr>
    </w:p>
    <w:p w14:paraId="3C317783" w14:textId="3D9924A3" w:rsidR="00A80BE5" w:rsidDel="00230CC8" w:rsidRDefault="00A80BE5" w:rsidP="004F3187">
      <w:pPr>
        <w:spacing w:before="120" w:after="120"/>
        <w:jc w:val="both"/>
        <w:rPr>
          <w:del w:id="618" w:author="Peter Douglas" w:date="2016-03-15T14:24:00Z"/>
          <w:rFonts w:ascii="Arial" w:hAnsi="Arial" w:cs="Arial"/>
          <w:sz w:val="22"/>
          <w:szCs w:val="22"/>
        </w:rPr>
      </w:pPr>
      <w:del w:id="619" w:author="Peter Douglas" w:date="2016-03-15T14:24:00Z">
        <w:r w:rsidDel="00230CC8">
          <w:rPr>
            <w:rFonts w:ascii="Arial" w:hAnsi="Arial" w:cs="Arial"/>
            <w:sz w:val="22"/>
            <w:szCs w:val="22"/>
          </w:rPr>
          <w:delText>Recommended reading: XXXX</w:delText>
        </w:r>
      </w:del>
    </w:p>
    <w:p w14:paraId="50C2A02D" w14:textId="77777777" w:rsidR="00A80BE5" w:rsidRDefault="00A80BE5" w:rsidP="004F3187">
      <w:pPr>
        <w:spacing w:before="120" w:after="120"/>
        <w:jc w:val="both"/>
        <w:rPr>
          <w:rFonts w:ascii="Arial" w:hAnsi="Arial" w:cs="Arial"/>
          <w:sz w:val="22"/>
          <w:szCs w:val="22"/>
        </w:rPr>
      </w:pPr>
    </w:p>
    <w:p w14:paraId="5587B20B" w14:textId="77777777" w:rsidR="00A80BE5" w:rsidRDefault="00A80BE5" w:rsidP="00EE7D06">
      <w:pPr>
        <w:pStyle w:val="Heading3"/>
        <w:spacing w:before="120"/>
      </w:pPr>
      <w:bookmarkStart w:id="620" w:name="_Toc445900971"/>
      <w:r>
        <w:t>Coastal Voyage Phase</w:t>
      </w:r>
      <w:bookmarkEnd w:id="620"/>
      <w:r>
        <w:t xml:space="preserve"> </w:t>
      </w:r>
    </w:p>
    <w:p w14:paraId="51C625B7" w14:textId="60640A6B" w:rsidR="0009028D" w:rsidRDefault="0009028D" w:rsidP="00EE7D06">
      <w:pPr>
        <w:spacing w:before="120" w:after="120"/>
        <w:jc w:val="both"/>
        <w:rPr>
          <w:rFonts w:ascii="Arial" w:hAnsi="Arial" w:cs="Arial"/>
          <w:sz w:val="22"/>
          <w:szCs w:val="22"/>
        </w:rPr>
      </w:pPr>
      <w:del w:id="621" w:author="Peter Douglas" w:date="2016-03-16T13:26:00Z">
        <w:r w:rsidDel="000F7120">
          <w:rPr>
            <w:rFonts w:ascii="Arial" w:hAnsi="Arial" w:cs="Arial"/>
            <w:sz w:val="22"/>
            <w:szCs w:val="22"/>
          </w:rPr>
          <w:delText xml:space="preserve">In the near future it </w:delText>
        </w:r>
      </w:del>
      <w:ins w:id="622" w:author="Peter Douglas" w:date="2016-03-16T13:26:00Z">
        <w:r w:rsidR="000F7120">
          <w:rPr>
            <w:rFonts w:ascii="Arial" w:hAnsi="Arial" w:cs="Arial"/>
            <w:sz w:val="22"/>
            <w:szCs w:val="22"/>
          </w:rPr>
          <w:t xml:space="preserve">It </w:t>
        </w:r>
      </w:ins>
      <w:r>
        <w:rPr>
          <w:rFonts w:ascii="Arial" w:hAnsi="Arial" w:cs="Arial"/>
          <w:sz w:val="22"/>
          <w:szCs w:val="22"/>
        </w:rPr>
        <w:t xml:space="preserve">is not anticipated that </w:t>
      </w:r>
      <w:r w:rsidRPr="00F920C4">
        <w:rPr>
          <w:rFonts w:ascii="Arial" w:hAnsi="Arial" w:cs="Arial"/>
          <w:sz w:val="22"/>
          <w:szCs w:val="22"/>
        </w:rPr>
        <w:t>different</w:t>
      </w:r>
      <w:r>
        <w:rPr>
          <w:rFonts w:ascii="Arial" w:hAnsi="Arial" w:cs="Arial"/>
          <w:sz w:val="22"/>
          <w:szCs w:val="22"/>
        </w:rPr>
        <w:t xml:space="preserve">ial-Loran will be available for </w:t>
      </w:r>
      <w:ins w:id="623" w:author="Peter Douglas" w:date="2016-03-16T13:36:00Z">
        <w:r w:rsidR="00A0566D">
          <w:rPr>
            <w:rFonts w:ascii="Arial" w:hAnsi="Arial" w:cs="Arial"/>
            <w:sz w:val="22"/>
            <w:szCs w:val="22"/>
          </w:rPr>
          <w:t xml:space="preserve">the </w:t>
        </w:r>
      </w:ins>
      <w:r>
        <w:rPr>
          <w:rFonts w:ascii="Arial" w:hAnsi="Arial" w:cs="Arial"/>
          <w:sz w:val="22"/>
          <w:szCs w:val="22"/>
        </w:rPr>
        <w:t xml:space="preserve">Coastal Voyage Phase. This phase of navigation is assumed to take place outside of </w:t>
      </w:r>
      <w:ins w:id="624" w:author="Peter Douglas" w:date="2016-03-16T13:34:00Z">
        <w:r w:rsidR="00A0566D">
          <w:rPr>
            <w:rFonts w:ascii="Arial" w:hAnsi="Arial" w:cs="Arial"/>
            <w:sz w:val="22"/>
            <w:szCs w:val="22"/>
          </w:rPr>
          <w:t xml:space="preserve">harbour </w:t>
        </w:r>
      </w:ins>
      <w:del w:id="625" w:author="Peter Douglas" w:date="2016-03-16T13:34:00Z">
        <w:r w:rsidDel="00A0566D">
          <w:rPr>
            <w:rFonts w:ascii="Arial" w:hAnsi="Arial" w:cs="Arial"/>
            <w:sz w:val="22"/>
            <w:szCs w:val="22"/>
          </w:rPr>
          <w:delText>Port A</w:delText>
        </w:r>
      </w:del>
      <w:ins w:id="626" w:author="Peter Douglas" w:date="2016-03-16T13:34:00Z">
        <w:r w:rsidR="00A0566D">
          <w:rPr>
            <w:rFonts w:ascii="Arial" w:hAnsi="Arial" w:cs="Arial"/>
            <w:sz w:val="22"/>
            <w:szCs w:val="22"/>
          </w:rPr>
          <w:t>a</w:t>
        </w:r>
      </w:ins>
      <w:r>
        <w:rPr>
          <w:rFonts w:ascii="Arial" w:hAnsi="Arial" w:cs="Arial"/>
          <w:sz w:val="22"/>
          <w:szCs w:val="22"/>
        </w:rPr>
        <w:t xml:space="preserve">pproach areas at greater distance from a </w:t>
      </w:r>
      <w:proofErr w:type="spellStart"/>
      <w:r>
        <w:rPr>
          <w:rFonts w:ascii="Arial" w:hAnsi="Arial" w:cs="Arial"/>
          <w:sz w:val="22"/>
          <w:szCs w:val="22"/>
        </w:rPr>
        <w:t>DLoran</w:t>
      </w:r>
      <w:proofErr w:type="spellEnd"/>
      <w:r>
        <w:rPr>
          <w:rFonts w:ascii="Arial" w:hAnsi="Arial" w:cs="Arial"/>
          <w:sz w:val="22"/>
          <w:szCs w:val="22"/>
        </w:rPr>
        <w:t xml:space="preserve"> reference station where the differential-corrections are not valid. The Coastal Voyage phase does not require as high accuracy positioning as the Port Approach Phase (see Table 2). </w:t>
      </w:r>
      <w:proofErr w:type="gramStart"/>
      <w:r>
        <w:rPr>
          <w:rFonts w:ascii="Arial" w:hAnsi="Arial" w:cs="Arial"/>
          <w:sz w:val="22"/>
          <w:szCs w:val="22"/>
        </w:rPr>
        <w:t>eLoran</w:t>
      </w:r>
      <w:proofErr w:type="gramEnd"/>
      <w:r>
        <w:rPr>
          <w:rFonts w:ascii="Arial" w:hAnsi="Arial" w:cs="Arial"/>
          <w:sz w:val="22"/>
          <w:szCs w:val="22"/>
        </w:rPr>
        <w:t xml:space="preserve"> </w:t>
      </w:r>
      <w:ins w:id="627" w:author="Peter Douglas" w:date="2016-03-16T13:36:00Z">
        <w:r w:rsidR="00A0566D">
          <w:rPr>
            <w:rFonts w:ascii="Arial" w:hAnsi="Arial" w:cs="Arial"/>
            <w:sz w:val="22"/>
            <w:szCs w:val="22"/>
          </w:rPr>
          <w:t>using ASFs alone</w:t>
        </w:r>
      </w:ins>
      <w:ins w:id="628" w:author="Peter Douglas" w:date="2016-03-16T13:35:00Z">
        <w:r w:rsidR="00A0566D">
          <w:rPr>
            <w:rFonts w:ascii="Arial" w:hAnsi="Arial" w:cs="Arial"/>
            <w:sz w:val="22"/>
            <w:szCs w:val="22"/>
          </w:rPr>
          <w:t xml:space="preserve"> </w:t>
        </w:r>
      </w:ins>
      <w:r>
        <w:rPr>
          <w:rFonts w:ascii="Arial" w:hAnsi="Arial" w:cs="Arial"/>
          <w:sz w:val="22"/>
          <w:szCs w:val="22"/>
        </w:rPr>
        <w:t xml:space="preserve">has been demonstrated to be capable of providing 30 m to 50 m positioning accuracy at the 95% probability level. </w:t>
      </w:r>
      <w:del w:id="629" w:author="Peter Douglas" w:date="2016-03-16T13:26:00Z">
        <w:r w:rsidDel="000F7120">
          <w:rPr>
            <w:rFonts w:ascii="Arial" w:hAnsi="Arial" w:cs="Arial"/>
            <w:sz w:val="22"/>
            <w:szCs w:val="22"/>
          </w:rPr>
          <w:delText xml:space="preserve">While </w:delText>
        </w:r>
      </w:del>
      <w:del w:id="630" w:author="Peter Douglas" w:date="2016-03-16T13:36:00Z">
        <w:r w:rsidDel="00A0566D">
          <w:rPr>
            <w:rFonts w:ascii="Arial" w:hAnsi="Arial" w:cs="Arial"/>
            <w:sz w:val="22"/>
            <w:szCs w:val="22"/>
          </w:rPr>
          <w:delText xml:space="preserve">differential-Loran is not employed for Coastal Voyage Phase, ASFs are still required. </w:delText>
        </w:r>
      </w:del>
    </w:p>
    <w:p w14:paraId="39A1AF87" w14:textId="5D5B77C5" w:rsidR="0009028D" w:rsidDel="005917B6" w:rsidRDefault="0009028D" w:rsidP="00EE7D06">
      <w:pPr>
        <w:spacing w:before="120" w:after="120"/>
        <w:jc w:val="both"/>
        <w:rPr>
          <w:del w:id="631" w:author="Peter Douglas" w:date="2016-03-15T15:08:00Z"/>
          <w:rFonts w:ascii="Arial" w:hAnsi="Arial" w:cs="Arial"/>
          <w:sz w:val="22"/>
          <w:szCs w:val="22"/>
        </w:rPr>
      </w:pPr>
    </w:p>
    <w:p w14:paraId="0AD7A3EA" w14:textId="371F6878" w:rsidR="0009028D" w:rsidDel="00230CC8" w:rsidRDefault="0009028D" w:rsidP="00EE7D06">
      <w:pPr>
        <w:spacing w:before="120" w:after="120"/>
        <w:jc w:val="both"/>
        <w:rPr>
          <w:del w:id="632" w:author="Peter Douglas" w:date="2016-03-15T14:24:00Z"/>
          <w:rFonts w:ascii="Arial" w:hAnsi="Arial" w:cs="Arial"/>
          <w:sz w:val="22"/>
          <w:szCs w:val="22"/>
        </w:rPr>
      </w:pPr>
      <w:del w:id="633" w:author="Peter Douglas" w:date="2016-03-15T14:24:00Z">
        <w:r w:rsidDel="00230CC8">
          <w:rPr>
            <w:rFonts w:ascii="Arial" w:hAnsi="Arial" w:cs="Arial"/>
            <w:sz w:val="22"/>
            <w:szCs w:val="22"/>
          </w:rPr>
          <w:delText>Recommended reading: XXXX</w:delText>
        </w:r>
      </w:del>
    </w:p>
    <w:p w14:paraId="0DB801A2" w14:textId="67986B5B" w:rsidR="0009028D" w:rsidDel="005917B6" w:rsidRDefault="0009028D" w:rsidP="00EE7D06">
      <w:pPr>
        <w:spacing w:before="120" w:after="120"/>
        <w:jc w:val="both"/>
        <w:rPr>
          <w:del w:id="634" w:author="Peter Douglas" w:date="2016-03-15T15:07:00Z"/>
          <w:rFonts w:ascii="Arial" w:hAnsi="Arial" w:cs="Arial"/>
          <w:sz w:val="22"/>
          <w:szCs w:val="22"/>
        </w:rPr>
      </w:pPr>
    </w:p>
    <w:p w14:paraId="67234B1D" w14:textId="77777777" w:rsidR="0009028D" w:rsidRDefault="0009028D" w:rsidP="00EE7D06">
      <w:pPr>
        <w:spacing w:before="120" w:after="120"/>
        <w:jc w:val="both"/>
        <w:rPr>
          <w:rFonts w:ascii="Arial" w:hAnsi="Arial" w:cs="Arial"/>
          <w:sz w:val="22"/>
          <w:szCs w:val="22"/>
        </w:rPr>
      </w:pPr>
    </w:p>
    <w:p w14:paraId="50057844" w14:textId="77777777" w:rsidR="0009028D" w:rsidRDefault="0009028D" w:rsidP="00EE7D06">
      <w:pPr>
        <w:pStyle w:val="Heading4"/>
        <w:spacing w:before="120" w:after="120"/>
        <w:rPr>
          <w:b/>
        </w:rPr>
      </w:pPr>
      <w:r w:rsidRPr="0009028D">
        <w:rPr>
          <w:b/>
        </w:rPr>
        <w:lastRenderedPageBreak/>
        <w:t>Identify the Coverage Region</w:t>
      </w:r>
    </w:p>
    <w:p w14:paraId="7CE3B5A5" w14:textId="796CDDC6" w:rsidR="0009028D" w:rsidRDefault="0009028D" w:rsidP="00EE7D06">
      <w:pPr>
        <w:spacing w:before="120" w:after="120"/>
        <w:jc w:val="both"/>
        <w:rPr>
          <w:rFonts w:ascii="Arial" w:hAnsi="Arial" w:cs="Arial"/>
          <w:sz w:val="22"/>
          <w:szCs w:val="22"/>
        </w:rPr>
      </w:pPr>
      <w:r w:rsidRPr="0009028D">
        <w:rPr>
          <w:rFonts w:ascii="Arial" w:hAnsi="Arial" w:cs="Arial"/>
          <w:sz w:val="22"/>
          <w:szCs w:val="22"/>
        </w:rPr>
        <w:t xml:space="preserve">The service provider should </w:t>
      </w:r>
      <w:r>
        <w:rPr>
          <w:rFonts w:ascii="Arial" w:hAnsi="Arial" w:cs="Arial"/>
          <w:sz w:val="22"/>
          <w:szCs w:val="22"/>
        </w:rPr>
        <w:t xml:space="preserve">identify the coverage region within which Coastal Voyage Phase performance from eLoran is required. The </w:t>
      </w:r>
      <w:ins w:id="635" w:author="Peter Douglas" w:date="2016-03-16T13:36:00Z">
        <w:r w:rsidR="00A0566D">
          <w:rPr>
            <w:rFonts w:ascii="Arial" w:hAnsi="Arial" w:cs="Arial"/>
            <w:sz w:val="22"/>
            <w:szCs w:val="22"/>
          </w:rPr>
          <w:t xml:space="preserve">service </w:t>
        </w:r>
      </w:ins>
      <w:r>
        <w:rPr>
          <w:rFonts w:ascii="Arial" w:hAnsi="Arial" w:cs="Arial"/>
          <w:sz w:val="22"/>
          <w:szCs w:val="22"/>
        </w:rPr>
        <w:t xml:space="preserve">provider may need to consult coverage maps in order to </w:t>
      </w:r>
      <w:del w:id="636" w:author="Peter Douglas" w:date="2016-03-16T13:37:00Z">
        <w:r w:rsidDel="00A0566D">
          <w:rPr>
            <w:rFonts w:ascii="Arial" w:hAnsi="Arial" w:cs="Arial"/>
            <w:sz w:val="22"/>
            <w:szCs w:val="22"/>
          </w:rPr>
          <w:delText>satisfy itself</w:delText>
        </w:r>
      </w:del>
      <w:ins w:id="637" w:author="Peter Douglas" w:date="2016-03-16T13:37:00Z">
        <w:r w:rsidR="00A0566D">
          <w:rPr>
            <w:rFonts w:ascii="Arial" w:hAnsi="Arial" w:cs="Arial"/>
            <w:sz w:val="22"/>
            <w:szCs w:val="22"/>
          </w:rPr>
          <w:t>verify</w:t>
        </w:r>
      </w:ins>
      <w:r>
        <w:rPr>
          <w:rFonts w:ascii="Arial" w:hAnsi="Arial" w:cs="Arial"/>
          <w:sz w:val="22"/>
          <w:szCs w:val="22"/>
        </w:rPr>
        <w:t xml:space="preserve"> that coverage within this region is feasible. </w:t>
      </w:r>
    </w:p>
    <w:p w14:paraId="46BC7F31" w14:textId="74839EC2" w:rsidR="0009028D" w:rsidDel="00853D59" w:rsidRDefault="0009028D" w:rsidP="00EE7D06">
      <w:pPr>
        <w:spacing w:before="120" w:after="120"/>
        <w:jc w:val="both"/>
        <w:rPr>
          <w:del w:id="638" w:author="Peter Douglas" w:date="2016-03-15T15:32:00Z"/>
          <w:rFonts w:ascii="Arial" w:hAnsi="Arial" w:cs="Arial"/>
          <w:sz w:val="22"/>
          <w:szCs w:val="22"/>
        </w:rPr>
      </w:pPr>
    </w:p>
    <w:p w14:paraId="48684534" w14:textId="4AF7829C" w:rsidR="0009028D" w:rsidDel="00230CC8" w:rsidRDefault="0009028D" w:rsidP="00EE7D06">
      <w:pPr>
        <w:spacing w:before="120" w:after="120"/>
        <w:jc w:val="both"/>
        <w:rPr>
          <w:del w:id="639" w:author="Peter Douglas" w:date="2016-03-15T14:25:00Z"/>
          <w:rFonts w:ascii="Arial" w:hAnsi="Arial" w:cs="Arial"/>
          <w:sz w:val="22"/>
          <w:szCs w:val="22"/>
        </w:rPr>
      </w:pPr>
      <w:del w:id="640" w:author="Peter Douglas" w:date="2016-03-15T14:25:00Z">
        <w:r w:rsidDel="00230CC8">
          <w:rPr>
            <w:rFonts w:ascii="Arial" w:hAnsi="Arial" w:cs="Arial"/>
            <w:sz w:val="22"/>
            <w:szCs w:val="22"/>
          </w:rPr>
          <w:delText>Recommended reading: XXXX</w:delText>
        </w:r>
      </w:del>
    </w:p>
    <w:p w14:paraId="6333C3E4" w14:textId="77777777" w:rsidR="0009028D" w:rsidRDefault="0009028D" w:rsidP="00EE7D06">
      <w:pPr>
        <w:spacing w:before="120" w:after="120"/>
        <w:jc w:val="both"/>
        <w:rPr>
          <w:rFonts w:ascii="Arial" w:hAnsi="Arial" w:cs="Arial"/>
          <w:sz w:val="22"/>
          <w:szCs w:val="22"/>
        </w:rPr>
      </w:pPr>
    </w:p>
    <w:p w14:paraId="53EEE029" w14:textId="77777777" w:rsidR="0009028D" w:rsidRPr="0009028D" w:rsidRDefault="0009028D" w:rsidP="00EE7D06">
      <w:pPr>
        <w:pStyle w:val="Heading4"/>
        <w:spacing w:before="120" w:after="120"/>
        <w:rPr>
          <w:b/>
        </w:rPr>
      </w:pPr>
      <w:r w:rsidRPr="0009028D">
        <w:rPr>
          <w:b/>
        </w:rPr>
        <w:t>Produce ASF Data</w:t>
      </w:r>
      <w:r w:rsidR="00A53A5B">
        <w:rPr>
          <w:b/>
        </w:rPr>
        <w:t xml:space="preserve"> Using Modelling Software</w:t>
      </w:r>
    </w:p>
    <w:p w14:paraId="0E1A7909" w14:textId="649AEF1A" w:rsidR="0009028D" w:rsidDel="000F7120" w:rsidRDefault="0009028D" w:rsidP="00EE7D06">
      <w:pPr>
        <w:spacing w:before="120" w:after="120"/>
        <w:jc w:val="both"/>
        <w:rPr>
          <w:del w:id="641" w:author="Peter Douglas" w:date="2016-03-16T13:27:00Z"/>
          <w:rFonts w:ascii="Arial" w:hAnsi="Arial" w:cs="Arial"/>
          <w:sz w:val="22"/>
          <w:szCs w:val="22"/>
        </w:rPr>
      </w:pPr>
      <w:r>
        <w:rPr>
          <w:rFonts w:ascii="Arial" w:hAnsi="Arial" w:cs="Arial"/>
          <w:sz w:val="22"/>
          <w:szCs w:val="22"/>
        </w:rPr>
        <w:t xml:space="preserve">The </w:t>
      </w:r>
      <w:del w:id="642" w:author="Peter Douglas" w:date="2016-03-16T13:27:00Z">
        <w:r w:rsidDel="000F7120">
          <w:rPr>
            <w:rFonts w:ascii="Arial" w:hAnsi="Arial" w:cs="Arial"/>
            <w:sz w:val="22"/>
            <w:szCs w:val="22"/>
          </w:rPr>
          <w:delText xml:space="preserve">best way </w:delText>
        </w:r>
        <w:r w:rsidR="00A53A5B" w:rsidDel="000F7120">
          <w:rPr>
            <w:rFonts w:ascii="Arial" w:hAnsi="Arial" w:cs="Arial"/>
            <w:sz w:val="22"/>
            <w:szCs w:val="22"/>
          </w:rPr>
          <w:delText xml:space="preserve">to produce </w:delText>
        </w:r>
        <w:r w:rsidDel="000F7120">
          <w:rPr>
            <w:rFonts w:ascii="Arial" w:hAnsi="Arial" w:cs="Arial"/>
            <w:sz w:val="22"/>
            <w:szCs w:val="22"/>
          </w:rPr>
          <w:delText xml:space="preserve">ASF data is by measuring it, however the </w:delText>
        </w:r>
      </w:del>
      <w:r>
        <w:rPr>
          <w:rFonts w:ascii="Arial" w:hAnsi="Arial" w:cs="Arial"/>
          <w:sz w:val="22"/>
          <w:szCs w:val="22"/>
        </w:rPr>
        <w:t xml:space="preserve">coastal voyage phase by definition covers a much greater geographical area than </w:t>
      </w:r>
      <w:ins w:id="643" w:author="Peter Douglas" w:date="2016-03-16T13:37:00Z">
        <w:r w:rsidR="00A0566D">
          <w:rPr>
            <w:rFonts w:ascii="Arial" w:hAnsi="Arial" w:cs="Arial"/>
            <w:sz w:val="22"/>
            <w:szCs w:val="22"/>
          </w:rPr>
          <w:t xml:space="preserve">the harbour </w:t>
        </w:r>
      </w:ins>
      <w:del w:id="644" w:author="Peter Douglas" w:date="2016-03-16T13:37:00Z">
        <w:r w:rsidDel="00A0566D">
          <w:rPr>
            <w:rFonts w:ascii="Arial" w:hAnsi="Arial" w:cs="Arial"/>
            <w:sz w:val="22"/>
            <w:szCs w:val="22"/>
          </w:rPr>
          <w:delText>Port A</w:delText>
        </w:r>
      </w:del>
      <w:ins w:id="645" w:author="Peter Douglas" w:date="2016-03-16T13:37:00Z">
        <w:r w:rsidR="00A0566D">
          <w:rPr>
            <w:rFonts w:ascii="Arial" w:hAnsi="Arial" w:cs="Arial"/>
            <w:sz w:val="22"/>
            <w:szCs w:val="22"/>
          </w:rPr>
          <w:t>a</w:t>
        </w:r>
      </w:ins>
      <w:r>
        <w:rPr>
          <w:rFonts w:ascii="Arial" w:hAnsi="Arial" w:cs="Arial"/>
          <w:sz w:val="22"/>
          <w:szCs w:val="22"/>
        </w:rPr>
        <w:t>pproach</w:t>
      </w:r>
      <w:del w:id="646" w:author="Peter Douglas" w:date="2016-03-16T13:37:00Z">
        <w:r w:rsidDel="00A0566D">
          <w:rPr>
            <w:rFonts w:ascii="Arial" w:hAnsi="Arial" w:cs="Arial"/>
            <w:sz w:val="22"/>
            <w:szCs w:val="22"/>
          </w:rPr>
          <w:delText>, and so data production through measurement alone would be a very costly and time consuming process.</w:delText>
        </w:r>
      </w:del>
      <w:ins w:id="647" w:author="Peter Douglas" w:date="2016-03-16T13:37:00Z">
        <w:r w:rsidR="00A0566D">
          <w:rPr>
            <w:rFonts w:ascii="Arial" w:hAnsi="Arial" w:cs="Arial"/>
            <w:sz w:val="22"/>
            <w:szCs w:val="22"/>
          </w:rPr>
          <w:t>.</w:t>
        </w:r>
      </w:ins>
      <w:r>
        <w:rPr>
          <w:rFonts w:ascii="Arial" w:hAnsi="Arial" w:cs="Arial"/>
          <w:sz w:val="22"/>
          <w:szCs w:val="22"/>
        </w:rPr>
        <w:t xml:space="preserve"> </w:t>
      </w:r>
    </w:p>
    <w:p w14:paraId="28A21694" w14:textId="3B4F5FB3" w:rsidR="00A53A5B" w:rsidDel="000F7120" w:rsidRDefault="006130DD" w:rsidP="000F7120">
      <w:pPr>
        <w:spacing w:before="120" w:after="120"/>
        <w:jc w:val="both"/>
        <w:rPr>
          <w:del w:id="648" w:author="Peter Douglas" w:date="2016-03-16T13:29:00Z"/>
          <w:rFonts w:ascii="Arial" w:hAnsi="Arial" w:cs="Arial"/>
          <w:sz w:val="22"/>
          <w:szCs w:val="22"/>
        </w:rPr>
      </w:pPr>
      <w:del w:id="649" w:author="Peter Douglas" w:date="2016-03-16T13:28:00Z">
        <w:r w:rsidDel="000F7120">
          <w:rPr>
            <w:rFonts w:ascii="Arial" w:hAnsi="Arial" w:cs="Arial"/>
            <w:sz w:val="22"/>
            <w:szCs w:val="22"/>
          </w:rPr>
          <w:delText xml:space="preserve">Additional Secondary </w:delText>
        </w:r>
        <w:r w:rsidDel="000F7120">
          <w:rPr>
            <w:rFonts w:ascii="Arial" w:hAnsi="Arial" w:cs="Arial" w:hint="eastAsia"/>
            <w:sz w:val="22"/>
            <w:szCs w:val="22"/>
            <w:lang w:eastAsia="ko-KR"/>
          </w:rPr>
          <w:delText>F</w:delText>
        </w:r>
        <w:r w:rsidR="0009028D" w:rsidRPr="0009028D" w:rsidDel="000F7120">
          <w:rPr>
            <w:rFonts w:ascii="Arial" w:hAnsi="Arial" w:cs="Arial"/>
            <w:sz w:val="22"/>
            <w:szCs w:val="22"/>
          </w:rPr>
          <w:delText>actor</w:delText>
        </w:r>
      </w:del>
      <w:ins w:id="650" w:author="Peter Douglas" w:date="2016-03-16T13:28:00Z">
        <w:r w:rsidR="000F7120">
          <w:rPr>
            <w:rFonts w:ascii="Arial" w:hAnsi="Arial" w:cs="Arial"/>
            <w:sz w:val="22"/>
            <w:szCs w:val="22"/>
          </w:rPr>
          <w:t>ASF</w:t>
        </w:r>
      </w:ins>
      <w:r w:rsidR="0009028D" w:rsidRPr="0009028D">
        <w:rPr>
          <w:rFonts w:ascii="Arial" w:hAnsi="Arial" w:cs="Arial"/>
          <w:sz w:val="22"/>
          <w:szCs w:val="22"/>
        </w:rPr>
        <w:t xml:space="preserve"> data is most efficiently produced through software modelling and subsequent calibration using a </w:t>
      </w:r>
      <w:r w:rsidR="0009028D">
        <w:rPr>
          <w:rFonts w:ascii="Arial" w:hAnsi="Arial" w:cs="Arial"/>
          <w:sz w:val="22"/>
          <w:szCs w:val="22"/>
        </w:rPr>
        <w:t xml:space="preserve">much smaller </w:t>
      </w:r>
      <w:r w:rsidR="0009028D" w:rsidRPr="0009028D">
        <w:rPr>
          <w:rFonts w:ascii="Arial" w:hAnsi="Arial" w:cs="Arial"/>
          <w:sz w:val="22"/>
          <w:szCs w:val="22"/>
        </w:rPr>
        <w:t>set of measured data</w:t>
      </w:r>
      <w:r w:rsidR="0009028D">
        <w:rPr>
          <w:rFonts w:ascii="Arial" w:hAnsi="Arial" w:cs="Arial"/>
          <w:sz w:val="22"/>
          <w:szCs w:val="22"/>
        </w:rPr>
        <w:t xml:space="preserve">. </w:t>
      </w:r>
    </w:p>
    <w:p w14:paraId="6D48EA1B" w14:textId="69B8589A" w:rsidR="00A53A5B" w:rsidRDefault="000F7120" w:rsidP="00EE7D06">
      <w:pPr>
        <w:spacing w:before="120" w:after="120"/>
        <w:jc w:val="both"/>
        <w:rPr>
          <w:rFonts w:ascii="Arial" w:hAnsi="Arial" w:cs="Arial"/>
          <w:sz w:val="22"/>
          <w:szCs w:val="22"/>
        </w:rPr>
      </w:pPr>
      <w:ins w:id="651" w:author="Peter Douglas" w:date="2016-03-16T13:28:00Z">
        <w:r>
          <w:rPr>
            <w:rFonts w:ascii="Arial" w:hAnsi="Arial" w:cs="Arial"/>
            <w:sz w:val="22"/>
            <w:szCs w:val="22"/>
          </w:rPr>
          <w:t xml:space="preserve">Sophisticated </w:t>
        </w:r>
      </w:ins>
      <w:r w:rsidR="00A53A5B">
        <w:rPr>
          <w:rFonts w:ascii="Arial" w:hAnsi="Arial" w:cs="Arial"/>
          <w:sz w:val="22"/>
          <w:szCs w:val="22"/>
        </w:rPr>
        <w:t>ASF modelling software is available</w:t>
      </w:r>
      <w:del w:id="652" w:author="Peter Douglas" w:date="2016-03-16T13:28:00Z">
        <w:r w:rsidR="00A53A5B" w:rsidDel="000F7120">
          <w:rPr>
            <w:rFonts w:ascii="Arial" w:hAnsi="Arial" w:cs="Arial"/>
            <w:sz w:val="22"/>
            <w:szCs w:val="22"/>
          </w:rPr>
          <w:delText xml:space="preserve"> that is nowadays quite sophisticated</w:delText>
        </w:r>
      </w:del>
      <w:r w:rsidR="00A53A5B">
        <w:rPr>
          <w:rFonts w:ascii="Arial" w:hAnsi="Arial" w:cs="Arial"/>
          <w:sz w:val="22"/>
          <w:szCs w:val="22"/>
        </w:rPr>
        <w:t xml:space="preserve">, </w:t>
      </w:r>
      <w:del w:id="653" w:author="Peter Douglas" w:date="2016-03-16T13:29:00Z">
        <w:r w:rsidR="00A53A5B" w:rsidDel="000F7120">
          <w:rPr>
            <w:rFonts w:ascii="Arial" w:hAnsi="Arial" w:cs="Arial"/>
            <w:sz w:val="22"/>
            <w:szCs w:val="22"/>
          </w:rPr>
          <w:delText>taking into</w:delText>
        </w:r>
      </w:del>
      <w:ins w:id="654" w:author="Peter Douglas" w:date="2016-03-16T13:29:00Z">
        <w:r>
          <w:rPr>
            <w:rFonts w:ascii="Arial" w:hAnsi="Arial" w:cs="Arial"/>
            <w:sz w:val="22"/>
            <w:szCs w:val="22"/>
          </w:rPr>
          <w:t>which</w:t>
        </w:r>
      </w:ins>
      <w:r w:rsidR="00A53A5B">
        <w:rPr>
          <w:rFonts w:ascii="Arial" w:hAnsi="Arial" w:cs="Arial"/>
          <w:sz w:val="22"/>
          <w:szCs w:val="22"/>
        </w:rPr>
        <w:t xml:space="preserve"> account</w:t>
      </w:r>
      <w:ins w:id="655" w:author="Peter Douglas" w:date="2016-03-16T13:29:00Z">
        <w:r>
          <w:rPr>
            <w:rFonts w:ascii="Arial" w:hAnsi="Arial" w:cs="Arial"/>
            <w:sz w:val="22"/>
            <w:szCs w:val="22"/>
          </w:rPr>
          <w:t>s for</w:t>
        </w:r>
      </w:ins>
      <w:r w:rsidR="00A53A5B">
        <w:rPr>
          <w:rFonts w:ascii="Arial" w:hAnsi="Arial" w:cs="Arial"/>
          <w:sz w:val="22"/>
          <w:szCs w:val="22"/>
        </w:rPr>
        <w:t xml:space="preserve"> the electrical conductivity of the earth’s surface, vector coastline data and digital terrain elevation data. </w:t>
      </w:r>
      <w:del w:id="656" w:author="Peter Douglas" w:date="2016-03-16T13:29:00Z">
        <w:r w:rsidR="00A53A5B" w:rsidDel="000F7120">
          <w:rPr>
            <w:rFonts w:ascii="Arial" w:hAnsi="Arial" w:cs="Arial"/>
            <w:sz w:val="22"/>
            <w:szCs w:val="22"/>
          </w:rPr>
          <w:delText>It is recommended that the service provider either consult on ASF modelling, or develop its own modelling software.</w:delText>
        </w:r>
      </w:del>
    </w:p>
    <w:p w14:paraId="2149EC72" w14:textId="786E7408" w:rsidR="00A53A5B" w:rsidDel="00853D59" w:rsidRDefault="00A53A5B" w:rsidP="00EE7D06">
      <w:pPr>
        <w:spacing w:before="0" w:after="0"/>
        <w:jc w:val="both"/>
        <w:rPr>
          <w:del w:id="657" w:author="Peter Douglas" w:date="2016-03-15T15:32:00Z"/>
          <w:rFonts w:ascii="Arial" w:hAnsi="Arial" w:cs="Arial"/>
          <w:sz w:val="22"/>
          <w:szCs w:val="22"/>
        </w:rPr>
      </w:pPr>
    </w:p>
    <w:p w14:paraId="2C0094C7" w14:textId="145A6B4C" w:rsidR="00A53A5B" w:rsidDel="00230CC8" w:rsidRDefault="00A53A5B" w:rsidP="00EE7D06">
      <w:pPr>
        <w:spacing w:before="0" w:after="0"/>
        <w:jc w:val="both"/>
        <w:rPr>
          <w:del w:id="658" w:author="Peter Douglas" w:date="2016-03-15T14:25:00Z"/>
          <w:rFonts w:ascii="Arial" w:hAnsi="Arial" w:cs="Arial"/>
          <w:sz w:val="22"/>
          <w:szCs w:val="22"/>
        </w:rPr>
      </w:pPr>
      <w:del w:id="659" w:author="Peter Douglas" w:date="2016-03-15T14:25:00Z">
        <w:r w:rsidDel="00230CC8">
          <w:rPr>
            <w:rFonts w:ascii="Arial" w:hAnsi="Arial" w:cs="Arial"/>
            <w:sz w:val="22"/>
            <w:szCs w:val="22"/>
          </w:rPr>
          <w:delText>Recommended reading: XXXX</w:delText>
        </w:r>
      </w:del>
    </w:p>
    <w:p w14:paraId="2D585516" w14:textId="77777777" w:rsidR="00A53A5B" w:rsidRPr="00A53A5B" w:rsidRDefault="00A53A5B" w:rsidP="00EE7D06">
      <w:pPr>
        <w:spacing w:before="0" w:after="0"/>
        <w:jc w:val="both"/>
        <w:rPr>
          <w:rFonts w:ascii="Arial" w:hAnsi="Arial" w:cs="Arial"/>
          <w:b/>
          <w:sz w:val="22"/>
          <w:szCs w:val="22"/>
        </w:rPr>
      </w:pPr>
    </w:p>
    <w:p w14:paraId="30C4E8B6" w14:textId="77777777" w:rsidR="00A53A5B" w:rsidRPr="00A53A5B" w:rsidRDefault="00A53A5B" w:rsidP="00EE7D06">
      <w:pPr>
        <w:pStyle w:val="Heading4"/>
        <w:spacing w:before="0" w:after="0"/>
        <w:rPr>
          <w:b/>
        </w:rPr>
      </w:pPr>
      <w:proofErr w:type="gramStart"/>
      <w:r w:rsidRPr="00A53A5B">
        <w:rPr>
          <w:b/>
        </w:rPr>
        <w:t>eLoran</w:t>
      </w:r>
      <w:proofErr w:type="gramEnd"/>
      <w:r w:rsidRPr="00A53A5B">
        <w:rPr>
          <w:b/>
        </w:rPr>
        <w:t xml:space="preserve"> Shipboard Monitoring</w:t>
      </w:r>
    </w:p>
    <w:p w14:paraId="0D205F0B" w14:textId="7EE5A146" w:rsidR="00987C77" w:rsidDel="000F7120" w:rsidRDefault="0009028D" w:rsidP="00EE7D06">
      <w:pPr>
        <w:spacing w:before="120" w:after="120"/>
        <w:jc w:val="both"/>
        <w:rPr>
          <w:del w:id="660" w:author="Peter Douglas" w:date="2016-03-16T13:29:00Z"/>
          <w:rFonts w:ascii="Arial" w:hAnsi="Arial" w:cs="Arial"/>
          <w:sz w:val="22"/>
          <w:szCs w:val="22"/>
        </w:rPr>
      </w:pPr>
      <w:del w:id="661" w:author="Peter Douglas" w:date="2016-03-16T13:29:00Z">
        <w:r w:rsidDel="000F7120">
          <w:rPr>
            <w:rFonts w:ascii="Arial" w:hAnsi="Arial" w:cs="Arial"/>
            <w:sz w:val="22"/>
            <w:szCs w:val="22"/>
          </w:rPr>
          <w:delText>The m</w:delText>
        </w:r>
      </w:del>
      <w:ins w:id="662" w:author="Peter Douglas" w:date="2016-03-16T13:29:00Z">
        <w:r w:rsidR="000F7120">
          <w:rPr>
            <w:rFonts w:ascii="Arial" w:hAnsi="Arial" w:cs="Arial"/>
            <w:sz w:val="22"/>
            <w:szCs w:val="22"/>
          </w:rPr>
          <w:t>M</w:t>
        </w:r>
      </w:ins>
      <w:r>
        <w:rPr>
          <w:rFonts w:ascii="Arial" w:hAnsi="Arial" w:cs="Arial"/>
          <w:sz w:val="22"/>
          <w:szCs w:val="22"/>
        </w:rPr>
        <w:t xml:space="preserve">easured </w:t>
      </w:r>
      <w:r w:rsidR="00A53A5B">
        <w:rPr>
          <w:rFonts w:ascii="Arial" w:hAnsi="Arial" w:cs="Arial"/>
          <w:sz w:val="22"/>
          <w:szCs w:val="22"/>
        </w:rPr>
        <w:t xml:space="preserve">ASF </w:t>
      </w:r>
      <w:r>
        <w:rPr>
          <w:rFonts w:ascii="Arial" w:hAnsi="Arial" w:cs="Arial"/>
          <w:sz w:val="22"/>
          <w:szCs w:val="22"/>
        </w:rPr>
        <w:t xml:space="preserve">data may be gathered by “vessels of convenience”, or crowd sourcing. Once vessels have been fitted with multi-source receivers containing one or more GNSS and an eLoran receiver then </w:t>
      </w:r>
      <w:r w:rsidR="00A53A5B">
        <w:rPr>
          <w:rFonts w:ascii="Arial" w:hAnsi="Arial" w:cs="Arial"/>
          <w:sz w:val="22"/>
          <w:szCs w:val="22"/>
        </w:rPr>
        <w:t xml:space="preserve">this can be a source of ongoing measurements against which to calibrate and monitor the performance of the service provider’s ASF data. </w:t>
      </w:r>
    </w:p>
    <w:p w14:paraId="2DEAE311" w14:textId="77777777" w:rsidR="00A53A5B" w:rsidDel="00F01546" w:rsidRDefault="00A53A5B" w:rsidP="00EE7D06">
      <w:pPr>
        <w:spacing w:before="120" w:after="120"/>
        <w:jc w:val="both"/>
        <w:rPr>
          <w:del w:id="663" w:author="Peter Douglas" w:date="2016-03-15T15:07:00Z"/>
          <w:rFonts w:ascii="Arial" w:hAnsi="Arial" w:cs="Arial"/>
          <w:sz w:val="22"/>
          <w:szCs w:val="22"/>
        </w:rPr>
      </w:pPr>
      <w:r>
        <w:rPr>
          <w:rFonts w:ascii="Arial" w:hAnsi="Arial" w:cs="Arial"/>
          <w:sz w:val="22"/>
          <w:szCs w:val="22"/>
        </w:rPr>
        <w:t xml:space="preserve">The shipboard monitoring equipment may also serve to provide the service provider with validation data on the performance of its eLoran service. </w:t>
      </w:r>
    </w:p>
    <w:p w14:paraId="3D02B146" w14:textId="77777777" w:rsidR="00F01546" w:rsidRDefault="00F01546" w:rsidP="00EE7D06">
      <w:pPr>
        <w:spacing w:before="120" w:after="120"/>
        <w:jc w:val="both"/>
        <w:rPr>
          <w:ins w:id="664" w:author="Peter Douglas" w:date="2016-03-15T16:07:00Z"/>
          <w:rFonts w:ascii="Arial" w:hAnsi="Arial" w:cs="Arial"/>
          <w:sz w:val="22"/>
          <w:szCs w:val="22"/>
        </w:rPr>
      </w:pPr>
    </w:p>
    <w:p w14:paraId="2715D440" w14:textId="77777777" w:rsidR="00A53A5B" w:rsidRDefault="00A53A5B" w:rsidP="00EE7D06">
      <w:pPr>
        <w:spacing w:before="120" w:after="120"/>
        <w:jc w:val="both"/>
        <w:rPr>
          <w:rFonts w:ascii="Arial" w:hAnsi="Arial" w:cs="Arial"/>
          <w:sz w:val="22"/>
          <w:szCs w:val="22"/>
        </w:rPr>
      </w:pPr>
    </w:p>
    <w:p w14:paraId="0B7C6342" w14:textId="6BD3072B" w:rsidR="00A53A5B" w:rsidDel="00230CC8" w:rsidRDefault="00A53A5B" w:rsidP="00EE7D06">
      <w:pPr>
        <w:spacing w:before="120" w:after="120"/>
        <w:jc w:val="both"/>
        <w:rPr>
          <w:del w:id="665" w:author="Peter Douglas" w:date="2016-03-15T14:25:00Z"/>
          <w:rFonts w:ascii="Arial" w:hAnsi="Arial" w:cs="Arial"/>
          <w:sz w:val="22"/>
          <w:szCs w:val="22"/>
        </w:rPr>
      </w:pPr>
      <w:del w:id="666" w:author="Peter Douglas" w:date="2016-03-15T14:25:00Z">
        <w:r w:rsidDel="00230CC8">
          <w:rPr>
            <w:rFonts w:ascii="Arial" w:hAnsi="Arial" w:cs="Arial"/>
            <w:sz w:val="22"/>
            <w:szCs w:val="22"/>
          </w:rPr>
          <w:delText>Recommended reading: XXXX</w:delText>
        </w:r>
      </w:del>
    </w:p>
    <w:p w14:paraId="3DF8A3CF" w14:textId="461CE548" w:rsidR="00987C77" w:rsidDel="00853D59" w:rsidRDefault="00987C77" w:rsidP="00EE7D06">
      <w:pPr>
        <w:spacing w:before="120" w:after="120"/>
        <w:jc w:val="both"/>
        <w:rPr>
          <w:del w:id="667" w:author="Peter Douglas" w:date="2016-03-15T15:29:00Z"/>
          <w:rFonts w:ascii="Arial" w:hAnsi="Arial" w:cs="Arial"/>
          <w:sz w:val="22"/>
          <w:szCs w:val="22"/>
        </w:rPr>
      </w:pPr>
    </w:p>
    <w:p w14:paraId="06B104F5" w14:textId="77777777" w:rsidR="00987C77" w:rsidRDefault="00987C77" w:rsidP="00EE7D06">
      <w:pPr>
        <w:pStyle w:val="Heading4"/>
        <w:spacing w:before="120" w:after="120"/>
        <w:rPr>
          <w:b/>
        </w:rPr>
      </w:pPr>
      <w:r w:rsidRPr="00A80BE5">
        <w:rPr>
          <w:b/>
        </w:rPr>
        <w:t xml:space="preserve">ASF Data </w:t>
      </w:r>
      <w:r>
        <w:rPr>
          <w:b/>
        </w:rPr>
        <w:t>Processing and Calibration</w:t>
      </w:r>
    </w:p>
    <w:p w14:paraId="5017ECCA" w14:textId="040D9FAF" w:rsidR="00987C77" w:rsidDel="000F7120" w:rsidRDefault="00987C77" w:rsidP="00EE7D06">
      <w:pPr>
        <w:spacing w:before="120" w:after="120"/>
        <w:jc w:val="both"/>
        <w:rPr>
          <w:del w:id="668" w:author="Peter Douglas" w:date="2016-03-15T15:07:00Z"/>
          <w:rFonts w:ascii="Arial" w:hAnsi="Arial" w:cs="Arial"/>
          <w:sz w:val="22"/>
          <w:szCs w:val="22"/>
        </w:rPr>
      </w:pPr>
      <w:r>
        <w:rPr>
          <w:rFonts w:ascii="Arial" w:hAnsi="Arial" w:cs="Arial"/>
          <w:sz w:val="22"/>
          <w:szCs w:val="22"/>
        </w:rPr>
        <w:t xml:space="preserve">Measured ASF data, or the data that can be used to derive measured ASF, should be collected from the service provider’s shipboard eLoran monitoring vessels </w:t>
      </w:r>
      <w:r w:rsidR="00F86DAA">
        <w:rPr>
          <w:rFonts w:ascii="Arial" w:hAnsi="Arial" w:cs="Arial"/>
          <w:sz w:val="22"/>
          <w:szCs w:val="22"/>
        </w:rPr>
        <w:t>regularly</w:t>
      </w:r>
      <w:r>
        <w:rPr>
          <w:rFonts w:ascii="Arial" w:hAnsi="Arial" w:cs="Arial"/>
          <w:sz w:val="22"/>
          <w:szCs w:val="22"/>
        </w:rPr>
        <w:t xml:space="preserve">, and the modelled data re-calibrated with it and republished. In this way the service provider ensures that the mariner is provided with the latest data. </w:t>
      </w:r>
      <w:r w:rsidR="001914F7">
        <w:rPr>
          <w:rFonts w:ascii="Arial" w:hAnsi="Arial" w:cs="Arial"/>
          <w:sz w:val="22"/>
          <w:szCs w:val="22"/>
        </w:rPr>
        <w:t xml:space="preserve">The re-publication of data may be achieved using an e-Navigation service providing data through the S-245 format. </w:t>
      </w:r>
      <w:r w:rsidR="00190235">
        <w:rPr>
          <w:rFonts w:ascii="Arial" w:hAnsi="Arial" w:cs="Arial"/>
          <w:sz w:val="22"/>
          <w:szCs w:val="22"/>
        </w:rPr>
        <w:t xml:space="preserve">This could be an automated process in order to </w:t>
      </w:r>
      <w:del w:id="669" w:author="Peter Douglas" w:date="2016-03-16T13:38:00Z">
        <w:r w:rsidR="00190235" w:rsidDel="00576B10">
          <w:rPr>
            <w:rFonts w:ascii="Arial" w:hAnsi="Arial" w:cs="Arial"/>
            <w:sz w:val="22"/>
            <w:szCs w:val="22"/>
          </w:rPr>
          <w:delText xml:space="preserve">remove the user from the loop and </w:delText>
        </w:r>
      </w:del>
      <w:r w:rsidR="00190235">
        <w:rPr>
          <w:rFonts w:ascii="Arial" w:hAnsi="Arial" w:cs="Arial"/>
          <w:sz w:val="22"/>
          <w:szCs w:val="22"/>
        </w:rPr>
        <w:t xml:space="preserve">ensure timeliness of updates. </w:t>
      </w:r>
    </w:p>
    <w:p w14:paraId="5D56E4D9" w14:textId="77777777" w:rsidR="000F7120" w:rsidRDefault="000F7120" w:rsidP="00EE7D06">
      <w:pPr>
        <w:spacing w:before="120" w:after="120"/>
        <w:jc w:val="both"/>
        <w:rPr>
          <w:ins w:id="670" w:author="Peter Douglas" w:date="2016-03-16T13:27:00Z"/>
          <w:rFonts w:ascii="Arial" w:hAnsi="Arial" w:cs="Arial"/>
          <w:sz w:val="22"/>
          <w:szCs w:val="22"/>
        </w:rPr>
      </w:pPr>
    </w:p>
    <w:p w14:paraId="40E3EDA8" w14:textId="19C6DE2E" w:rsidR="00987C77" w:rsidDel="00230CC8" w:rsidRDefault="00987C77" w:rsidP="00EE7D06">
      <w:pPr>
        <w:spacing w:before="120" w:after="120"/>
        <w:jc w:val="both"/>
        <w:rPr>
          <w:del w:id="671" w:author="Peter Douglas" w:date="2016-03-15T14:25:00Z"/>
          <w:rFonts w:ascii="Arial" w:hAnsi="Arial" w:cs="Arial"/>
          <w:sz w:val="22"/>
          <w:szCs w:val="22"/>
        </w:rPr>
      </w:pPr>
      <w:del w:id="672" w:author="Peter Douglas" w:date="2016-03-15T14:25:00Z">
        <w:r w:rsidDel="00230CC8">
          <w:rPr>
            <w:rFonts w:ascii="Arial" w:hAnsi="Arial" w:cs="Arial"/>
            <w:sz w:val="22"/>
            <w:szCs w:val="22"/>
          </w:rPr>
          <w:delText>Recommended reading: XXXX</w:delText>
        </w:r>
      </w:del>
    </w:p>
    <w:p w14:paraId="03210B92" w14:textId="77777777" w:rsidR="00987C77" w:rsidRPr="00987C77" w:rsidRDefault="00987C77" w:rsidP="00EE7D06">
      <w:pPr>
        <w:spacing w:before="120" w:after="120"/>
        <w:jc w:val="both"/>
        <w:rPr>
          <w:rFonts w:ascii="Arial" w:hAnsi="Arial" w:cs="Arial"/>
          <w:sz w:val="22"/>
          <w:szCs w:val="22"/>
        </w:rPr>
      </w:pPr>
    </w:p>
    <w:p w14:paraId="25C582BC" w14:textId="060E0AA7" w:rsidR="00A53A5B" w:rsidDel="00F01546" w:rsidRDefault="00A53A5B" w:rsidP="00EE7D06">
      <w:pPr>
        <w:spacing w:before="120" w:after="120"/>
        <w:jc w:val="both"/>
        <w:rPr>
          <w:del w:id="673" w:author="Peter Douglas" w:date="2016-03-15T16:09:00Z"/>
          <w:rFonts w:ascii="Arial" w:hAnsi="Arial" w:cs="Arial"/>
          <w:sz w:val="22"/>
          <w:szCs w:val="22"/>
        </w:rPr>
      </w:pPr>
    </w:p>
    <w:p w14:paraId="25351D99" w14:textId="77777777" w:rsidR="00A53A5B" w:rsidRPr="00A80BE5" w:rsidRDefault="00A53A5B" w:rsidP="00EE7D06">
      <w:pPr>
        <w:pStyle w:val="Heading4"/>
        <w:spacing w:before="120" w:after="120"/>
        <w:rPr>
          <w:b/>
        </w:rPr>
      </w:pPr>
      <w:r w:rsidRPr="00A80BE5">
        <w:rPr>
          <w:b/>
        </w:rPr>
        <w:t>ASF Data Validation</w:t>
      </w:r>
    </w:p>
    <w:p w14:paraId="01BD4303" w14:textId="1CA0FDF8" w:rsidR="00A53A5B" w:rsidDel="005917B6" w:rsidRDefault="00A53A5B" w:rsidP="00EE7D06">
      <w:pPr>
        <w:spacing w:before="120" w:after="120"/>
        <w:jc w:val="both"/>
        <w:rPr>
          <w:del w:id="674" w:author="Peter Douglas" w:date="2016-03-15T15:07:00Z"/>
          <w:rFonts w:ascii="Arial" w:hAnsi="Arial" w:cs="Arial"/>
          <w:sz w:val="22"/>
          <w:szCs w:val="22"/>
        </w:rPr>
      </w:pPr>
      <w:r>
        <w:rPr>
          <w:rFonts w:ascii="Arial" w:hAnsi="Arial" w:cs="Arial"/>
          <w:sz w:val="22"/>
          <w:szCs w:val="22"/>
        </w:rPr>
        <w:t xml:space="preserve">Once the final output ASF data has been produced it is recommended that the service provider validate eLoran positioning in the area of interest. This validation should employ the calibrated ASF map and </w:t>
      </w:r>
      <w:r w:rsidR="00987C77">
        <w:rPr>
          <w:rFonts w:ascii="Arial" w:hAnsi="Arial" w:cs="Arial"/>
          <w:sz w:val="22"/>
          <w:szCs w:val="22"/>
        </w:rPr>
        <w:t xml:space="preserve">“vessels of convenience”, or crowd sourcing of an agreed set of validating users.  </w:t>
      </w:r>
      <w:r>
        <w:rPr>
          <w:rFonts w:ascii="Arial" w:hAnsi="Arial" w:cs="Arial"/>
          <w:sz w:val="22"/>
          <w:szCs w:val="22"/>
        </w:rPr>
        <w:t xml:space="preserve"> </w:t>
      </w:r>
    </w:p>
    <w:p w14:paraId="54C0880E" w14:textId="7D46515D" w:rsidR="00987C77" w:rsidDel="00230CC8" w:rsidRDefault="00987C77" w:rsidP="00EE7D06">
      <w:pPr>
        <w:spacing w:before="120" w:after="120"/>
        <w:jc w:val="both"/>
        <w:rPr>
          <w:del w:id="675" w:author="Peter Douglas" w:date="2016-03-15T14:25:00Z"/>
          <w:rFonts w:ascii="Arial" w:hAnsi="Arial" w:cs="Arial"/>
          <w:sz w:val="22"/>
          <w:szCs w:val="22"/>
        </w:rPr>
      </w:pPr>
    </w:p>
    <w:p w14:paraId="7930633E" w14:textId="0DAC6801" w:rsidR="00987C77" w:rsidDel="00230CC8" w:rsidRDefault="00987C77" w:rsidP="00EE7D06">
      <w:pPr>
        <w:spacing w:before="120" w:after="120"/>
        <w:jc w:val="both"/>
        <w:rPr>
          <w:del w:id="676" w:author="Peter Douglas" w:date="2016-03-15T14:25:00Z"/>
          <w:rFonts w:ascii="Arial" w:hAnsi="Arial" w:cs="Arial"/>
          <w:sz w:val="22"/>
          <w:szCs w:val="22"/>
        </w:rPr>
      </w:pPr>
      <w:del w:id="677" w:author="Peter Douglas" w:date="2016-03-15T14:25:00Z">
        <w:r w:rsidDel="00230CC8">
          <w:rPr>
            <w:rFonts w:ascii="Arial" w:hAnsi="Arial" w:cs="Arial"/>
            <w:sz w:val="22"/>
            <w:szCs w:val="22"/>
          </w:rPr>
          <w:delText>Recommended reading: XXXX</w:delText>
        </w:r>
      </w:del>
    </w:p>
    <w:p w14:paraId="505C306B" w14:textId="77777777" w:rsidR="00987C77" w:rsidRDefault="00987C77" w:rsidP="00EE7D06">
      <w:pPr>
        <w:spacing w:before="120" w:after="120"/>
        <w:jc w:val="both"/>
        <w:rPr>
          <w:rFonts w:ascii="Arial" w:hAnsi="Arial" w:cs="Arial"/>
          <w:sz w:val="22"/>
          <w:szCs w:val="22"/>
        </w:rPr>
      </w:pPr>
    </w:p>
    <w:p w14:paraId="7BBA4C1D" w14:textId="77777777" w:rsidR="00A53A5B" w:rsidRDefault="00A53A5B" w:rsidP="00EE7D06">
      <w:pPr>
        <w:spacing w:before="120" w:after="120"/>
        <w:jc w:val="both"/>
        <w:rPr>
          <w:rFonts w:ascii="Arial" w:hAnsi="Arial" w:cs="Arial"/>
          <w:sz w:val="22"/>
          <w:szCs w:val="22"/>
        </w:rPr>
      </w:pPr>
    </w:p>
    <w:p w14:paraId="3506ED2C" w14:textId="77777777" w:rsidR="00A53A5B" w:rsidRPr="00A80BE5" w:rsidRDefault="00A53A5B" w:rsidP="00EE7D06">
      <w:pPr>
        <w:pStyle w:val="Heading4"/>
        <w:spacing w:before="120" w:after="120"/>
        <w:rPr>
          <w:b/>
        </w:rPr>
      </w:pPr>
      <w:r w:rsidRPr="00A80BE5">
        <w:rPr>
          <w:b/>
        </w:rPr>
        <w:t>ASF Data Publication</w:t>
      </w:r>
    </w:p>
    <w:p w14:paraId="65C5758B" w14:textId="26D3B713" w:rsidR="00A53A5B" w:rsidDel="00A0566D" w:rsidRDefault="00A53A5B" w:rsidP="00EE7D06">
      <w:pPr>
        <w:spacing w:before="120" w:after="120"/>
        <w:jc w:val="both"/>
        <w:rPr>
          <w:del w:id="678" w:author="Peter Douglas" w:date="2016-03-16T13:38:00Z"/>
          <w:rFonts w:ascii="Arial" w:hAnsi="Arial" w:cs="Arial"/>
          <w:sz w:val="22"/>
          <w:szCs w:val="22"/>
        </w:rPr>
      </w:pPr>
      <w:r>
        <w:rPr>
          <w:rFonts w:ascii="Arial" w:hAnsi="Arial" w:cs="Arial"/>
          <w:sz w:val="22"/>
          <w:szCs w:val="22"/>
        </w:rPr>
        <w:t xml:space="preserve">The ASF (and ASF error) data grids should be converted into RTCM SC-127 format ready for use by receiver manufacturers. It should also be handed to IALA for conversion to IHO S-245 format; see Section </w:t>
      </w:r>
      <w:r>
        <w:rPr>
          <w:rFonts w:ascii="Arial" w:hAnsi="Arial" w:cs="Arial"/>
          <w:sz w:val="22"/>
          <w:szCs w:val="22"/>
        </w:rPr>
        <w:fldChar w:fldCharType="begin"/>
      </w:r>
      <w:r>
        <w:rPr>
          <w:rFonts w:ascii="Arial" w:hAnsi="Arial" w:cs="Arial"/>
          <w:sz w:val="22"/>
          <w:szCs w:val="22"/>
        </w:rPr>
        <w:instrText xml:space="preserve"> REF _Ref437001778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3.4</w:t>
      </w:r>
      <w:r>
        <w:rPr>
          <w:rFonts w:ascii="Arial" w:hAnsi="Arial" w:cs="Arial"/>
          <w:sz w:val="22"/>
          <w:szCs w:val="22"/>
        </w:rPr>
        <w:fldChar w:fldCharType="end"/>
      </w:r>
      <w:r>
        <w:rPr>
          <w:rFonts w:ascii="Arial" w:hAnsi="Arial" w:cs="Arial"/>
          <w:sz w:val="22"/>
          <w:szCs w:val="22"/>
        </w:rPr>
        <w:t xml:space="preserve">. </w:t>
      </w:r>
    </w:p>
    <w:p w14:paraId="633B370D" w14:textId="2A1EB4B9" w:rsidR="00A53A5B" w:rsidDel="00230CC8" w:rsidRDefault="00A53A5B" w:rsidP="00471032">
      <w:pPr>
        <w:spacing w:before="120" w:after="120"/>
        <w:jc w:val="both"/>
        <w:rPr>
          <w:del w:id="679" w:author="Peter Douglas" w:date="2016-03-15T14:25:00Z"/>
          <w:rFonts w:ascii="Arial" w:hAnsi="Arial" w:cs="Arial"/>
          <w:sz w:val="22"/>
          <w:szCs w:val="22"/>
        </w:rPr>
      </w:pPr>
    </w:p>
    <w:p w14:paraId="71BBDA97" w14:textId="7707E62F" w:rsidR="00A53A5B" w:rsidDel="00230CC8" w:rsidRDefault="00A53A5B" w:rsidP="00EE7D06">
      <w:pPr>
        <w:spacing w:before="120" w:after="120"/>
        <w:jc w:val="both"/>
        <w:rPr>
          <w:del w:id="680" w:author="Peter Douglas" w:date="2016-03-15T14:25:00Z"/>
          <w:rFonts w:ascii="Arial" w:hAnsi="Arial" w:cs="Arial"/>
          <w:sz w:val="22"/>
          <w:szCs w:val="22"/>
        </w:rPr>
      </w:pPr>
      <w:del w:id="681" w:author="Peter Douglas" w:date="2016-03-15T14:25:00Z">
        <w:r w:rsidDel="00230CC8">
          <w:rPr>
            <w:rFonts w:ascii="Arial" w:hAnsi="Arial" w:cs="Arial"/>
            <w:sz w:val="22"/>
            <w:szCs w:val="22"/>
          </w:rPr>
          <w:delText>Recommended reading: XXXX</w:delText>
        </w:r>
      </w:del>
    </w:p>
    <w:p w14:paraId="1817D78E" w14:textId="77777777" w:rsidR="002F4BF9" w:rsidDel="005917B6" w:rsidRDefault="002F4BF9" w:rsidP="00EE7D06">
      <w:pPr>
        <w:spacing w:before="120" w:after="120"/>
        <w:rPr>
          <w:del w:id="682" w:author="Peter Douglas" w:date="2016-03-15T15:07:00Z"/>
          <w:rFonts w:ascii="Arial" w:hAnsi="Arial" w:cs="Arial"/>
        </w:rPr>
      </w:pPr>
      <w:bookmarkStart w:id="683" w:name="_Toc433886659"/>
      <w:bookmarkStart w:id="684" w:name="_Toc433886660"/>
      <w:bookmarkEnd w:id="683"/>
      <w:bookmarkEnd w:id="684"/>
    </w:p>
    <w:p w14:paraId="65B52C8A" w14:textId="23232CB2" w:rsidR="002F4BF9" w:rsidRPr="001C5060" w:rsidDel="00A0566D" w:rsidRDefault="002F4BF9" w:rsidP="002F55B1">
      <w:pPr>
        <w:rPr>
          <w:del w:id="685" w:author="Peter Douglas" w:date="2016-03-16T13:38:00Z"/>
          <w:rFonts w:ascii="Arial" w:hAnsi="Arial" w:cs="Arial"/>
        </w:rPr>
      </w:pPr>
    </w:p>
    <w:p w14:paraId="47B2F444" w14:textId="77777777" w:rsidR="00853D59" w:rsidRDefault="00853D59">
      <w:pPr>
        <w:spacing w:before="0" w:after="0"/>
        <w:rPr>
          <w:ins w:id="686" w:author="Peter Douglas" w:date="2016-03-15T15:30:00Z"/>
          <w:rFonts w:ascii="Arial" w:hAnsi="Arial" w:cs="Arial"/>
          <w:b/>
          <w:sz w:val="32"/>
        </w:rPr>
      </w:pPr>
      <w:ins w:id="687" w:author="Peter Douglas" w:date="2016-03-15T15:30:00Z">
        <w:r>
          <w:rPr>
            <w:rFonts w:cs="Arial"/>
          </w:rPr>
          <w:br w:type="page"/>
        </w:r>
      </w:ins>
    </w:p>
    <w:p w14:paraId="727A8EAF" w14:textId="1F958F9B" w:rsidR="003F4757" w:rsidRDefault="003F4757" w:rsidP="007D7E87">
      <w:pPr>
        <w:pStyle w:val="Heading1"/>
        <w:rPr>
          <w:rFonts w:cs="Arial"/>
        </w:rPr>
      </w:pPr>
      <w:bookmarkStart w:id="688" w:name="_Toc445900972"/>
      <w:r w:rsidRPr="00DF2085">
        <w:rPr>
          <w:rFonts w:cs="Arial"/>
        </w:rPr>
        <w:lastRenderedPageBreak/>
        <w:t>Operational A</w:t>
      </w:r>
      <w:r w:rsidRPr="001C5060">
        <w:rPr>
          <w:rFonts w:cs="Arial"/>
        </w:rPr>
        <w:t>spects</w:t>
      </w:r>
      <w:bookmarkEnd w:id="688"/>
    </w:p>
    <w:p w14:paraId="62C0C6A2" w14:textId="77777777" w:rsidR="002F4BF9" w:rsidRPr="002F4BF9" w:rsidRDefault="002F4BF9" w:rsidP="002F4BF9">
      <w:pPr>
        <w:jc w:val="both"/>
        <w:rPr>
          <w:rFonts w:ascii="Arial" w:hAnsi="Arial" w:cs="Arial"/>
          <w:sz w:val="22"/>
          <w:szCs w:val="22"/>
        </w:rPr>
      </w:pPr>
      <w:r w:rsidRPr="002F4BF9">
        <w:rPr>
          <w:rFonts w:ascii="Arial" w:hAnsi="Arial" w:cs="Arial"/>
          <w:sz w:val="22"/>
          <w:szCs w:val="22"/>
        </w:rPr>
        <w:t>Aspects of service providers’ operations are presented here, with some detail found in [13].</w:t>
      </w:r>
    </w:p>
    <w:p w14:paraId="189126D2" w14:textId="77777777" w:rsidR="002F4BF9" w:rsidRPr="002F4BF9" w:rsidRDefault="002F4BF9" w:rsidP="002F4BF9"/>
    <w:p w14:paraId="138B0455" w14:textId="77777777" w:rsidR="003F4757" w:rsidRDefault="0077428E" w:rsidP="0077428E">
      <w:pPr>
        <w:pStyle w:val="Heading2"/>
      </w:pPr>
      <w:bookmarkStart w:id="689" w:name="_Toc445900973"/>
      <w:r>
        <w:t>Concept of Operations</w:t>
      </w:r>
      <w:bookmarkEnd w:id="689"/>
    </w:p>
    <w:p w14:paraId="5731F3A4" w14:textId="650C36FB" w:rsidR="0077428E" w:rsidRDefault="0077428E" w:rsidP="0077428E">
      <w:pPr>
        <w:pStyle w:val="ListParagraph"/>
        <w:numPr>
          <w:ilvl w:val="0"/>
          <w:numId w:val="35"/>
        </w:numPr>
        <w:spacing w:before="0" w:after="0"/>
        <w:jc w:val="both"/>
        <w:rPr>
          <w:rFonts w:cs="Arial"/>
        </w:rPr>
      </w:pPr>
      <w:r w:rsidRPr="00873427">
        <w:rPr>
          <w:rFonts w:cs="Arial"/>
        </w:rPr>
        <w:t>eLoran stations are unmanned and fully automated</w:t>
      </w:r>
      <w:del w:id="690" w:author="Peter Douglas" w:date="2016-03-16T13:40:00Z">
        <w:r w:rsidRPr="00873427" w:rsidDel="00CE2C87">
          <w:rPr>
            <w:rFonts w:cs="Arial"/>
          </w:rPr>
          <w:delText>, taking up a very small footprint</w:delText>
        </w:r>
      </w:del>
    </w:p>
    <w:p w14:paraId="325CAE59" w14:textId="77777777" w:rsidR="0077428E" w:rsidRDefault="0077428E" w:rsidP="0077428E">
      <w:pPr>
        <w:numPr>
          <w:ilvl w:val="0"/>
          <w:numId w:val="35"/>
        </w:numPr>
        <w:spacing w:before="0" w:after="0"/>
        <w:jc w:val="both"/>
        <w:rPr>
          <w:rFonts w:ascii="Arial" w:hAnsi="Arial" w:cs="Arial"/>
          <w:sz w:val="22"/>
          <w:szCs w:val="22"/>
        </w:rPr>
      </w:pPr>
      <w:r w:rsidRPr="00615A4D">
        <w:rPr>
          <w:rFonts w:ascii="Arial" w:hAnsi="Arial" w:cs="Arial"/>
          <w:sz w:val="22"/>
          <w:szCs w:val="22"/>
        </w:rPr>
        <w:t>Each station contains an Uninterruptible Power Supply (UPS)</w:t>
      </w:r>
      <w:r>
        <w:rPr>
          <w:rFonts w:ascii="Arial" w:hAnsi="Arial" w:cs="Arial"/>
          <w:sz w:val="22"/>
          <w:szCs w:val="22"/>
        </w:rPr>
        <w:t xml:space="preserve"> to minimise outages due to power failure</w:t>
      </w:r>
    </w:p>
    <w:p w14:paraId="28996905" w14:textId="77777777" w:rsidR="0077428E" w:rsidRPr="0077428E" w:rsidRDefault="0077428E" w:rsidP="0077428E"/>
    <w:p w14:paraId="205EB2BE" w14:textId="77777777" w:rsidR="003F4757" w:rsidRPr="001C5060" w:rsidRDefault="006A5578" w:rsidP="001C5060">
      <w:pPr>
        <w:jc w:val="both"/>
        <w:rPr>
          <w:rFonts w:ascii="Arial" w:hAnsi="Arial" w:cs="Arial"/>
          <w:sz w:val="22"/>
          <w:szCs w:val="22"/>
        </w:rPr>
      </w:pPr>
      <w:r w:rsidRPr="001C5060">
        <w:rPr>
          <w:rFonts w:ascii="Arial" w:hAnsi="Arial" w:cs="Arial"/>
          <w:sz w:val="22"/>
          <w:szCs w:val="22"/>
        </w:rPr>
        <w:t>An eLoran service provider should:</w:t>
      </w:r>
    </w:p>
    <w:p w14:paraId="6BFBF943" w14:textId="77777777" w:rsidR="003F4757" w:rsidRPr="001C5060" w:rsidRDefault="0061577A" w:rsidP="001C5060">
      <w:pPr>
        <w:pStyle w:val="ListParagraph"/>
        <w:numPr>
          <w:ilvl w:val="0"/>
          <w:numId w:val="3"/>
        </w:numPr>
        <w:spacing w:before="0" w:after="200" w:line="276" w:lineRule="auto"/>
        <w:contextualSpacing/>
        <w:jc w:val="both"/>
        <w:rPr>
          <w:rFonts w:cs="Arial"/>
          <w:lang w:eastAsia="fi-FI"/>
        </w:rPr>
      </w:pPr>
      <w:r>
        <w:rPr>
          <w:rFonts w:cs="Arial"/>
          <w:lang w:eastAsia="fi-FI"/>
        </w:rPr>
        <w:t>C</w:t>
      </w:r>
      <w:r w:rsidR="003F4757" w:rsidRPr="001C5060">
        <w:rPr>
          <w:rFonts w:cs="Arial"/>
          <w:lang w:eastAsia="fi-FI"/>
        </w:rPr>
        <w:t xml:space="preserve">ontinuously monitor </w:t>
      </w:r>
      <w:r w:rsidR="006A5578" w:rsidRPr="001C5060">
        <w:rPr>
          <w:rFonts w:cs="Arial"/>
          <w:lang w:eastAsia="fi-FI"/>
        </w:rPr>
        <w:t>the service</w:t>
      </w:r>
      <w:r w:rsidR="003F4757" w:rsidRPr="001C5060">
        <w:rPr>
          <w:rFonts w:cs="Arial"/>
          <w:lang w:eastAsia="fi-FI"/>
        </w:rPr>
        <w:t xml:space="preserve"> and manage any disruptions</w:t>
      </w:r>
    </w:p>
    <w:p w14:paraId="3C96822A" w14:textId="77777777" w:rsidR="003F4757" w:rsidRPr="001C5060" w:rsidRDefault="0061577A" w:rsidP="001C5060">
      <w:pPr>
        <w:pStyle w:val="ListParagraph"/>
        <w:numPr>
          <w:ilvl w:val="0"/>
          <w:numId w:val="3"/>
        </w:numPr>
        <w:spacing w:before="0" w:after="200" w:line="276" w:lineRule="auto"/>
        <w:contextualSpacing/>
        <w:jc w:val="both"/>
        <w:rPr>
          <w:rFonts w:cs="Arial"/>
          <w:lang w:eastAsia="fi-FI"/>
        </w:rPr>
      </w:pPr>
      <w:r>
        <w:rPr>
          <w:rFonts w:cs="Arial"/>
          <w:lang w:eastAsia="fi-FI"/>
        </w:rPr>
        <w:t>I</w:t>
      </w:r>
      <w:r w:rsidR="003F4757" w:rsidRPr="001C5060">
        <w:rPr>
          <w:rFonts w:cs="Arial"/>
          <w:lang w:eastAsia="fi-FI"/>
        </w:rPr>
        <w:t>nform users of important properties of the service and communicate warnings about service disruptions to the user</w:t>
      </w:r>
    </w:p>
    <w:p w14:paraId="750C64CA" w14:textId="77777777" w:rsidR="003F4757" w:rsidRPr="001C5060" w:rsidRDefault="0061577A" w:rsidP="001C5060">
      <w:pPr>
        <w:pStyle w:val="ListParagraph"/>
        <w:numPr>
          <w:ilvl w:val="0"/>
          <w:numId w:val="3"/>
        </w:numPr>
        <w:spacing w:before="0" w:after="200" w:line="276" w:lineRule="auto"/>
        <w:contextualSpacing/>
        <w:jc w:val="both"/>
        <w:rPr>
          <w:rFonts w:cs="Arial"/>
          <w:lang w:eastAsia="fi-FI"/>
        </w:rPr>
      </w:pPr>
      <w:r>
        <w:rPr>
          <w:rFonts w:cs="Arial"/>
          <w:lang w:eastAsia="fi-FI"/>
        </w:rPr>
        <w:t>M</w:t>
      </w:r>
      <w:r w:rsidR="003F4757" w:rsidRPr="001C5060">
        <w:rPr>
          <w:rFonts w:cs="Arial"/>
          <w:lang w:eastAsia="fi-FI"/>
        </w:rPr>
        <w:t xml:space="preserve">anage any maintenance work or changes to the service in such a way where service disruption is minimized and the users </w:t>
      </w:r>
      <w:r w:rsidR="00F360ED">
        <w:rPr>
          <w:rFonts w:cs="Arial"/>
          <w:lang w:eastAsia="fi-FI"/>
        </w:rPr>
        <w:t>are</w:t>
      </w:r>
      <w:r w:rsidR="003F4757" w:rsidRPr="001C5060">
        <w:rPr>
          <w:rFonts w:cs="Arial"/>
          <w:lang w:eastAsia="fi-FI"/>
        </w:rPr>
        <w:t xml:space="preserve"> provided with advance warning</w:t>
      </w:r>
    </w:p>
    <w:p w14:paraId="778389EC" w14:textId="77777777" w:rsidR="003F4757" w:rsidRDefault="0061577A" w:rsidP="001C5060">
      <w:pPr>
        <w:pStyle w:val="ListParagraph"/>
        <w:numPr>
          <w:ilvl w:val="0"/>
          <w:numId w:val="3"/>
        </w:numPr>
        <w:spacing w:before="0" w:after="200" w:line="276" w:lineRule="auto"/>
        <w:contextualSpacing/>
        <w:jc w:val="both"/>
        <w:rPr>
          <w:rFonts w:cs="Arial"/>
          <w:lang w:eastAsia="fi-FI"/>
        </w:rPr>
      </w:pPr>
      <w:r>
        <w:rPr>
          <w:rFonts w:cs="Arial"/>
          <w:lang w:eastAsia="fi-FI"/>
        </w:rPr>
        <w:t>V</w:t>
      </w:r>
      <w:r w:rsidR="003F4757" w:rsidRPr="001C5060">
        <w:rPr>
          <w:rFonts w:cs="Arial"/>
          <w:lang w:eastAsia="fi-FI"/>
        </w:rPr>
        <w:t>erify the service is performing according to specifications and provide such information to users</w:t>
      </w:r>
    </w:p>
    <w:p w14:paraId="0C4F1C59" w14:textId="77777777" w:rsidR="000D5D9A" w:rsidRPr="001C5060" w:rsidRDefault="000D5D9A" w:rsidP="001C5060">
      <w:pPr>
        <w:pStyle w:val="ListParagraph"/>
        <w:spacing w:before="0" w:after="200" w:line="276" w:lineRule="auto"/>
        <w:ind w:left="758"/>
        <w:contextualSpacing/>
        <w:jc w:val="both"/>
        <w:rPr>
          <w:rFonts w:cs="Arial"/>
          <w:lang w:eastAsia="fi-FI"/>
        </w:rPr>
      </w:pPr>
    </w:p>
    <w:p w14:paraId="51FF2E50" w14:textId="77777777" w:rsidR="002F1EB4" w:rsidRPr="00DF2085" w:rsidRDefault="002F1EB4" w:rsidP="001C5060">
      <w:pPr>
        <w:pStyle w:val="Heading2"/>
        <w:ind w:left="576"/>
        <w:rPr>
          <w:rFonts w:cs="Arial"/>
        </w:rPr>
      </w:pPr>
      <w:bookmarkStart w:id="691" w:name="_Toc86815474"/>
      <w:bookmarkStart w:id="692" w:name="_Toc445900974"/>
      <w:r w:rsidRPr="00DF2085">
        <w:rPr>
          <w:rFonts w:cs="Arial"/>
        </w:rPr>
        <w:t>Reference Datum</w:t>
      </w:r>
      <w:bookmarkEnd w:id="691"/>
      <w:bookmarkEnd w:id="692"/>
    </w:p>
    <w:p w14:paraId="45A0A4CE" w14:textId="32272433" w:rsidR="00727D27" w:rsidRDefault="00727D27" w:rsidP="00EE7D06">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sz w:val="22"/>
          <w:szCs w:val="22"/>
        </w:rPr>
      </w:pPr>
      <w:r>
        <w:rPr>
          <w:rFonts w:ascii="Arial" w:hAnsi="Arial" w:cs="Arial"/>
          <w:sz w:val="22"/>
          <w:szCs w:val="22"/>
        </w:rPr>
        <w:t>There is a need to ensure the interoperability of ASF data measured within different service providers’ territories. The eLoran datum employed in a region will ultimately be derived from the position reference used to survey ASF data</w:t>
      </w:r>
      <w:r w:rsidR="00954151">
        <w:rPr>
          <w:rFonts w:ascii="Arial" w:hAnsi="Arial" w:cs="Arial"/>
          <w:sz w:val="22"/>
          <w:szCs w:val="22"/>
        </w:rPr>
        <w:t xml:space="preserve"> (related to the ground-truth system employed, for example WGS84 for </w:t>
      </w:r>
      <w:del w:id="693" w:author="Peter Douglas" w:date="2016-03-16T13:41:00Z">
        <w:r w:rsidR="00954151" w:rsidDel="00CE2C87">
          <w:rPr>
            <w:rFonts w:ascii="Arial" w:hAnsi="Arial" w:cs="Arial"/>
            <w:sz w:val="22"/>
            <w:szCs w:val="22"/>
          </w:rPr>
          <w:delText>DGPS</w:delText>
        </w:r>
      </w:del>
      <w:ins w:id="694" w:author="Peter Douglas" w:date="2016-03-16T13:41:00Z">
        <w:r w:rsidR="00CE2C87">
          <w:rPr>
            <w:rFonts w:ascii="Arial" w:hAnsi="Arial" w:cs="Arial"/>
            <w:sz w:val="22"/>
            <w:szCs w:val="22"/>
          </w:rPr>
          <w:t>DGNSS</w:t>
        </w:r>
      </w:ins>
      <w:r w:rsidR="00954151">
        <w:rPr>
          <w:rFonts w:ascii="Arial" w:hAnsi="Arial" w:cs="Arial"/>
          <w:sz w:val="22"/>
          <w:szCs w:val="22"/>
        </w:rPr>
        <w:t>)</w:t>
      </w:r>
      <w:r>
        <w:rPr>
          <w:rFonts w:ascii="Arial" w:hAnsi="Arial" w:cs="Arial"/>
          <w:sz w:val="22"/>
          <w:szCs w:val="22"/>
        </w:rPr>
        <w:t xml:space="preserve">. </w:t>
      </w:r>
      <w:r w:rsidR="002F1EB4" w:rsidRPr="001C5060">
        <w:rPr>
          <w:rFonts w:ascii="Arial" w:hAnsi="Arial" w:cs="Arial"/>
          <w:sz w:val="22"/>
          <w:szCs w:val="22"/>
        </w:rPr>
        <w:t xml:space="preserve">The datum used should be stated in each </w:t>
      </w:r>
      <w:r>
        <w:rPr>
          <w:rFonts w:ascii="Arial" w:hAnsi="Arial" w:cs="Arial"/>
          <w:sz w:val="22"/>
          <w:szCs w:val="22"/>
        </w:rPr>
        <w:t xml:space="preserve">of the </w:t>
      </w:r>
      <w:r w:rsidR="00F360ED">
        <w:rPr>
          <w:rFonts w:ascii="Arial" w:hAnsi="Arial" w:cs="Arial"/>
          <w:sz w:val="22"/>
          <w:szCs w:val="22"/>
        </w:rPr>
        <w:t>service provider</w:t>
      </w:r>
      <w:r w:rsidR="0061577A">
        <w:rPr>
          <w:rFonts w:ascii="Arial" w:hAnsi="Arial" w:cs="Arial"/>
          <w:sz w:val="22"/>
          <w:szCs w:val="22"/>
        </w:rPr>
        <w:t>’</w:t>
      </w:r>
      <w:r w:rsidR="00F360ED">
        <w:rPr>
          <w:rFonts w:ascii="Arial" w:hAnsi="Arial" w:cs="Arial"/>
          <w:sz w:val="22"/>
          <w:szCs w:val="22"/>
        </w:rPr>
        <w:t>s</w:t>
      </w:r>
      <w:r w:rsidR="002F1EB4" w:rsidRPr="001C5060">
        <w:rPr>
          <w:rFonts w:ascii="Arial" w:hAnsi="Arial" w:cs="Arial"/>
          <w:sz w:val="22"/>
          <w:szCs w:val="22"/>
        </w:rPr>
        <w:t xml:space="preserve"> publications</w:t>
      </w:r>
      <w:r>
        <w:rPr>
          <w:rFonts w:ascii="Arial" w:hAnsi="Arial" w:cs="Arial"/>
          <w:sz w:val="22"/>
          <w:szCs w:val="22"/>
        </w:rPr>
        <w:t xml:space="preserve">, however, it is recommended that </w:t>
      </w:r>
      <w:r w:rsidR="002F1EB4" w:rsidRPr="001C5060">
        <w:rPr>
          <w:rFonts w:ascii="Arial" w:hAnsi="Arial" w:cs="Arial"/>
          <w:sz w:val="22"/>
          <w:szCs w:val="22"/>
        </w:rPr>
        <w:t xml:space="preserve">WGS84 </w:t>
      </w:r>
      <w:r>
        <w:rPr>
          <w:rFonts w:ascii="Arial" w:hAnsi="Arial" w:cs="Arial"/>
          <w:sz w:val="22"/>
          <w:szCs w:val="22"/>
        </w:rPr>
        <w:t xml:space="preserve">should be employed directly, or ASF and almanac data converted to WGS84 prior to publication. </w:t>
      </w:r>
    </w:p>
    <w:p w14:paraId="3EDF4256" w14:textId="1DD758F6" w:rsidR="002F1EB4" w:rsidRPr="001C5060" w:rsidRDefault="00727D27" w:rsidP="00EE7D06">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sz w:val="22"/>
          <w:szCs w:val="22"/>
        </w:rPr>
      </w:pPr>
      <w:r>
        <w:rPr>
          <w:rFonts w:ascii="Arial" w:hAnsi="Arial" w:cs="Arial"/>
          <w:sz w:val="22"/>
          <w:szCs w:val="22"/>
        </w:rPr>
        <w:t xml:space="preserve">The </w:t>
      </w:r>
      <w:r w:rsidR="002F1EB4" w:rsidRPr="001C5060">
        <w:rPr>
          <w:rFonts w:ascii="Arial" w:hAnsi="Arial" w:cs="Arial"/>
          <w:sz w:val="22"/>
          <w:szCs w:val="22"/>
        </w:rPr>
        <w:t xml:space="preserve">use of the incorrect datum could result in </w:t>
      </w:r>
      <w:ins w:id="695" w:author="Peter Douglas" w:date="2016-03-16T13:41:00Z">
        <w:r w:rsidR="00CE2C87">
          <w:rPr>
            <w:rFonts w:ascii="Arial" w:hAnsi="Arial" w:cs="Arial"/>
            <w:sz w:val="22"/>
            <w:szCs w:val="22"/>
          </w:rPr>
          <w:t xml:space="preserve">positioning </w:t>
        </w:r>
      </w:ins>
      <w:r w:rsidR="002F1EB4" w:rsidRPr="001C5060">
        <w:rPr>
          <w:rFonts w:ascii="Arial" w:hAnsi="Arial" w:cs="Arial"/>
          <w:sz w:val="22"/>
          <w:szCs w:val="22"/>
        </w:rPr>
        <w:t xml:space="preserve">errors. </w:t>
      </w:r>
    </w:p>
    <w:p w14:paraId="1600AC5F" w14:textId="77777777" w:rsidR="000D5D9A" w:rsidRDefault="000D5D9A"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Arial" w:hAnsi="Arial" w:cs="Arial"/>
          <w:sz w:val="22"/>
          <w:szCs w:val="22"/>
        </w:rPr>
      </w:pPr>
    </w:p>
    <w:p w14:paraId="32E164CC" w14:textId="77777777" w:rsidR="0031438A" w:rsidRPr="00DF2085" w:rsidRDefault="0031438A" w:rsidP="001C5060">
      <w:pPr>
        <w:pStyle w:val="Heading2"/>
        <w:ind w:left="576"/>
        <w:rPr>
          <w:rFonts w:cs="Arial"/>
        </w:rPr>
      </w:pPr>
      <w:bookmarkStart w:id="696" w:name="_Toc86815483"/>
      <w:bookmarkStart w:id="697" w:name="_Toc445900975"/>
      <w:r w:rsidRPr="00DF2085">
        <w:rPr>
          <w:rFonts w:cs="Arial"/>
        </w:rPr>
        <w:t>Monitoring</w:t>
      </w:r>
      <w:bookmarkEnd w:id="696"/>
      <w:bookmarkEnd w:id="697"/>
    </w:p>
    <w:p w14:paraId="0BE4A700" w14:textId="77777777" w:rsidR="007825B0" w:rsidRDefault="0031438A" w:rsidP="0031438A">
      <w:pPr>
        <w:pStyle w:val="BodyText"/>
        <w:rPr>
          <w:rFonts w:ascii="Arial" w:hAnsi="Arial" w:cs="Arial"/>
          <w:sz w:val="22"/>
          <w:szCs w:val="22"/>
        </w:rPr>
      </w:pPr>
      <w:r w:rsidRPr="001C5060">
        <w:rPr>
          <w:rFonts w:ascii="Arial" w:hAnsi="Arial" w:cs="Arial"/>
          <w:sz w:val="22"/>
          <w:szCs w:val="22"/>
        </w:rPr>
        <w:t xml:space="preserve">On-site monitors should be provided at each transmitting station, to check the transmitted signal and the data content. </w:t>
      </w:r>
    </w:p>
    <w:p w14:paraId="5DE76A03"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Additional signal monitoring is recommended using receivers placed at sites within the coverage area, to validate broadcast site RF and signal performance. Communication lines to a central control and monitoring </w:t>
      </w:r>
      <w:r w:rsidR="0061577A">
        <w:rPr>
          <w:rFonts w:ascii="Arial" w:hAnsi="Arial" w:cs="Arial"/>
          <w:sz w:val="22"/>
          <w:szCs w:val="22"/>
        </w:rPr>
        <w:t xml:space="preserve">centre </w:t>
      </w:r>
      <w:r w:rsidRPr="001C5060">
        <w:rPr>
          <w:rFonts w:ascii="Arial" w:hAnsi="Arial" w:cs="Arial"/>
          <w:sz w:val="22"/>
          <w:szCs w:val="22"/>
        </w:rPr>
        <w:t xml:space="preserve">may link integrity monitors. Data may either be logged </w:t>
      </w:r>
      <w:r w:rsidR="0061577A">
        <w:rPr>
          <w:rFonts w:ascii="Arial" w:hAnsi="Arial" w:cs="Arial"/>
          <w:sz w:val="22"/>
          <w:szCs w:val="22"/>
        </w:rPr>
        <w:t>at the</w:t>
      </w:r>
      <w:r w:rsidRPr="001C5060">
        <w:rPr>
          <w:rFonts w:ascii="Arial" w:hAnsi="Arial" w:cs="Arial"/>
          <w:sz w:val="22"/>
          <w:szCs w:val="22"/>
        </w:rPr>
        <w:t xml:space="preserve"> </w:t>
      </w:r>
      <w:r w:rsidR="0061577A">
        <w:rPr>
          <w:rFonts w:ascii="Arial" w:hAnsi="Arial" w:cs="Arial"/>
          <w:sz w:val="22"/>
          <w:szCs w:val="22"/>
        </w:rPr>
        <w:t xml:space="preserve">integrity or reference </w:t>
      </w:r>
      <w:r w:rsidRPr="001C5060">
        <w:rPr>
          <w:rFonts w:ascii="Arial" w:hAnsi="Arial" w:cs="Arial"/>
          <w:sz w:val="22"/>
          <w:szCs w:val="22"/>
        </w:rPr>
        <w:t>station</w:t>
      </w:r>
      <w:r w:rsidR="0061577A">
        <w:rPr>
          <w:rFonts w:ascii="Arial" w:hAnsi="Arial" w:cs="Arial"/>
          <w:sz w:val="22"/>
          <w:szCs w:val="22"/>
        </w:rPr>
        <w:t xml:space="preserve"> </w:t>
      </w:r>
      <w:r w:rsidRPr="001C5060">
        <w:rPr>
          <w:rFonts w:ascii="Arial" w:hAnsi="Arial" w:cs="Arial"/>
          <w:sz w:val="22"/>
          <w:szCs w:val="22"/>
        </w:rPr>
        <w:t xml:space="preserve">and downloaded periodically or passed directly to the central control </w:t>
      </w:r>
      <w:r w:rsidR="0061577A">
        <w:rPr>
          <w:rFonts w:ascii="Arial" w:hAnsi="Arial" w:cs="Arial"/>
          <w:sz w:val="22"/>
          <w:szCs w:val="22"/>
        </w:rPr>
        <w:t>and monitoring centre</w:t>
      </w:r>
      <w:r w:rsidRPr="001C5060">
        <w:rPr>
          <w:rFonts w:ascii="Arial" w:hAnsi="Arial" w:cs="Arial"/>
          <w:sz w:val="22"/>
          <w:szCs w:val="22"/>
        </w:rPr>
        <w:t xml:space="preserve">. It is recommended that this data be archived for a period sufficient to meet local litigation requirements.  </w:t>
      </w:r>
    </w:p>
    <w:p w14:paraId="11DAEC14" w14:textId="4E8A4FF9" w:rsidR="007825B0" w:rsidRPr="007825B0" w:rsidRDefault="007825B0" w:rsidP="001C5060">
      <w:pPr>
        <w:jc w:val="both"/>
        <w:rPr>
          <w:rFonts w:ascii="Arial" w:hAnsi="Arial" w:cs="Arial"/>
          <w:sz w:val="22"/>
          <w:szCs w:val="22"/>
        </w:rPr>
      </w:pPr>
      <w:r w:rsidRPr="007825B0">
        <w:rPr>
          <w:rFonts w:ascii="Arial" w:hAnsi="Arial" w:cs="Arial"/>
          <w:sz w:val="22"/>
          <w:szCs w:val="22"/>
        </w:rPr>
        <w:t xml:space="preserve">Information on each </w:t>
      </w:r>
      <w:del w:id="698" w:author="Peter Douglas" w:date="2016-03-15T14:25:00Z">
        <w:r w:rsidDel="00230CC8">
          <w:rPr>
            <w:rFonts w:ascii="Arial" w:hAnsi="Arial" w:cs="Arial"/>
            <w:sz w:val="22"/>
            <w:szCs w:val="22"/>
          </w:rPr>
          <w:delText>e</w:delText>
        </w:r>
        <w:r w:rsidRPr="007825B0" w:rsidDel="00230CC8">
          <w:rPr>
            <w:rFonts w:ascii="Arial" w:hAnsi="Arial" w:cs="Arial"/>
            <w:sz w:val="22"/>
            <w:szCs w:val="22"/>
          </w:rPr>
          <w:delText xml:space="preserve">Loran </w:delText>
        </w:r>
      </w:del>
      <w:proofErr w:type="spellStart"/>
      <w:r w:rsidR="0061577A">
        <w:rPr>
          <w:rFonts w:ascii="Arial" w:hAnsi="Arial" w:cs="Arial"/>
          <w:sz w:val="22"/>
          <w:szCs w:val="22"/>
        </w:rPr>
        <w:t>DLoran</w:t>
      </w:r>
      <w:proofErr w:type="spellEnd"/>
      <w:r w:rsidR="0061577A">
        <w:rPr>
          <w:rFonts w:ascii="Arial" w:hAnsi="Arial" w:cs="Arial"/>
          <w:sz w:val="22"/>
          <w:szCs w:val="22"/>
        </w:rPr>
        <w:t xml:space="preserve"> reference station </w:t>
      </w:r>
      <w:r w:rsidR="00190235">
        <w:rPr>
          <w:rFonts w:ascii="Arial" w:hAnsi="Arial" w:cs="Arial"/>
          <w:sz w:val="22"/>
          <w:szCs w:val="22"/>
        </w:rPr>
        <w:t xml:space="preserve">or integrity monitor </w:t>
      </w:r>
      <w:r w:rsidRPr="007825B0">
        <w:rPr>
          <w:rFonts w:ascii="Arial" w:hAnsi="Arial" w:cs="Arial"/>
          <w:sz w:val="22"/>
          <w:szCs w:val="22"/>
        </w:rPr>
        <w:t>shall be provided</w:t>
      </w:r>
      <w:r w:rsidR="001C17BA">
        <w:rPr>
          <w:rFonts w:ascii="Arial" w:hAnsi="Arial" w:cs="Arial"/>
          <w:sz w:val="22"/>
          <w:szCs w:val="22"/>
        </w:rPr>
        <w:t xml:space="preserve"> to a control </w:t>
      </w:r>
      <w:r w:rsidR="0061577A">
        <w:rPr>
          <w:rFonts w:ascii="Arial" w:hAnsi="Arial" w:cs="Arial"/>
          <w:sz w:val="22"/>
          <w:szCs w:val="22"/>
        </w:rPr>
        <w:t xml:space="preserve">and monitoring </w:t>
      </w:r>
      <w:r w:rsidR="001C17BA">
        <w:rPr>
          <w:rFonts w:ascii="Arial" w:hAnsi="Arial" w:cs="Arial"/>
          <w:sz w:val="22"/>
          <w:szCs w:val="22"/>
        </w:rPr>
        <w:t>centre</w:t>
      </w:r>
      <w:r w:rsidRPr="007825B0">
        <w:rPr>
          <w:rFonts w:ascii="Arial" w:hAnsi="Arial" w:cs="Arial"/>
          <w:sz w:val="22"/>
          <w:szCs w:val="22"/>
        </w:rPr>
        <w:t>. The information will include:</w:t>
      </w:r>
    </w:p>
    <w:p w14:paraId="169F7FD4" w14:textId="77777777" w:rsidR="007825B0" w:rsidRP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t xml:space="preserve">ID of the </w:t>
      </w:r>
      <w:r w:rsidR="00823204">
        <w:rPr>
          <w:rFonts w:ascii="Arial" w:hAnsi="Arial" w:cs="Arial"/>
          <w:sz w:val="22"/>
          <w:szCs w:val="22"/>
        </w:rPr>
        <w:t>Reference Station</w:t>
      </w:r>
    </w:p>
    <w:p w14:paraId="7FF7A335" w14:textId="77777777" w:rsidR="007825B0" w:rsidRP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t xml:space="preserve">Location of the </w:t>
      </w:r>
      <w:r w:rsidR="00823204">
        <w:rPr>
          <w:rFonts w:ascii="Arial" w:hAnsi="Arial" w:cs="Arial"/>
          <w:sz w:val="22"/>
          <w:szCs w:val="22"/>
        </w:rPr>
        <w:t>Reference Station</w:t>
      </w:r>
    </w:p>
    <w:p w14:paraId="5A3D1520" w14:textId="77777777" w:rsidR="007825B0" w:rsidRP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t xml:space="preserve">Nominal ASF Values at the </w:t>
      </w:r>
      <w:r w:rsidR="00823204">
        <w:rPr>
          <w:rFonts w:ascii="Arial" w:hAnsi="Arial" w:cs="Arial"/>
          <w:sz w:val="22"/>
          <w:szCs w:val="22"/>
        </w:rPr>
        <w:t>Reference Station</w:t>
      </w:r>
    </w:p>
    <w:p w14:paraId="7460439D" w14:textId="02E10395" w:rsidR="007825B0" w:rsidRPr="007825B0" w:rsidRDefault="00AE23D3" w:rsidP="00823204">
      <w:pPr>
        <w:numPr>
          <w:ilvl w:val="0"/>
          <w:numId w:val="39"/>
        </w:numPr>
        <w:spacing w:before="0" w:after="0"/>
        <w:jc w:val="both"/>
        <w:rPr>
          <w:rFonts w:ascii="Arial" w:hAnsi="Arial" w:cs="Arial"/>
          <w:sz w:val="22"/>
          <w:szCs w:val="22"/>
        </w:rPr>
      </w:pPr>
      <w:r>
        <w:rPr>
          <w:rFonts w:ascii="Arial" w:hAnsi="Arial" w:cs="Arial"/>
          <w:sz w:val="22"/>
          <w:szCs w:val="22"/>
        </w:rPr>
        <w:t>ECD values measured by the reference station</w:t>
      </w:r>
      <w:r w:rsidR="007825B0" w:rsidRPr="007825B0">
        <w:rPr>
          <w:rFonts w:ascii="Arial" w:hAnsi="Arial" w:cs="Arial"/>
          <w:sz w:val="22"/>
          <w:szCs w:val="22"/>
        </w:rPr>
        <w:t xml:space="preserve"> </w:t>
      </w:r>
    </w:p>
    <w:p w14:paraId="2C0ED9D1" w14:textId="7EA3CD8B" w:rsidR="007825B0" w:rsidRP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t xml:space="preserve">Applicable </w:t>
      </w:r>
      <w:r w:rsidR="00190235">
        <w:rPr>
          <w:rFonts w:ascii="Arial" w:hAnsi="Arial" w:cs="Arial"/>
          <w:sz w:val="22"/>
          <w:szCs w:val="22"/>
        </w:rPr>
        <w:t xml:space="preserve">maritime areas </w:t>
      </w:r>
      <w:r w:rsidRPr="007825B0">
        <w:rPr>
          <w:rFonts w:ascii="Arial" w:hAnsi="Arial" w:cs="Arial"/>
          <w:sz w:val="22"/>
          <w:szCs w:val="22"/>
        </w:rPr>
        <w:t>monitored by the reference station</w:t>
      </w:r>
    </w:p>
    <w:p w14:paraId="50C70376" w14:textId="4B635475" w:rsidR="007825B0" w:rsidRP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t>Acceptable eLoran transmitters</w:t>
      </w:r>
      <w:r w:rsidR="00AE23D3">
        <w:rPr>
          <w:rFonts w:ascii="Arial" w:hAnsi="Arial" w:cs="Arial"/>
          <w:sz w:val="22"/>
          <w:szCs w:val="22"/>
        </w:rPr>
        <w:t xml:space="preserve"> tracked by the reference station and recommended for use in positioning in the area</w:t>
      </w:r>
    </w:p>
    <w:p w14:paraId="7DDCAC37" w14:textId="77777777" w:rsidR="007825B0" w:rsidRDefault="007825B0" w:rsidP="00823204">
      <w:pPr>
        <w:numPr>
          <w:ilvl w:val="0"/>
          <w:numId w:val="39"/>
        </w:numPr>
        <w:spacing w:before="0" w:after="0"/>
        <w:jc w:val="both"/>
        <w:rPr>
          <w:rFonts w:ascii="Arial" w:hAnsi="Arial" w:cs="Arial"/>
          <w:sz w:val="22"/>
          <w:szCs w:val="22"/>
        </w:rPr>
      </w:pPr>
      <w:r w:rsidRPr="007825B0">
        <w:rPr>
          <w:rFonts w:ascii="Arial" w:hAnsi="Arial" w:cs="Arial"/>
          <w:sz w:val="22"/>
          <w:szCs w:val="22"/>
        </w:rPr>
        <w:lastRenderedPageBreak/>
        <w:t xml:space="preserve">The format is repeated for each </w:t>
      </w:r>
      <w:r w:rsidR="00823204">
        <w:rPr>
          <w:rFonts w:ascii="Arial" w:hAnsi="Arial" w:cs="Arial"/>
          <w:sz w:val="22"/>
          <w:szCs w:val="22"/>
        </w:rPr>
        <w:t xml:space="preserve">reference station </w:t>
      </w:r>
      <w:r w:rsidRPr="007825B0">
        <w:rPr>
          <w:rFonts w:ascii="Arial" w:hAnsi="Arial" w:cs="Arial"/>
          <w:sz w:val="22"/>
          <w:szCs w:val="22"/>
        </w:rPr>
        <w:t xml:space="preserve">and eLoran </w:t>
      </w:r>
      <w:r w:rsidR="00823204">
        <w:rPr>
          <w:rFonts w:ascii="Arial" w:hAnsi="Arial" w:cs="Arial"/>
          <w:sz w:val="22"/>
          <w:szCs w:val="22"/>
        </w:rPr>
        <w:t>transmitter</w:t>
      </w:r>
      <w:r w:rsidRPr="007825B0">
        <w:rPr>
          <w:rFonts w:ascii="Arial" w:hAnsi="Arial" w:cs="Arial"/>
          <w:sz w:val="22"/>
          <w:szCs w:val="22"/>
        </w:rPr>
        <w:t xml:space="preserve"> combination in each operational area</w:t>
      </w:r>
    </w:p>
    <w:p w14:paraId="60DE875B" w14:textId="5AD9C9EA" w:rsidR="00190235" w:rsidRPr="007825B0" w:rsidRDefault="00190235" w:rsidP="00823204">
      <w:pPr>
        <w:numPr>
          <w:ilvl w:val="0"/>
          <w:numId w:val="39"/>
        </w:numPr>
        <w:spacing w:before="0" w:after="0"/>
        <w:jc w:val="both"/>
        <w:rPr>
          <w:rFonts w:ascii="Arial" w:hAnsi="Arial" w:cs="Arial"/>
          <w:sz w:val="22"/>
          <w:szCs w:val="22"/>
        </w:rPr>
      </w:pPr>
      <w:r>
        <w:rPr>
          <w:rFonts w:ascii="Arial" w:hAnsi="Arial" w:cs="Arial"/>
          <w:sz w:val="22"/>
          <w:szCs w:val="22"/>
        </w:rPr>
        <w:t>Integrity alert and type of alert as deemed necessary</w:t>
      </w:r>
    </w:p>
    <w:p w14:paraId="15C7BED5" w14:textId="77777777" w:rsidR="007825B0" w:rsidRDefault="007825B0" w:rsidP="0031438A">
      <w:pPr>
        <w:pStyle w:val="BodyText"/>
        <w:rPr>
          <w:rFonts w:ascii="Arial" w:hAnsi="Arial" w:cs="Arial"/>
          <w:sz w:val="22"/>
          <w:szCs w:val="22"/>
        </w:rPr>
      </w:pPr>
    </w:p>
    <w:p w14:paraId="2AF0A6CE" w14:textId="77777777" w:rsidR="002F1EB4" w:rsidRPr="001C5060" w:rsidRDefault="003F4757" w:rsidP="001C5060">
      <w:pPr>
        <w:pStyle w:val="Heading2"/>
        <w:ind w:left="576"/>
        <w:rPr>
          <w:rFonts w:cs="Arial"/>
        </w:rPr>
      </w:pPr>
      <w:bookmarkStart w:id="699" w:name="_Ref437001778"/>
      <w:bookmarkStart w:id="700" w:name="_Toc445900976"/>
      <w:r w:rsidRPr="00DF2085">
        <w:rPr>
          <w:rFonts w:cs="Arial"/>
        </w:rPr>
        <w:t>Publication of information</w:t>
      </w:r>
      <w:bookmarkEnd w:id="699"/>
      <w:bookmarkEnd w:id="700"/>
    </w:p>
    <w:p w14:paraId="6D3BF3DE" w14:textId="167D7050"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Individual </w:t>
      </w:r>
      <w:r w:rsidR="00F360ED">
        <w:rPr>
          <w:rFonts w:ascii="Arial" w:hAnsi="Arial" w:cs="Arial"/>
          <w:sz w:val="22"/>
          <w:szCs w:val="22"/>
        </w:rPr>
        <w:t>Service Providers</w:t>
      </w:r>
      <w:r w:rsidRPr="001C5060">
        <w:rPr>
          <w:rFonts w:ascii="Arial" w:hAnsi="Arial" w:cs="Arial"/>
          <w:sz w:val="22"/>
          <w:szCs w:val="22"/>
        </w:rPr>
        <w:t xml:space="preserve"> are encouraged to publish service descriptions, including </w:t>
      </w:r>
      <w:r w:rsidRPr="00954151">
        <w:rPr>
          <w:rFonts w:ascii="Arial" w:hAnsi="Arial" w:cs="Arial"/>
          <w:sz w:val="22"/>
          <w:szCs w:val="22"/>
        </w:rPr>
        <w:t>coverage predictions and system performance statistics</w:t>
      </w:r>
      <w:del w:id="701" w:author="Peter Douglas" w:date="2016-03-16T13:42:00Z">
        <w:r w:rsidRPr="00954151" w:rsidDel="00CE2C87">
          <w:rPr>
            <w:rFonts w:ascii="Arial" w:hAnsi="Arial" w:cs="Arial"/>
            <w:sz w:val="22"/>
            <w:szCs w:val="22"/>
          </w:rPr>
          <w:delText xml:space="preserve">; </w:delText>
        </w:r>
        <w:r w:rsidR="00954151" w:rsidDel="00CE2C87">
          <w:rPr>
            <w:rFonts w:ascii="Arial" w:hAnsi="Arial" w:cs="Arial"/>
            <w:sz w:val="22"/>
            <w:szCs w:val="22"/>
          </w:rPr>
          <w:delText xml:space="preserve">an example is </w:delText>
        </w:r>
        <w:r w:rsidRPr="00954151" w:rsidDel="00CE2C87">
          <w:rPr>
            <w:rFonts w:ascii="Arial" w:hAnsi="Arial" w:cs="Arial"/>
            <w:sz w:val="22"/>
            <w:szCs w:val="22"/>
          </w:rPr>
          <w:delText xml:space="preserve">given </w:delText>
        </w:r>
        <w:r w:rsidR="00954151" w:rsidDel="00CE2C87">
          <w:rPr>
            <w:rFonts w:ascii="Arial" w:hAnsi="Arial" w:cs="Arial"/>
            <w:sz w:val="22"/>
            <w:szCs w:val="22"/>
          </w:rPr>
          <w:delText xml:space="preserve">by the now outdated reference </w:delText>
        </w:r>
        <w:r w:rsidR="00D45F89" w:rsidRPr="00954151" w:rsidDel="00CE2C87">
          <w:rPr>
            <w:rFonts w:ascii="Arial" w:hAnsi="Arial" w:cs="Arial"/>
            <w:sz w:val="22"/>
            <w:szCs w:val="22"/>
          </w:rPr>
          <w:delText>[</w:delText>
        </w:r>
        <w:r w:rsidR="00954151" w:rsidDel="00CE2C87">
          <w:rPr>
            <w:rFonts w:ascii="Arial" w:hAnsi="Arial" w:cs="Arial"/>
            <w:sz w:val="22"/>
            <w:szCs w:val="22"/>
          </w:rPr>
          <w:delText>14].</w:delText>
        </w:r>
      </w:del>
      <w:ins w:id="702" w:author="Peter Douglas" w:date="2016-03-16T13:42:00Z">
        <w:r w:rsidR="00CE2C87">
          <w:rPr>
            <w:rFonts w:ascii="Arial" w:hAnsi="Arial" w:cs="Arial"/>
            <w:sz w:val="22"/>
            <w:szCs w:val="22"/>
          </w:rPr>
          <w:t>.</w:t>
        </w:r>
      </w:ins>
    </w:p>
    <w:p w14:paraId="30076CFB"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 xml:space="preserve">In addition to the information contained in the standard </w:t>
      </w:r>
      <w:r w:rsidR="00D45F89">
        <w:rPr>
          <w:rFonts w:ascii="Arial" w:hAnsi="Arial" w:cs="Arial"/>
          <w:sz w:val="22"/>
          <w:szCs w:val="22"/>
        </w:rPr>
        <w:t xml:space="preserve">LDC </w:t>
      </w:r>
      <w:r w:rsidRPr="001C5060">
        <w:rPr>
          <w:rFonts w:ascii="Arial" w:hAnsi="Arial" w:cs="Arial"/>
          <w:sz w:val="22"/>
          <w:szCs w:val="22"/>
        </w:rPr>
        <w:t>message types</w:t>
      </w:r>
      <w:r w:rsidR="00D45F89">
        <w:rPr>
          <w:rFonts w:ascii="Arial" w:hAnsi="Arial" w:cs="Arial"/>
          <w:sz w:val="22"/>
          <w:szCs w:val="22"/>
        </w:rPr>
        <w:t xml:space="preserve"> </w:t>
      </w:r>
      <w:r w:rsidRPr="001C5060">
        <w:rPr>
          <w:rFonts w:ascii="Arial" w:hAnsi="Arial" w:cs="Arial"/>
          <w:sz w:val="22"/>
          <w:szCs w:val="22"/>
        </w:rPr>
        <w:t xml:space="preserve">notice of current or planned signal unavailability should be provided to users through the appropriate service (e.g. coastal radio station, VTS, </w:t>
      </w:r>
      <w:proofErr w:type="spellStart"/>
      <w:r w:rsidRPr="001C5060">
        <w:rPr>
          <w:rFonts w:ascii="Arial" w:hAnsi="Arial" w:cs="Arial"/>
          <w:sz w:val="22"/>
          <w:szCs w:val="22"/>
        </w:rPr>
        <w:t>Navtex</w:t>
      </w:r>
      <w:proofErr w:type="spellEnd"/>
      <w:r w:rsidRPr="001C5060">
        <w:rPr>
          <w:rFonts w:ascii="Arial" w:hAnsi="Arial" w:cs="Arial"/>
          <w:sz w:val="22"/>
          <w:szCs w:val="22"/>
        </w:rPr>
        <w:t xml:space="preserve">, </w:t>
      </w:r>
      <w:proofErr w:type="spellStart"/>
      <w:r w:rsidRPr="001C5060">
        <w:rPr>
          <w:rFonts w:ascii="Arial" w:hAnsi="Arial" w:cs="Arial"/>
          <w:sz w:val="22"/>
          <w:szCs w:val="22"/>
        </w:rPr>
        <w:t>Safetynet</w:t>
      </w:r>
      <w:proofErr w:type="spellEnd"/>
      <w:r w:rsidRPr="001C5060">
        <w:rPr>
          <w:rFonts w:ascii="Arial" w:hAnsi="Arial" w:cs="Arial"/>
          <w:sz w:val="22"/>
          <w:szCs w:val="22"/>
        </w:rPr>
        <w:t xml:space="preserve"> etc.)</w:t>
      </w:r>
    </w:p>
    <w:p w14:paraId="27ECB13A" w14:textId="77777777" w:rsidR="0031438A" w:rsidRDefault="0031438A" w:rsidP="001C5060">
      <w:pPr>
        <w:pStyle w:val="BodyText"/>
        <w:jc w:val="both"/>
        <w:rPr>
          <w:ins w:id="703" w:author="Peter Douglas" w:date="2016-03-15T15:16:00Z"/>
          <w:rFonts w:ascii="Arial" w:hAnsi="Arial" w:cs="Arial"/>
          <w:sz w:val="22"/>
          <w:szCs w:val="22"/>
        </w:rPr>
      </w:pPr>
      <w:r w:rsidRPr="001C5060">
        <w:rPr>
          <w:rFonts w:ascii="Arial" w:hAnsi="Arial" w:cs="Arial"/>
          <w:sz w:val="22"/>
          <w:szCs w:val="22"/>
        </w:rPr>
        <w:t xml:space="preserve">Wherever practicable, information on scheduled and unscheduled off-air periods should be promulgated to users as </w:t>
      </w:r>
      <w:r w:rsidR="00D45F89">
        <w:rPr>
          <w:rFonts w:ascii="Arial" w:hAnsi="Arial" w:cs="Arial"/>
          <w:sz w:val="22"/>
          <w:szCs w:val="22"/>
        </w:rPr>
        <w:t xml:space="preserve">shown in </w:t>
      </w:r>
      <w:r w:rsidR="00D45F89">
        <w:rPr>
          <w:rFonts w:ascii="Arial" w:hAnsi="Arial" w:cs="Arial"/>
          <w:sz w:val="22"/>
          <w:szCs w:val="22"/>
        </w:rPr>
        <w:fldChar w:fldCharType="begin"/>
      </w:r>
      <w:r w:rsidR="00D45F89">
        <w:rPr>
          <w:rFonts w:ascii="Arial" w:hAnsi="Arial" w:cs="Arial"/>
          <w:sz w:val="22"/>
          <w:szCs w:val="22"/>
        </w:rPr>
        <w:instrText xml:space="preserve"> REF _Ref436826541 \h  \* MERGEFORMAT </w:instrText>
      </w:r>
      <w:r w:rsidR="00D45F89">
        <w:rPr>
          <w:rFonts w:ascii="Arial" w:hAnsi="Arial" w:cs="Arial"/>
          <w:sz w:val="22"/>
          <w:szCs w:val="22"/>
        </w:rPr>
      </w:r>
      <w:r w:rsidR="00D45F89">
        <w:rPr>
          <w:rFonts w:ascii="Arial" w:hAnsi="Arial" w:cs="Arial"/>
          <w:sz w:val="22"/>
          <w:szCs w:val="22"/>
        </w:rPr>
        <w:fldChar w:fldCharType="separate"/>
      </w:r>
      <w:r w:rsidR="00D45F89" w:rsidRPr="00D45F89">
        <w:rPr>
          <w:rFonts w:ascii="Arial" w:hAnsi="Arial" w:cs="Arial"/>
          <w:sz w:val="22"/>
          <w:szCs w:val="22"/>
        </w:rPr>
        <w:t>Table 5</w:t>
      </w:r>
      <w:r w:rsidR="00D45F89">
        <w:rPr>
          <w:rFonts w:ascii="Arial" w:hAnsi="Arial" w:cs="Arial"/>
          <w:sz w:val="22"/>
          <w:szCs w:val="22"/>
        </w:rPr>
        <w:fldChar w:fldCharType="end"/>
      </w:r>
      <w:r w:rsidRPr="001C5060">
        <w:rPr>
          <w:rFonts w:ascii="Arial" w:hAnsi="Arial" w:cs="Arial"/>
          <w:sz w:val="22"/>
          <w:szCs w:val="22"/>
        </w:rPr>
        <w:t>:</w:t>
      </w:r>
    </w:p>
    <w:p w14:paraId="52A213D7" w14:textId="32C96DBC" w:rsidR="00011CAC" w:rsidRPr="001C5060" w:rsidDel="00853D59" w:rsidRDefault="00011CAC" w:rsidP="001C5060">
      <w:pPr>
        <w:pStyle w:val="BodyText"/>
        <w:jc w:val="both"/>
        <w:rPr>
          <w:del w:id="704" w:author="Peter Douglas" w:date="2016-03-15T15:31:00Z"/>
          <w:rFonts w:ascii="Arial" w:hAnsi="Arial" w:cs="Arial"/>
          <w:sz w:val="22"/>
          <w:szCs w:val="22"/>
        </w:rPr>
      </w:pPr>
    </w:p>
    <w:p w14:paraId="3E57C1F5" w14:textId="77777777" w:rsidR="00F360ED" w:rsidRDefault="00F360ED"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119"/>
        <w:gridCol w:w="3260"/>
      </w:tblGrid>
      <w:tr w:rsidR="0031438A" w:rsidRPr="001C5060" w14:paraId="1173D3CF" w14:textId="77777777" w:rsidTr="00D45F89">
        <w:tc>
          <w:tcPr>
            <w:tcW w:w="2518" w:type="dxa"/>
          </w:tcPr>
          <w:p w14:paraId="47B89D35" w14:textId="77777777" w:rsidR="0031438A" w:rsidRPr="00D45F89"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b/>
                <w:sz w:val="22"/>
              </w:rPr>
            </w:pPr>
            <w:r w:rsidRPr="00D45F89">
              <w:rPr>
                <w:rFonts w:ascii="Arial" w:hAnsi="Arial" w:cs="Arial"/>
                <w:b/>
                <w:sz w:val="22"/>
              </w:rPr>
              <w:t>Event Type</w:t>
            </w:r>
          </w:p>
        </w:tc>
        <w:tc>
          <w:tcPr>
            <w:tcW w:w="3119" w:type="dxa"/>
          </w:tcPr>
          <w:p w14:paraId="1073E5DB" w14:textId="77777777" w:rsidR="0031438A" w:rsidRPr="00D45F89"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b/>
                <w:sz w:val="22"/>
              </w:rPr>
            </w:pPr>
            <w:r w:rsidRPr="00D45F89">
              <w:rPr>
                <w:rFonts w:ascii="Arial" w:hAnsi="Arial" w:cs="Arial"/>
                <w:b/>
                <w:sz w:val="22"/>
              </w:rPr>
              <w:t>Date and Time Period</w:t>
            </w:r>
          </w:p>
        </w:tc>
        <w:tc>
          <w:tcPr>
            <w:tcW w:w="3260" w:type="dxa"/>
          </w:tcPr>
          <w:p w14:paraId="4945AFBD" w14:textId="77777777" w:rsidR="0031438A" w:rsidRPr="00D45F89"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b/>
                <w:sz w:val="22"/>
              </w:rPr>
            </w:pPr>
            <w:r w:rsidRPr="00D45F89">
              <w:rPr>
                <w:rFonts w:ascii="Arial" w:hAnsi="Arial" w:cs="Arial"/>
                <w:b/>
                <w:sz w:val="22"/>
              </w:rPr>
              <w:t>Provision of Notice</w:t>
            </w:r>
            <w:r>
              <w:rPr>
                <w:rFonts w:ascii="Arial" w:hAnsi="Arial" w:cs="Arial"/>
                <w:b/>
                <w:sz w:val="22"/>
              </w:rPr>
              <w:t xml:space="preserve"> to Users</w:t>
            </w:r>
          </w:p>
        </w:tc>
      </w:tr>
      <w:tr w:rsidR="00D45F89" w:rsidRPr="001C5060" w14:paraId="26242333" w14:textId="77777777" w:rsidTr="00D45F89">
        <w:tc>
          <w:tcPr>
            <w:tcW w:w="2518" w:type="dxa"/>
          </w:tcPr>
          <w:p w14:paraId="23916020" w14:textId="77777777" w:rsidR="00D45F89" w:rsidRPr="001C5060"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rFonts w:ascii="Arial" w:hAnsi="Arial" w:cs="Arial"/>
                <w:sz w:val="22"/>
              </w:rPr>
            </w:pPr>
            <w:r w:rsidRPr="001C5060">
              <w:rPr>
                <w:rFonts w:ascii="Arial" w:hAnsi="Arial" w:cs="Arial"/>
                <w:sz w:val="22"/>
              </w:rPr>
              <w:t>Scheduled maintenance</w:t>
            </w:r>
          </w:p>
        </w:tc>
        <w:tc>
          <w:tcPr>
            <w:tcW w:w="3119" w:type="dxa"/>
          </w:tcPr>
          <w:p w14:paraId="1B2180BF" w14:textId="77777777" w:rsidR="00D45F89" w:rsidRPr="001C5060"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2"/>
              </w:rPr>
            </w:pPr>
            <w:r w:rsidRPr="001C5060">
              <w:rPr>
                <w:rFonts w:ascii="Arial" w:hAnsi="Arial" w:cs="Arial"/>
                <w:sz w:val="22"/>
              </w:rPr>
              <w:t>Date and expected downtime</w:t>
            </w:r>
          </w:p>
        </w:tc>
        <w:tc>
          <w:tcPr>
            <w:tcW w:w="3260" w:type="dxa"/>
          </w:tcPr>
          <w:p w14:paraId="6F54E00C" w14:textId="77777777" w:rsidR="00D45F89" w:rsidRPr="001C5060" w:rsidRDefault="00D45F89"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2"/>
              </w:rPr>
            </w:pPr>
            <w:r w:rsidRPr="001C5060">
              <w:rPr>
                <w:rFonts w:ascii="Arial" w:hAnsi="Arial" w:cs="Arial"/>
                <w:sz w:val="22"/>
              </w:rPr>
              <w:t>One month in advance is recommended, but at least 1 week in advance is mandatory</w:t>
            </w:r>
          </w:p>
        </w:tc>
      </w:tr>
      <w:tr w:rsidR="0031438A" w:rsidRPr="001C5060" w14:paraId="75DA178A" w14:textId="77777777" w:rsidTr="00D45F89">
        <w:tc>
          <w:tcPr>
            <w:tcW w:w="2518" w:type="dxa"/>
          </w:tcPr>
          <w:p w14:paraId="5367124D" w14:textId="77777777" w:rsidR="0031438A" w:rsidRPr="001C5060" w:rsidRDefault="0031438A"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rFonts w:ascii="Arial" w:hAnsi="Arial" w:cs="Arial"/>
                <w:sz w:val="22"/>
              </w:rPr>
            </w:pPr>
            <w:r w:rsidRPr="001C5060">
              <w:rPr>
                <w:rFonts w:ascii="Arial" w:hAnsi="Arial" w:cs="Arial"/>
                <w:sz w:val="22"/>
              </w:rPr>
              <w:t>Unscheduled outages</w:t>
            </w:r>
          </w:p>
        </w:tc>
        <w:tc>
          <w:tcPr>
            <w:tcW w:w="3119" w:type="dxa"/>
          </w:tcPr>
          <w:p w14:paraId="3435E559" w14:textId="77777777" w:rsidR="0031438A" w:rsidRPr="001C5060" w:rsidRDefault="0031438A" w:rsidP="00D45F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2"/>
              </w:rPr>
            </w:pPr>
            <w:r w:rsidRPr="001C5060">
              <w:rPr>
                <w:rFonts w:ascii="Arial" w:hAnsi="Arial" w:cs="Arial"/>
                <w:sz w:val="22"/>
              </w:rPr>
              <w:t>Expected downtime</w:t>
            </w:r>
          </w:p>
        </w:tc>
        <w:tc>
          <w:tcPr>
            <w:tcW w:w="3260" w:type="dxa"/>
          </w:tcPr>
          <w:p w14:paraId="12AC44DA" w14:textId="77777777" w:rsidR="0031438A" w:rsidRPr="001C5060" w:rsidRDefault="0031438A" w:rsidP="00D45F8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cs="Arial"/>
                <w:sz w:val="22"/>
              </w:rPr>
            </w:pPr>
            <w:r w:rsidRPr="001C5060">
              <w:rPr>
                <w:rFonts w:ascii="Arial" w:hAnsi="Arial" w:cs="Arial"/>
                <w:sz w:val="22"/>
              </w:rPr>
              <w:t>As soon as practicable and not more than 1 hour after the occurrence</w:t>
            </w:r>
          </w:p>
        </w:tc>
      </w:tr>
    </w:tbl>
    <w:p w14:paraId="4AC5F9C0" w14:textId="77777777" w:rsidR="0031438A" w:rsidRDefault="00D45F89" w:rsidP="00D45F89">
      <w:pPr>
        <w:pStyle w:val="Caption"/>
        <w:rPr>
          <w:rFonts w:ascii="Arial" w:hAnsi="Arial" w:cs="Arial"/>
          <w:sz w:val="24"/>
          <w:szCs w:val="24"/>
        </w:rPr>
      </w:pPr>
      <w:bookmarkStart w:id="705" w:name="_Ref436826541"/>
      <w:r w:rsidRPr="00D45F89">
        <w:rPr>
          <w:rFonts w:ascii="Arial" w:hAnsi="Arial" w:cs="Arial"/>
          <w:b/>
          <w:sz w:val="22"/>
          <w:szCs w:val="22"/>
        </w:rPr>
        <w:t xml:space="preserve">Table </w:t>
      </w:r>
      <w:r w:rsidRPr="00D45F89">
        <w:rPr>
          <w:rFonts w:ascii="Arial" w:hAnsi="Arial" w:cs="Arial"/>
          <w:b/>
          <w:sz w:val="22"/>
          <w:szCs w:val="22"/>
        </w:rPr>
        <w:fldChar w:fldCharType="begin"/>
      </w:r>
      <w:r w:rsidRPr="00D45F89">
        <w:rPr>
          <w:rFonts w:ascii="Arial" w:hAnsi="Arial" w:cs="Arial"/>
          <w:b/>
          <w:sz w:val="22"/>
          <w:szCs w:val="22"/>
        </w:rPr>
        <w:instrText xml:space="preserve"> SEQ Table \* ARABIC </w:instrText>
      </w:r>
      <w:r w:rsidRPr="00D45F89">
        <w:rPr>
          <w:rFonts w:ascii="Arial" w:hAnsi="Arial" w:cs="Arial"/>
          <w:b/>
          <w:sz w:val="22"/>
          <w:szCs w:val="22"/>
        </w:rPr>
        <w:fldChar w:fldCharType="separate"/>
      </w:r>
      <w:r w:rsidRPr="00D45F89">
        <w:rPr>
          <w:rFonts w:ascii="Arial" w:hAnsi="Arial" w:cs="Arial"/>
          <w:b/>
          <w:noProof/>
          <w:sz w:val="22"/>
          <w:szCs w:val="22"/>
        </w:rPr>
        <w:t>5</w:t>
      </w:r>
      <w:r w:rsidRPr="00D45F89">
        <w:rPr>
          <w:rFonts w:ascii="Arial" w:hAnsi="Arial" w:cs="Arial"/>
          <w:b/>
          <w:sz w:val="22"/>
          <w:szCs w:val="22"/>
        </w:rPr>
        <w:fldChar w:fldCharType="end"/>
      </w:r>
      <w:bookmarkEnd w:id="705"/>
      <w:r w:rsidRPr="00D45F89">
        <w:rPr>
          <w:rFonts w:ascii="Arial" w:hAnsi="Arial" w:cs="Arial"/>
          <w:b/>
          <w:sz w:val="22"/>
          <w:szCs w:val="22"/>
        </w:rPr>
        <w:t xml:space="preserve"> – Information on maintenance and outages to be promulgated to users</w:t>
      </w:r>
      <w:r>
        <w:rPr>
          <w:rFonts w:ascii="Arial" w:hAnsi="Arial" w:cs="Arial"/>
          <w:sz w:val="24"/>
          <w:szCs w:val="24"/>
        </w:rPr>
        <w:t xml:space="preserve">. </w:t>
      </w:r>
    </w:p>
    <w:p w14:paraId="280B14E4" w14:textId="77777777" w:rsidR="00D45F89" w:rsidRPr="00D45F89" w:rsidRDefault="00D45F89" w:rsidP="00D45F89"/>
    <w:p w14:paraId="4C2D3602" w14:textId="44D1611B" w:rsidR="0031438A" w:rsidRPr="001C5060" w:rsidRDefault="0031438A" w:rsidP="004F3187">
      <w:pPr>
        <w:pStyle w:val="BodyText"/>
        <w:jc w:val="both"/>
        <w:rPr>
          <w:rFonts w:ascii="Arial" w:hAnsi="Arial" w:cs="Arial"/>
          <w:sz w:val="22"/>
          <w:szCs w:val="22"/>
        </w:rPr>
      </w:pPr>
      <w:r w:rsidRPr="001C5060">
        <w:rPr>
          <w:rFonts w:ascii="Arial" w:hAnsi="Arial" w:cs="Arial"/>
          <w:sz w:val="22"/>
          <w:szCs w:val="22"/>
        </w:rPr>
        <w:t>IALA Guideline</w:t>
      </w:r>
      <w:ins w:id="706" w:author="Peter Douglas" w:date="2016-03-16T13:44:00Z">
        <w:r w:rsidR="00746AB1">
          <w:rPr>
            <w:rFonts w:ascii="Arial" w:hAnsi="Arial" w:cs="Arial"/>
            <w:sz w:val="22"/>
            <w:szCs w:val="22"/>
          </w:rPr>
          <w:t xml:space="preserve"> 1016</w:t>
        </w:r>
      </w:ins>
      <w:del w:id="707" w:author="Peter Douglas" w:date="2016-03-16T13:44:00Z">
        <w:r w:rsidRPr="001C5060" w:rsidDel="00746AB1">
          <w:rPr>
            <w:rFonts w:ascii="Arial" w:hAnsi="Arial" w:cs="Arial"/>
            <w:sz w:val="22"/>
            <w:szCs w:val="22"/>
          </w:rPr>
          <w:delText>s</w:delText>
        </w:r>
      </w:del>
      <w:r w:rsidRPr="001C5060">
        <w:rPr>
          <w:rFonts w:ascii="Arial" w:hAnsi="Arial" w:cs="Arial"/>
          <w:sz w:val="22"/>
          <w:szCs w:val="22"/>
        </w:rPr>
        <w:t xml:space="preserve"> on Bilateral Agreements and Inter-Agency MOU’s on the Provision of DGNSS services in the frequency band 283.5 kHz– 325 kHz contains examples of guidance on the information that should be exchanged between co-operating agencies and, where appropriate, the circumstances and timing for it to be exchanged.</w:t>
      </w:r>
      <w:r w:rsidR="00D45F89">
        <w:rPr>
          <w:rFonts w:ascii="Arial" w:hAnsi="Arial" w:cs="Arial"/>
          <w:sz w:val="22"/>
          <w:szCs w:val="22"/>
        </w:rPr>
        <w:t xml:space="preserve"> Those guidelines can be extended to eLoran by analogy. </w:t>
      </w:r>
    </w:p>
    <w:p w14:paraId="7D7DD9FE" w14:textId="77777777" w:rsidR="0031438A" w:rsidRPr="001C5060" w:rsidRDefault="0031438A" w:rsidP="004F3187">
      <w:pPr>
        <w:pStyle w:val="BodyText"/>
        <w:jc w:val="both"/>
        <w:rPr>
          <w:rFonts w:ascii="Arial" w:hAnsi="Arial" w:cs="Arial"/>
          <w:sz w:val="22"/>
          <w:szCs w:val="22"/>
        </w:rPr>
      </w:pPr>
      <w:r w:rsidRPr="001C5060">
        <w:rPr>
          <w:rFonts w:ascii="Arial" w:hAnsi="Arial" w:cs="Arial"/>
          <w:sz w:val="22"/>
          <w:szCs w:val="22"/>
        </w:rPr>
        <w:t xml:space="preserve">IALA will maintain a master list of eLoran </w:t>
      </w:r>
      <w:r w:rsidR="00D45F89">
        <w:rPr>
          <w:rFonts w:ascii="Arial" w:hAnsi="Arial" w:cs="Arial"/>
          <w:sz w:val="22"/>
          <w:szCs w:val="22"/>
        </w:rPr>
        <w:t>transmitters and reference stations</w:t>
      </w:r>
      <w:r w:rsidRPr="001C5060">
        <w:rPr>
          <w:rFonts w:ascii="Arial" w:hAnsi="Arial" w:cs="Arial"/>
          <w:sz w:val="22"/>
          <w:szCs w:val="22"/>
        </w:rPr>
        <w:t xml:space="preserve"> on the Internet. Input to the master list will be prepared by each </w:t>
      </w:r>
      <w:r w:rsidR="00F360ED">
        <w:rPr>
          <w:rFonts w:ascii="Arial" w:hAnsi="Arial" w:cs="Arial"/>
          <w:sz w:val="22"/>
          <w:szCs w:val="22"/>
        </w:rPr>
        <w:t>Service Provider</w:t>
      </w:r>
      <w:r w:rsidRPr="001C5060">
        <w:rPr>
          <w:rFonts w:ascii="Arial" w:hAnsi="Arial" w:cs="Arial"/>
          <w:sz w:val="22"/>
          <w:szCs w:val="22"/>
        </w:rPr>
        <w:t xml:space="preserve">. IALA will provide an electronic template that should be used for initial entry of station data and assembly of the complete </w:t>
      </w:r>
      <w:r w:rsidR="00F360ED">
        <w:rPr>
          <w:rFonts w:ascii="Arial" w:hAnsi="Arial" w:cs="Arial"/>
          <w:sz w:val="22"/>
          <w:szCs w:val="22"/>
        </w:rPr>
        <w:t>Service Provider</w:t>
      </w:r>
      <w:r w:rsidRPr="001C5060">
        <w:rPr>
          <w:rFonts w:ascii="Arial" w:hAnsi="Arial" w:cs="Arial"/>
          <w:sz w:val="22"/>
          <w:szCs w:val="22"/>
        </w:rPr>
        <w:t xml:space="preserve"> submission. After initial submission, </w:t>
      </w:r>
      <w:r w:rsidR="00F360ED">
        <w:rPr>
          <w:rFonts w:ascii="Arial" w:hAnsi="Arial" w:cs="Arial"/>
          <w:sz w:val="22"/>
          <w:szCs w:val="22"/>
        </w:rPr>
        <w:t>Service Provider</w:t>
      </w:r>
      <w:r w:rsidRPr="001C5060">
        <w:rPr>
          <w:rFonts w:ascii="Arial" w:hAnsi="Arial" w:cs="Arial"/>
          <w:sz w:val="22"/>
          <w:szCs w:val="22"/>
        </w:rPr>
        <w:t xml:space="preserve"> will be responsible for updating their</w:t>
      </w:r>
      <w:r w:rsidR="00292DFE">
        <w:rPr>
          <w:rFonts w:ascii="Arial" w:hAnsi="Arial" w:cs="Arial"/>
          <w:sz w:val="22"/>
          <w:szCs w:val="22"/>
        </w:rPr>
        <w:t xml:space="preserve"> </w:t>
      </w:r>
      <w:r w:rsidRPr="001C5060">
        <w:rPr>
          <w:rFonts w:ascii="Arial" w:hAnsi="Arial" w:cs="Arial"/>
          <w:sz w:val="22"/>
          <w:szCs w:val="22"/>
        </w:rPr>
        <w:t>own sections of the IALA master list. The process to incorporate changes will require each</w:t>
      </w:r>
      <w:r w:rsidR="00F360ED" w:rsidRPr="00F360ED">
        <w:rPr>
          <w:rFonts w:ascii="Arial" w:hAnsi="Arial" w:cs="Arial"/>
          <w:sz w:val="22"/>
          <w:szCs w:val="22"/>
        </w:rPr>
        <w:t xml:space="preserve"> </w:t>
      </w:r>
      <w:r w:rsidR="00F360ED">
        <w:rPr>
          <w:rFonts w:ascii="Arial" w:hAnsi="Arial" w:cs="Arial"/>
          <w:sz w:val="22"/>
          <w:szCs w:val="22"/>
        </w:rPr>
        <w:t>Service Provider</w:t>
      </w:r>
      <w:r w:rsidRPr="001C5060">
        <w:rPr>
          <w:rFonts w:ascii="Arial" w:hAnsi="Arial" w:cs="Arial"/>
          <w:sz w:val="22"/>
          <w:szCs w:val="22"/>
        </w:rPr>
        <w:t xml:space="preserve"> to provide a complete, updated section of the list for all the eLoran sites that they operate. Each complete submission will appear exactly as submitted. </w:t>
      </w:r>
    </w:p>
    <w:p w14:paraId="6020DB5C" w14:textId="77777777" w:rsidR="001D79CC" w:rsidRPr="001C5060" w:rsidRDefault="001D79CC" w:rsidP="00EE7D06">
      <w:pPr>
        <w:spacing w:before="120" w:after="120"/>
        <w:jc w:val="both"/>
        <w:rPr>
          <w:rFonts w:ascii="Arial" w:hAnsi="Arial" w:cs="Arial"/>
          <w:sz w:val="22"/>
          <w:szCs w:val="22"/>
        </w:rPr>
      </w:pPr>
      <w:r w:rsidRPr="001C5060">
        <w:rPr>
          <w:rFonts w:ascii="Arial" w:hAnsi="Arial" w:cs="Arial"/>
          <w:sz w:val="22"/>
          <w:szCs w:val="22"/>
        </w:rPr>
        <w:t>The service provider is recommended to publish that they follow IMO</w:t>
      </w:r>
      <w:r w:rsidR="00F271CC">
        <w:rPr>
          <w:rFonts w:ascii="Arial" w:hAnsi="Arial" w:cs="Arial"/>
          <w:sz w:val="22"/>
          <w:szCs w:val="22"/>
        </w:rPr>
        <w:t xml:space="preserve"> Resolutions</w:t>
      </w:r>
      <w:r w:rsidRPr="001C5060">
        <w:rPr>
          <w:rFonts w:ascii="Arial" w:hAnsi="Arial" w:cs="Arial"/>
          <w:sz w:val="22"/>
          <w:szCs w:val="22"/>
        </w:rPr>
        <w:t xml:space="preserve"> and IALA Recommendations for the provision of eLoran, giving emphasis to the provision of integrity information.  </w:t>
      </w:r>
    </w:p>
    <w:p w14:paraId="678C3C73" w14:textId="77777777" w:rsidR="0077634A" w:rsidRDefault="00D45F89" w:rsidP="00EE7D06">
      <w:pPr>
        <w:spacing w:before="120" w:after="120"/>
        <w:jc w:val="both"/>
        <w:rPr>
          <w:rFonts w:ascii="Arial" w:hAnsi="Arial" w:cs="Arial"/>
          <w:sz w:val="22"/>
          <w:szCs w:val="22"/>
        </w:rPr>
      </w:pPr>
      <w:r>
        <w:rPr>
          <w:rFonts w:ascii="Arial" w:hAnsi="Arial" w:cs="Arial"/>
          <w:sz w:val="22"/>
          <w:szCs w:val="22"/>
        </w:rPr>
        <w:t>The s</w:t>
      </w:r>
      <w:r w:rsidR="0077634A" w:rsidRPr="001C5060">
        <w:rPr>
          <w:rFonts w:ascii="Arial" w:hAnsi="Arial" w:cs="Arial"/>
          <w:sz w:val="22"/>
          <w:szCs w:val="22"/>
        </w:rPr>
        <w:t xml:space="preserve">ervice provider </w:t>
      </w:r>
      <w:r>
        <w:rPr>
          <w:rFonts w:ascii="Arial" w:hAnsi="Arial" w:cs="Arial"/>
          <w:sz w:val="22"/>
          <w:szCs w:val="22"/>
        </w:rPr>
        <w:t xml:space="preserve">is required </w:t>
      </w:r>
      <w:r w:rsidR="0077634A" w:rsidRPr="001C5060">
        <w:rPr>
          <w:rFonts w:ascii="Arial" w:hAnsi="Arial" w:cs="Arial"/>
          <w:sz w:val="22"/>
          <w:szCs w:val="22"/>
        </w:rPr>
        <w:t xml:space="preserve">to tell the user at which ports, or within which areas, they can expect to receive eLoran signals and where they can expect to meet the harbour requirements. </w:t>
      </w:r>
    </w:p>
    <w:p w14:paraId="09F7F46D" w14:textId="77777777" w:rsidR="001C17BA" w:rsidRDefault="00D45F89" w:rsidP="00EE7D06">
      <w:pPr>
        <w:spacing w:before="120" w:after="120"/>
        <w:jc w:val="both"/>
        <w:rPr>
          <w:rFonts w:ascii="Arial" w:hAnsi="Arial" w:cs="Arial"/>
          <w:sz w:val="22"/>
          <w:szCs w:val="22"/>
        </w:rPr>
      </w:pPr>
      <w:proofErr w:type="gramStart"/>
      <w:r>
        <w:rPr>
          <w:rFonts w:ascii="Arial" w:hAnsi="Arial" w:cs="Arial"/>
          <w:sz w:val="22"/>
          <w:szCs w:val="22"/>
        </w:rPr>
        <w:lastRenderedPageBreak/>
        <w:t>eLoran</w:t>
      </w:r>
      <w:proofErr w:type="gramEnd"/>
      <w:r>
        <w:rPr>
          <w:rFonts w:ascii="Arial" w:hAnsi="Arial" w:cs="Arial"/>
          <w:sz w:val="22"/>
          <w:szCs w:val="22"/>
        </w:rPr>
        <w:t xml:space="preserve"> transmitter and almanac information shall also be made available in IHO S-200 format</w:t>
      </w:r>
      <w:r w:rsidR="006E4108">
        <w:rPr>
          <w:rFonts w:ascii="Arial" w:hAnsi="Arial" w:cs="Arial"/>
          <w:sz w:val="22"/>
          <w:szCs w:val="22"/>
        </w:rPr>
        <w:t>, which will then afford the data’s provision by e-Navigation service</w:t>
      </w:r>
      <w:r>
        <w:rPr>
          <w:rFonts w:ascii="Arial" w:hAnsi="Arial" w:cs="Arial"/>
          <w:sz w:val="22"/>
          <w:szCs w:val="22"/>
        </w:rPr>
        <w:t>. The current S-200 series designations</w:t>
      </w:r>
      <w:r w:rsidR="006E4108">
        <w:rPr>
          <w:rFonts w:ascii="Arial" w:hAnsi="Arial" w:cs="Arial"/>
          <w:sz w:val="22"/>
          <w:szCs w:val="22"/>
        </w:rPr>
        <w:t xml:space="preserve"> for eLoran</w:t>
      </w:r>
      <w:r>
        <w:rPr>
          <w:rFonts w:ascii="Arial" w:hAnsi="Arial" w:cs="Arial"/>
          <w:sz w:val="22"/>
          <w:szCs w:val="22"/>
        </w:rPr>
        <w:t xml:space="preserve"> are: </w:t>
      </w:r>
    </w:p>
    <w:p w14:paraId="0868BB9D" w14:textId="77777777" w:rsidR="006E4108" w:rsidRPr="006E4108" w:rsidRDefault="006E4108" w:rsidP="00EE7D06">
      <w:pPr>
        <w:pStyle w:val="ListParagraph"/>
        <w:numPr>
          <w:ilvl w:val="0"/>
          <w:numId w:val="41"/>
        </w:numPr>
        <w:spacing w:before="120" w:after="120"/>
        <w:jc w:val="both"/>
        <w:rPr>
          <w:rFonts w:cs="Arial"/>
        </w:rPr>
      </w:pPr>
      <w:r>
        <w:rPr>
          <w:rFonts w:cs="Arial"/>
        </w:rPr>
        <w:t xml:space="preserve">S-245: </w:t>
      </w:r>
      <w:r w:rsidRPr="006E4108">
        <w:rPr>
          <w:rFonts w:cs="Arial"/>
        </w:rPr>
        <w:t>ASF (Additional Secondary</w:t>
      </w:r>
      <w:r>
        <w:rPr>
          <w:rFonts w:cs="Arial"/>
        </w:rPr>
        <w:t xml:space="preserve"> Factor) data</w:t>
      </w:r>
    </w:p>
    <w:p w14:paraId="34F22A7C" w14:textId="77777777" w:rsidR="006E4108" w:rsidRPr="006E4108" w:rsidRDefault="006E4108" w:rsidP="00EE7D06">
      <w:pPr>
        <w:pStyle w:val="ListParagraph"/>
        <w:numPr>
          <w:ilvl w:val="0"/>
          <w:numId w:val="41"/>
        </w:numPr>
        <w:spacing w:before="120" w:after="120"/>
        <w:jc w:val="both"/>
        <w:rPr>
          <w:rFonts w:cs="Arial"/>
        </w:rPr>
      </w:pPr>
      <w:r>
        <w:rPr>
          <w:rFonts w:cs="Arial"/>
        </w:rPr>
        <w:t xml:space="preserve">S-246: </w:t>
      </w:r>
      <w:r w:rsidRPr="006E4108">
        <w:rPr>
          <w:rFonts w:cs="Arial"/>
        </w:rPr>
        <w:t xml:space="preserve">eLoran transmitter almanac data </w:t>
      </w:r>
    </w:p>
    <w:p w14:paraId="4954B695" w14:textId="77777777" w:rsidR="006E4108" w:rsidRDefault="006E4108" w:rsidP="00EE7D06">
      <w:pPr>
        <w:pStyle w:val="ListParagraph"/>
        <w:numPr>
          <w:ilvl w:val="0"/>
          <w:numId w:val="41"/>
        </w:numPr>
        <w:spacing w:before="120" w:after="120"/>
        <w:jc w:val="both"/>
        <w:rPr>
          <w:ins w:id="708" w:author="Peter Douglas" w:date="2016-03-15T15:29:00Z"/>
          <w:rFonts w:cs="Arial"/>
        </w:rPr>
      </w:pPr>
      <w:r>
        <w:rPr>
          <w:rFonts w:cs="Arial"/>
        </w:rPr>
        <w:t xml:space="preserve">S-247: </w:t>
      </w:r>
      <w:r w:rsidRPr="006E4108">
        <w:rPr>
          <w:rFonts w:cs="Arial"/>
        </w:rPr>
        <w:t>Differential-Loran Reference Station almanac data</w:t>
      </w:r>
    </w:p>
    <w:p w14:paraId="5D94D033" w14:textId="77777777" w:rsidR="00853D59" w:rsidRDefault="00853D59" w:rsidP="00F01546">
      <w:pPr>
        <w:pStyle w:val="ListParagraph"/>
        <w:spacing w:before="120" w:after="120"/>
        <w:ind w:left="720"/>
        <w:jc w:val="both"/>
        <w:rPr>
          <w:rFonts w:cs="Arial"/>
        </w:rPr>
      </w:pPr>
    </w:p>
    <w:p w14:paraId="51ED3C4F" w14:textId="2EDFFA5F" w:rsidR="00F3790C" w:rsidRPr="006E4108" w:rsidDel="00011CAC" w:rsidRDefault="00F3790C" w:rsidP="00EE7D06">
      <w:pPr>
        <w:pStyle w:val="ListParagraph"/>
        <w:spacing w:before="120" w:after="120"/>
        <w:ind w:left="720"/>
        <w:jc w:val="both"/>
        <w:rPr>
          <w:del w:id="709" w:author="Peter Douglas" w:date="2016-03-15T15:16:00Z"/>
          <w:rFonts w:cs="Arial"/>
        </w:rPr>
      </w:pPr>
      <w:bookmarkStart w:id="710" w:name="_Toc445900977"/>
      <w:bookmarkEnd w:id="710"/>
    </w:p>
    <w:p w14:paraId="152F75CC" w14:textId="77777777" w:rsidR="003F4757" w:rsidRPr="001C5060" w:rsidRDefault="003F4757" w:rsidP="004F3187">
      <w:pPr>
        <w:pStyle w:val="Heading2"/>
        <w:ind w:left="576"/>
        <w:rPr>
          <w:rFonts w:cs="Arial"/>
        </w:rPr>
      </w:pPr>
      <w:bookmarkStart w:id="711" w:name="_Toc445900978"/>
      <w:r w:rsidRPr="00DF2085">
        <w:rPr>
          <w:rFonts w:cs="Arial"/>
        </w:rPr>
        <w:t>Performance</w:t>
      </w:r>
      <w:r w:rsidRPr="001C5060">
        <w:rPr>
          <w:rFonts w:cs="Arial"/>
        </w:rPr>
        <w:t xml:space="preserve"> </w:t>
      </w:r>
      <w:r w:rsidR="00292DFE">
        <w:rPr>
          <w:rFonts w:cs="Arial"/>
        </w:rPr>
        <w:t>V</w:t>
      </w:r>
      <w:r w:rsidRPr="001C5060">
        <w:rPr>
          <w:rFonts w:cs="Arial"/>
        </w:rPr>
        <w:t>erification</w:t>
      </w:r>
      <w:bookmarkEnd w:id="711"/>
    </w:p>
    <w:p w14:paraId="58C6D771" w14:textId="77777777" w:rsidR="003F4757" w:rsidRDefault="003F4757" w:rsidP="00EE7D06">
      <w:pPr>
        <w:spacing w:before="120" w:after="120"/>
        <w:jc w:val="both"/>
        <w:rPr>
          <w:rFonts w:ascii="Arial" w:hAnsi="Arial" w:cs="Arial"/>
          <w:sz w:val="22"/>
          <w:szCs w:val="22"/>
        </w:rPr>
      </w:pPr>
      <w:r w:rsidRPr="001C5060">
        <w:rPr>
          <w:rFonts w:ascii="Arial" w:hAnsi="Arial" w:cs="Arial"/>
          <w:sz w:val="22"/>
          <w:szCs w:val="22"/>
        </w:rPr>
        <w:t>It is recommended that the service provider measure</w:t>
      </w:r>
      <w:r w:rsidR="003325DD">
        <w:rPr>
          <w:rFonts w:ascii="Arial" w:hAnsi="Arial" w:cs="Arial"/>
          <w:sz w:val="22"/>
          <w:szCs w:val="22"/>
        </w:rPr>
        <w:t>s</w:t>
      </w:r>
      <w:r w:rsidRPr="001C5060">
        <w:rPr>
          <w:rFonts w:ascii="Arial" w:hAnsi="Arial" w:cs="Arial"/>
          <w:sz w:val="22"/>
          <w:szCs w:val="22"/>
        </w:rPr>
        <w:t xml:space="preserve"> the performance components continuously in order both to detect service disruptions and to determine if the performance requirements are being met over an extended period of time.</w:t>
      </w:r>
    </w:p>
    <w:p w14:paraId="5F43FD10" w14:textId="77777777" w:rsidR="003F4757" w:rsidRPr="001C5060" w:rsidRDefault="003F4757" w:rsidP="00EE7D06">
      <w:pPr>
        <w:spacing w:before="120" w:after="120"/>
        <w:rPr>
          <w:rFonts w:ascii="Arial" w:hAnsi="Arial" w:cs="Arial"/>
          <w:sz w:val="22"/>
          <w:szCs w:val="22"/>
        </w:rPr>
      </w:pPr>
      <w:r w:rsidRPr="001C5060">
        <w:rPr>
          <w:rFonts w:ascii="Arial" w:hAnsi="Arial" w:cs="Arial"/>
          <w:sz w:val="22"/>
          <w:szCs w:val="22"/>
        </w:rPr>
        <w:t xml:space="preserve">Performance should take account of the declared </w:t>
      </w:r>
      <w:r w:rsidR="004160C1" w:rsidRPr="001C5060">
        <w:rPr>
          <w:rFonts w:ascii="Arial" w:hAnsi="Arial" w:cs="Arial"/>
          <w:sz w:val="22"/>
          <w:szCs w:val="22"/>
        </w:rPr>
        <w:t>eLoran</w:t>
      </w:r>
      <w:r w:rsidRPr="001C5060">
        <w:rPr>
          <w:rFonts w:ascii="Arial" w:hAnsi="Arial" w:cs="Arial"/>
          <w:sz w:val="22"/>
          <w:szCs w:val="22"/>
        </w:rPr>
        <w:t xml:space="preserve"> service area. In order to maximize the combined performance service providers should:</w:t>
      </w:r>
    </w:p>
    <w:p w14:paraId="4E50480C" w14:textId="77777777" w:rsidR="003F4757" w:rsidRPr="001C5060" w:rsidRDefault="003F4757" w:rsidP="00EE7D06">
      <w:pPr>
        <w:pStyle w:val="ListParagraph"/>
        <w:numPr>
          <w:ilvl w:val="0"/>
          <w:numId w:val="2"/>
        </w:numPr>
        <w:spacing w:before="120" w:after="120" w:line="276" w:lineRule="auto"/>
        <w:contextualSpacing/>
        <w:rPr>
          <w:rFonts w:cs="Arial"/>
          <w:lang w:eastAsia="fi-FI"/>
        </w:rPr>
      </w:pPr>
      <w:r w:rsidRPr="001C5060">
        <w:rPr>
          <w:rFonts w:cs="Arial"/>
          <w:lang w:eastAsia="fi-FI"/>
        </w:rPr>
        <w:t xml:space="preserve">coordinate the scheduling of maintenance work </w:t>
      </w:r>
      <w:r w:rsidR="00042476" w:rsidRPr="001C5060">
        <w:rPr>
          <w:rFonts w:cs="Arial"/>
          <w:lang w:eastAsia="fi-FI"/>
        </w:rPr>
        <w:t>so that the effect on coverage is reduced</w:t>
      </w:r>
    </w:p>
    <w:p w14:paraId="78E8CA26" w14:textId="77777777" w:rsidR="003F4757" w:rsidRPr="001C5060" w:rsidRDefault="003F4757" w:rsidP="00EE7D06">
      <w:pPr>
        <w:pStyle w:val="ListParagraph"/>
        <w:numPr>
          <w:ilvl w:val="0"/>
          <w:numId w:val="2"/>
        </w:numPr>
        <w:spacing w:before="120" w:after="120" w:line="276" w:lineRule="auto"/>
        <w:contextualSpacing/>
        <w:rPr>
          <w:rFonts w:cs="Arial"/>
          <w:lang w:eastAsia="fi-FI"/>
        </w:rPr>
      </w:pPr>
      <w:r w:rsidRPr="001C5060">
        <w:rPr>
          <w:rFonts w:cs="Arial"/>
          <w:lang w:eastAsia="fi-FI"/>
        </w:rPr>
        <w:t xml:space="preserve">exchange information about service disruptions </w:t>
      </w:r>
    </w:p>
    <w:p w14:paraId="15A01330" w14:textId="77777777" w:rsidR="003F4757" w:rsidRDefault="003F4757" w:rsidP="00EE7D06">
      <w:pPr>
        <w:pStyle w:val="ListParagraph"/>
        <w:numPr>
          <w:ilvl w:val="0"/>
          <w:numId w:val="2"/>
        </w:numPr>
        <w:spacing w:before="120" w:after="120" w:line="276" w:lineRule="auto"/>
        <w:contextualSpacing/>
        <w:rPr>
          <w:rFonts w:cs="Arial"/>
          <w:lang w:eastAsia="fi-FI"/>
        </w:rPr>
      </w:pPr>
      <w:r w:rsidRPr="001C5060">
        <w:rPr>
          <w:rFonts w:cs="Arial"/>
          <w:lang w:eastAsia="fi-FI"/>
        </w:rPr>
        <w:t>exchange informat</w:t>
      </w:r>
      <w:r w:rsidR="00E8797C" w:rsidRPr="001C5060">
        <w:rPr>
          <w:rFonts w:cs="Arial"/>
          <w:lang w:eastAsia="fi-FI"/>
        </w:rPr>
        <w:t>ion about achieved performance</w:t>
      </w:r>
    </w:p>
    <w:p w14:paraId="390CC3D2" w14:textId="2616723E" w:rsidR="001C17BA" w:rsidRPr="001C5060" w:rsidDel="00011CAC" w:rsidRDefault="001C17BA" w:rsidP="001C5060">
      <w:pPr>
        <w:pStyle w:val="ListParagraph"/>
        <w:spacing w:before="0" w:after="200" w:line="276" w:lineRule="auto"/>
        <w:ind w:left="758"/>
        <w:contextualSpacing/>
        <w:rPr>
          <w:del w:id="712" w:author="Peter Douglas" w:date="2016-03-15T15:16:00Z"/>
          <w:rFonts w:cs="Arial"/>
          <w:lang w:eastAsia="fi-FI"/>
        </w:rPr>
      </w:pPr>
      <w:bookmarkStart w:id="713" w:name="_Toc445900979"/>
      <w:bookmarkEnd w:id="713"/>
    </w:p>
    <w:p w14:paraId="39C12FA6" w14:textId="77777777" w:rsidR="003F4757" w:rsidRPr="001C5060" w:rsidRDefault="003F4757" w:rsidP="00D84043">
      <w:pPr>
        <w:pStyle w:val="Heading3"/>
        <w:rPr>
          <w:rFonts w:cs="Arial"/>
          <w:szCs w:val="24"/>
        </w:rPr>
      </w:pPr>
      <w:bookmarkStart w:id="714" w:name="_Toc445900980"/>
      <w:r w:rsidRPr="00DF2085">
        <w:rPr>
          <w:rFonts w:cs="Arial"/>
          <w:szCs w:val="24"/>
        </w:rPr>
        <w:t>Cove</w:t>
      </w:r>
      <w:r w:rsidRPr="001C5060">
        <w:rPr>
          <w:rFonts w:cs="Arial"/>
          <w:szCs w:val="24"/>
        </w:rPr>
        <w:t>rage</w:t>
      </w:r>
      <w:r w:rsidR="004E4475">
        <w:rPr>
          <w:rFonts w:cs="Arial"/>
          <w:szCs w:val="24"/>
        </w:rPr>
        <w:t xml:space="preserve"> V</w:t>
      </w:r>
      <w:r w:rsidR="00207658" w:rsidRPr="001C5060">
        <w:rPr>
          <w:rFonts w:cs="Arial"/>
          <w:szCs w:val="24"/>
        </w:rPr>
        <w:t>erification</w:t>
      </w:r>
      <w:bookmarkEnd w:id="714"/>
    </w:p>
    <w:p w14:paraId="434DBD69" w14:textId="77777777" w:rsidR="003325DD" w:rsidRDefault="002F1EB4" w:rsidP="001C5060">
      <w:pPr>
        <w:pStyle w:val="BodyText"/>
        <w:jc w:val="both"/>
        <w:rPr>
          <w:rFonts w:ascii="Arial" w:hAnsi="Arial" w:cs="Arial"/>
          <w:sz w:val="22"/>
          <w:szCs w:val="22"/>
        </w:rPr>
      </w:pPr>
      <w:r w:rsidRPr="001C5060">
        <w:rPr>
          <w:rFonts w:ascii="Arial" w:hAnsi="Arial" w:cs="Arial"/>
          <w:sz w:val="22"/>
          <w:szCs w:val="22"/>
        </w:rPr>
        <w:t xml:space="preserve">Published coverage diagrams are normally based on software modelling predictions and should be verified by measurements. </w:t>
      </w:r>
      <w:r w:rsidR="003325DD">
        <w:rPr>
          <w:rFonts w:ascii="Arial" w:hAnsi="Arial" w:cs="Arial"/>
          <w:sz w:val="22"/>
          <w:szCs w:val="22"/>
        </w:rPr>
        <w:t>Measurements can be gathered automatically using ‘vessels of convenience’, which may be the service providers own vessels or vessels belonging to other regional partners.</w:t>
      </w:r>
    </w:p>
    <w:p w14:paraId="18683146" w14:textId="77777777" w:rsidR="00CD7158" w:rsidRDefault="00CD7158" w:rsidP="001C5060">
      <w:pPr>
        <w:pStyle w:val="BodyText"/>
        <w:jc w:val="both"/>
        <w:rPr>
          <w:rFonts w:ascii="Arial" w:hAnsi="Arial" w:cs="Arial"/>
          <w:sz w:val="22"/>
          <w:szCs w:val="22"/>
        </w:rPr>
      </w:pPr>
      <w:r>
        <w:rPr>
          <w:rFonts w:ascii="Arial" w:hAnsi="Arial" w:cs="Arial"/>
          <w:sz w:val="22"/>
          <w:szCs w:val="22"/>
        </w:rPr>
        <w:t xml:space="preserve">Coverage modelling should include predictions for accuracy, integrity, availability and continuity. </w:t>
      </w:r>
    </w:p>
    <w:p w14:paraId="703712E2" w14:textId="77777777" w:rsidR="002F1EB4" w:rsidRPr="001C5060" w:rsidRDefault="003325DD" w:rsidP="003325DD">
      <w:pPr>
        <w:pStyle w:val="BodyText"/>
        <w:jc w:val="both"/>
        <w:rPr>
          <w:rStyle w:val="a"/>
          <w:rFonts w:ascii="Arial" w:hAnsi="Arial" w:cs="Arial"/>
        </w:rPr>
      </w:pPr>
      <w:r>
        <w:rPr>
          <w:rFonts w:ascii="Arial" w:hAnsi="Arial" w:cs="Arial"/>
          <w:sz w:val="22"/>
          <w:szCs w:val="22"/>
        </w:rPr>
        <w:t>T</w:t>
      </w:r>
      <w:r w:rsidR="002F1EB4" w:rsidRPr="001C5060">
        <w:rPr>
          <w:rFonts w:ascii="Arial" w:hAnsi="Arial" w:cs="Arial"/>
          <w:sz w:val="22"/>
          <w:szCs w:val="22"/>
        </w:rPr>
        <w:t>he modelling process can be quite complex and difficult, especially over mixed land/sea paths. Advice regarding modelling can be sought through IALA</w:t>
      </w:r>
      <w:r>
        <w:rPr>
          <w:rFonts w:ascii="Arial" w:hAnsi="Arial" w:cs="Arial"/>
          <w:sz w:val="22"/>
          <w:szCs w:val="22"/>
        </w:rPr>
        <w:t xml:space="preserve">, and background technical information is </w:t>
      </w:r>
      <w:r w:rsidR="004E4475">
        <w:rPr>
          <w:rFonts w:ascii="Arial" w:hAnsi="Arial" w:cs="Arial"/>
          <w:sz w:val="22"/>
          <w:szCs w:val="22"/>
        </w:rPr>
        <w:t xml:space="preserve">available as described in Section </w:t>
      </w:r>
      <w:r w:rsidR="004E4475">
        <w:rPr>
          <w:rFonts w:ascii="Arial" w:hAnsi="Arial" w:cs="Arial"/>
          <w:sz w:val="22"/>
          <w:szCs w:val="22"/>
          <w:highlight w:val="magenta"/>
        </w:rPr>
        <w:fldChar w:fldCharType="begin"/>
      </w:r>
      <w:r w:rsidR="004E4475">
        <w:rPr>
          <w:rFonts w:ascii="Arial" w:hAnsi="Arial" w:cs="Arial"/>
          <w:sz w:val="22"/>
          <w:szCs w:val="22"/>
        </w:rPr>
        <w:instrText xml:space="preserve"> REF _Ref439847456 \r \h </w:instrText>
      </w:r>
      <w:r w:rsidR="004E4475">
        <w:rPr>
          <w:rFonts w:ascii="Arial" w:hAnsi="Arial" w:cs="Arial"/>
          <w:sz w:val="22"/>
          <w:szCs w:val="22"/>
          <w:highlight w:val="magenta"/>
        </w:rPr>
      </w:r>
      <w:r w:rsidR="004E4475">
        <w:rPr>
          <w:rFonts w:ascii="Arial" w:hAnsi="Arial" w:cs="Arial"/>
          <w:sz w:val="22"/>
          <w:szCs w:val="22"/>
          <w:highlight w:val="magenta"/>
        </w:rPr>
        <w:fldChar w:fldCharType="separate"/>
      </w:r>
      <w:r w:rsidR="004E4475">
        <w:rPr>
          <w:rFonts w:ascii="Arial" w:hAnsi="Arial" w:cs="Arial"/>
          <w:sz w:val="22"/>
          <w:szCs w:val="22"/>
        </w:rPr>
        <w:t>2</w:t>
      </w:r>
      <w:r w:rsidR="004E4475">
        <w:rPr>
          <w:rFonts w:ascii="Arial" w:hAnsi="Arial" w:cs="Arial"/>
          <w:sz w:val="22"/>
          <w:szCs w:val="22"/>
          <w:highlight w:val="magenta"/>
        </w:rPr>
        <w:fldChar w:fldCharType="end"/>
      </w:r>
      <w:r w:rsidR="004E4475">
        <w:rPr>
          <w:rFonts w:ascii="Arial" w:hAnsi="Arial" w:cs="Arial"/>
          <w:sz w:val="22"/>
          <w:szCs w:val="22"/>
        </w:rPr>
        <w:t xml:space="preserve">; </w:t>
      </w:r>
      <w:r>
        <w:rPr>
          <w:rFonts w:ascii="Arial" w:hAnsi="Arial" w:cs="Arial"/>
          <w:sz w:val="22"/>
          <w:szCs w:val="22"/>
        </w:rPr>
        <w:t>providing guidance and references in order to accomplish a capability in coverage prediction</w:t>
      </w:r>
      <w:r w:rsidR="002F1EB4" w:rsidRPr="001C5060">
        <w:rPr>
          <w:rFonts w:ascii="Arial" w:hAnsi="Arial" w:cs="Arial"/>
          <w:sz w:val="22"/>
          <w:szCs w:val="22"/>
        </w:rPr>
        <w:t xml:space="preserve">. </w:t>
      </w:r>
    </w:p>
    <w:p w14:paraId="0BDC5ABF" w14:textId="2C4D21CD" w:rsidR="0034218C" w:rsidRPr="001C5060" w:rsidDel="00011CAC" w:rsidRDefault="0034218C" w:rsidP="0034218C">
      <w:pPr>
        <w:pStyle w:val="ListParagraph"/>
        <w:spacing w:before="0" w:after="200" w:line="276" w:lineRule="auto"/>
        <w:ind w:left="720"/>
        <w:contextualSpacing/>
        <w:rPr>
          <w:del w:id="715" w:author="Peter Douglas" w:date="2016-03-15T15:16:00Z"/>
          <w:rFonts w:cs="Arial"/>
          <w:sz w:val="28"/>
          <w:szCs w:val="28"/>
        </w:rPr>
      </w:pPr>
      <w:bookmarkStart w:id="716" w:name="_Toc445900981"/>
      <w:bookmarkEnd w:id="716"/>
    </w:p>
    <w:p w14:paraId="1F920191" w14:textId="77777777" w:rsidR="003F4757" w:rsidRPr="0017482E" w:rsidRDefault="003F4757" w:rsidP="00D84043">
      <w:pPr>
        <w:pStyle w:val="Heading3"/>
        <w:rPr>
          <w:rFonts w:cs="Arial"/>
          <w:szCs w:val="24"/>
        </w:rPr>
      </w:pPr>
      <w:bookmarkStart w:id="717" w:name="_Toc445900982"/>
      <w:r w:rsidRPr="0017482E">
        <w:rPr>
          <w:rFonts w:cs="Arial"/>
          <w:szCs w:val="24"/>
        </w:rPr>
        <w:t xml:space="preserve">Availability </w:t>
      </w:r>
      <w:r w:rsidR="00CD7158" w:rsidRPr="0017482E">
        <w:rPr>
          <w:rFonts w:cs="Arial"/>
          <w:szCs w:val="24"/>
        </w:rPr>
        <w:t>V</w:t>
      </w:r>
      <w:r w:rsidR="00207658" w:rsidRPr="0017482E">
        <w:rPr>
          <w:rFonts w:cs="Arial"/>
          <w:szCs w:val="24"/>
        </w:rPr>
        <w:t>erification</w:t>
      </w:r>
      <w:bookmarkEnd w:id="717"/>
    </w:p>
    <w:p w14:paraId="3F52E9A6" w14:textId="77777777" w:rsidR="002F1EB4" w:rsidRDefault="002F1EB4" w:rsidP="002F1EB4">
      <w:pPr>
        <w:pStyle w:val="BodyText"/>
        <w:rPr>
          <w:rFonts w:ascii="Arial" w:hAnsi="Arial" w:cs="Arial"/>
          <w:sz w:val="22"/>
          <w:szCs w:val="22"/>
        </w:rPr>
      </w:pPr>
      <w:r w:rsidRPr="001C5060">
        <w:rPr>
          <w:rFonts w:ascii="Arial" w:hAnsi="Arial" w:cs="Arial"/>
          <w:sz w:val="22"/>
          <w:szCs w:val="22"/>
        </w:rPr>
        <w:t xml:space="preserve">The availability standard adopted for an eLoran service is related to the techniques used in planning and implementing the service. </w:t>
      </w:r>
    </w:p>
    <w:p w14:paraId="539B4643" w14:textId="2B2AD116" w:rsidR="0036573F" w:rsidDel="00230CC8" w:rsidRDefault="0036573F" w:rsidP="002F1EB4">
      <w:pPr>
        <w:pStyle w:val="BodyText"/>
        <w:rPr>
          <w:del w:id="718" w:author="Peter Douglas" w:date="2016-03-15T14:29:00Z"/>
          <w:rFonts w:ascii="Arial" w:hAnsi="Arial" w:cs="Arial"/>
          <w:sz w:val="22"/>
          <w:szCs w:val="22"/>
        </w:rPr>
      </w:pPr>
    </w:p>
    <w:p w14:paraId="06E361FE" w14:textId="6194CB21" w:rsidR="0036573F" w:rsidRPr="001C5060" w:rsidDel="00011CAC" w:rsidRDefault="0036573F" w:rsidP="002F1EB4">
      <w:pPr>
        <w:pStyle w:val="BodyText"/>
        <w:rPr>
          <w:del w:id="719" w:author="Peter Douglas" w:date="2016-03-15T15:16:00Z"/>
          <w:rFonts w:ascii="Arial" w:hAnsi="Arial" w:cs="Arial"/>
          <w:sz w:val="22"/>
          <w:szCs w:val="22"/>
        </w:rPr>
      </w:pPr>
    </w:p>
    <w:p w14:paraId="244188CE" w14:textId="77777777" w:rsidR="00011CAC" w:rsidRDefault="00011CAC" w:rsidP="002F1EB4">
      <w:pPr>
        <w:pStyle w:val="BodyText"/>
        <w:rPr>
          <w:ins w:id="720" w:author="Peter Douglas" w:date="2016-03-15T15:17:00Z"/>
          <w:rFonts w:ascii="Arial" w:hAnsi="Arial" w:cs="Arial"/>
          <w:b/>
          <w:bCs/>
          <w:color w:val="000000"/>
          <w:sz w:val="22"/>
          <w:szCs w:val="22"/>
          <w:u w:val="single"/>
          <w:lang w:eastAsia="en-US"/>
        </w:rPr>
      </w:pPr>
    </w:p>
    <w:p w14:paraId="6ADA5434" w14:textId="77777777" w:rsidR="002F1EB4" w:rsidRPr="001C5060" w:rsidRDefault="002F1EB4" w:rsidP="002F1EB4">
      <w:pPr>
        <w:pStyle w:val="BodyText"/>
        <w:rPr>
          <w:rFonts w:ascii="Arial" w:hAnsi="Arial" w:cs="Arial"/>
          <w:color w:val="000000"/>
          <w:sz w:val="22"/>
          <w:szCs w:val="22"/>
          <w:lang w:eastAsia="en-US"/>
        </w:rPr>
      </w:pPr>
      <w:r w:rsidRPr="001C5060">
        <w:rPr>
          <w:rFonts w:ascii="Arial" w:hAnsi="Arial" w:cs="Arial"/>
          <w:b/>
          <w:bCs/>
          <w:color w:val="000000"/>
          <w:sz w:val="22"/>
          <w:szCs w:val="22"/>
          <w:u w:val="single"/>
          <w:lang w:eastAsia="en-US"/>
        </w:rPr>
        <w:t>Availability</w:t>
      </w:r>
      <w:r w:rsidRPr="001C5060">
        <w:rPr>
          <w:rFonts w:ascii="Arial" w:hAnsi="Arial" w:cs="Arial"/>
          <w:color w:val="000000"/>
          <w:sz w:val="22"/>
          <w:szCs w:val="22"/>
          <w:lang w:eastAsia="en-US"/>
        </w:rPr>
        <w:t xml:space="preserve"> is defined in IMO Resolution A.915 (22) </w:t>
      </w:r>
      <w:r w:rsidR="00CD7158" w:rsidRPr="004E4475">
        <w:rPr>
          <w:rFonts w:ascii="Arial" w:hAnsi="Arial" w:cs="Arial"/>
          <w:sz w:val="22"/>
          <w:szCs w:val="22"/>
          <w:lang w:eastAsia="en-US"/>
        </w:rPr>
        <w:t>[</w:t>
      </w:r>
      <w:r w:rsidR="004E4475" w:rsidRPr="004E4475">
        <w:rPr>
          <w:rFonts w:ascii="Arial" w:hAnsi="Arial" w:cs="Arial"/>
          <w:sz w:val="22"/>
          <w:szCs w:val="22"/>
          <w:lang w:eastAsia="en-US"/>
        </w:rPr>
        <w:t>15</w:t>
      </w:r>
      <w:r w:rsidR="00CD7158" w:rsidRPr="004E4475">
        <w:rPr>
          <w:rFonts w:ascii="Arial" w:hAnsi="Arial" w:cs="Arial"/>
          <w:sz w:val="22"/>
          <w:szCs w:val="22"/>
          <w:lang w:eastAsia="en-US"/>
        </w:rPr>
        <w:t>]</w:t>
      </w:r>
      <w:r w:rsidR="00CD7158">
        <w:rPr>
          <w:rFonts w:ascii="Arial" w:hAnsi="Arial" w:cs="Arial"/>
          <w:color w:val="FF0000"/>
          <w:sz w:val="22"/>
          <w:szCs w:val="22"/>
          <w:lang w:eastAsia="en-US"/>
        </w:rPr>
        <w:t xml:space="preserve"> </w:t>
      </w:r>
      <w:r w:rsidRPr="001C5060">
        <w:rPr>
          <w:rFonts w:ascii="Arial" w:hAnsi="Arial" w:cs="Arial"/>
          <w:color w:val="000000"/>
          <w:sz w:val="22"/>
          <w:szCs w:val="22"/>
          <w:lang w:eastAsia="en-US"/>
        </w:rPr>
        <w:t>as:</w:t>
      </w:r>
    </w:p>
    <w:p w14:paraId="54DD32FE" w14:textId="77777777" w:rsidR="002F1EB4" w:rsidRDefault="002F1EB4" w:rsidP="002F1EB4">
      <w:pPr>
        <w:pStyle w:val="BodyText"/>
        <w:rPr>
          <w:rFonts w:ascii="Arial" w:hAnsi="Arial" w:cs="Arial"/>
          <w:i/>
          <w:color w:val="000000"/>
          <w:sz w:val="22"/>
          <w:szCs w:val="22"/>
          <w:lang w:eastAsia="en-US"/>
        </w:rPr>
      </w:pPr>
      <w:r w:rsidRPr="001C5060">
        <w:rPr>
          <w:rFonts w:ascii="Arial" w:hAnsi="Arial" w:cs="Arial"/>
          <w:i/>
          <w:color w:val="000000"/>
          <w:sz w:val="22"/>
          <w:szCs w:val="22"/>
          <w:lang w:eastAsia="en-US"/>
        </w:rPr>
        <w:lastRenderedPageBreak/>
        <w:t>“The percentage of time that an aid, or system of aids, is performing a required function under stated conditions. The non-availability can be caused by scheduled and/or unscheduled interruptions.”</w:t>
      </w:r>
    </w:p>
    <w:p w14:paraId="44FA2DE3" w14:textId="77777777" w:rsidR="00CD7158" w:rsidRDefault="00CD7158" w:rsidP="00CD7158">
      <w:pPr>
        <w:pStyle w:val="BodyText"/>
        <w:rPr>
          <w:ins w:id="721" w:author="Peter Douglas" w:date="2016-03-15T14:29:00Z"/>
          <w:rFonts w:ascii="Arial" w:hAnsi="Arial" w:cs="Arial"/>
          <w:sz w:val="22"/>
          <w:szCs w:val="22"/>
        </w:rPr>
      </w:pPr>
      <w:r w:rsidRPr="00CD7158">
        <w:rPr>
          <w:rFonts w:ascii="Arial" w:hAnsi="Arial" w:cs="Arial"/>
          <w:sz w:val="22"/>
          <w:szCs w:val="22"/>
        </w:rPr>
        <w:t xml:space="preserve">Availability </w:t>
      </w:r>
      <w:r>
        <w:rPr>
          <w:rFonts w:ascii="Arial" w:hAnsi="Arial" w:cs="Arial"/>
          <w:sz w:val="22"/>
          <w:szCs w:val="22"/>
        </w:rPr>
        <w:t xml:space="preserve">should </w:t>
      </w:r>
      <w:r w:rsidRPr="00CD7158">
        <w:rPr>
          <w:rFonts w:ascii="Arial" w:hAnsi="Arial" w:cs="Arial"/>
          <w:sz w:val="22"/>
          <w:szCs w:val="22"/>
        </w:rPr>
        <w:t xml:space="preserve">include the ability to provide positioning </w:t>
      </w:r>
      <w:r>
        <w:rPr>
          <w:rFonts w:ascii="Arial" w:hAnsi="Arial" w:cs="Arial"/>
          <w:sz w:val="22"/>
          <w:szCs w:val="22"/>
        </w:rPr>
        <w:t xml:space="preserve">accuracy </w:t>
      </w:r>
      <w:r w:rsidR="001644F8">
        <w:rPr>
          <w:rFonts w:ascii="Arial" w:hAnsi="Arial" w:cs="Arial"/>
          <w:sz w:val="22"/>
          <w:szCs w:val="22"/>
        </w:rPr>
        <w:t>with</w:t>
      </w:r>
      <w:r>
        <w:rPr>
          <w:rFonts w:ascii="Arial" w:hAnsi="Arial" w:cs="Arial"/>
          <w:sz w:val="22"/>
          <w:szCs w:val="22"/>
        </w:rPr>
        <w:t xml:space="preserve"> </w:t>
      </w:r>
      <w:r w:rsidR="00705D49">
        <w:rPr>
          <w:rFonts w:ascii="Arial" w:hAnsi="Arial" w:cs="Arial"/>
          <w:sz w:val="22"/>
          <w:szCs w:val="22"/>
        </w:rPr>
        <w:t xml:space="preserve">“green-light” </w:t>
      </w:r>
      <w:r w:rsidRPr="00CD7158">
        <w:rPr>
          <w:rFonts w:ascii="Arial" w:hAnsi="Arial" w:cs="Arial"/>
          <w:sz w:val="22"/>
          <w:szCs w:val="22"/>
        </w:rPr>
        <w:t>integrity</w:t>
      </w:r>
      <w:r w:rsidR="00705D49">
        <w:rPr>
          <w:rFonts w:ascii="Arial" w:hAnsi="Arial" w:cs="Arial"/>
          <w:sz w:val="22"/>
          <w:szCs w:val="22"/>
        </w:rPr>
        <w:t>; in order for the system to be available, the system’s integrity monitor (IM) must declare that the system is usable.</w:t>
      </w:r>
    </w:p>
    <w:p w14:paraId="40BBFD5E" w14:textId="262A6EDC" w:rsidR="00230CC8" w:rsidRDefault="00230CC8" w:rsidP="00CD7158">
      <w:pPr>
        <w:pStyle w:val="BodyText"/>
        <w:rPr>
          <w:ins w:id="722" w:author="Peter Douglas" w:date="2016-03-15T14:33:00Z"/>
          <w:rFonts w:ascii="Arial" w:hAnsi="Arial" w:cs="Arial"/>
          <w:sz w:val="22"/>
          <w:szCs w:val="22"/>
        </w:rPr>
      </w:pPr>
      <w:ins w:id="723" w:author="Peter Douglas" w:date="2016-03-15T14:29:00Z">
        <w:r>
          <w:rPr>
            <w:rFonts w:ascii="Arial" w:hAnsi="Arial" w:cs="Arial"/>
            <w:sz w:val="22"/>
            <w:szCs w:val="22"/>
          </w:rPr>
          <w:t xml:space="preserve">For an ‘all-in-view’ system, </w:t>
        </w:r>
      </w:ins>
      <w:ins w:id="724" w:author="Peter Douglas" w:date="2016-03-15T14:30:00Z">
        <w:r w:rsidR="0052522D">
          <w:rPr>
            <w:rFonts w:ascii="Arial" w:hAnsi="Arial" w:cs="Arial"/>
            <w:sz w:val="22"/>
            <w:szCs w:val="22"/>
          </w:rPr>
          <w:t xml:space="preserve">calculation of system availability </w:t>
        </w:r>
      </w:ins>
      <w:ins w:id="725" w:author="Peter Douglas" w:date="2016-03-15T14:35:00Z">
        <w:r w:rsidR="0052522D">
          <w:rPr>
            <w:rFonts w:ascii="Arial" w:hAnsi="Arial" w:cs="Arial"/>
            <w:sz w:val="22"/>
            <w:szCs w:val="22"/>
          </w:rPr>
          <w:t>is</w:t>
        </w:r>
      </w:ins>
      <w:ins w:id="726" w:author="Peter Douglas" w:date="2016-03-15T14:30:00Z">
        <w:r w:rsidR="0052522D">
          <w:rPr>
            <w:rFonts w:ascii="Arial" w:hAnsi="Arial" w:cs="Arial"/>
            <w:sz w:val="22"/>
            <w:szCs w:val="22"/>
          </w:rPr>
          <w:t xml:space="preserve"> extremely complex, will vary with the number of stations available to a receiver and their effective ranges</w:t>
        </w:r>
      </w:ins>
      <w:ins w:id="727" w:author="Peter Douglas" w:date="2016-03-15T14:31:00Z">
        <w:r w:rsidR="0052522D">
          <w:rPr>
            <w:rFonts w:ascii="Arial" w:hAnsi="Arial" w:cs="Arial"/>
            <w:sz w:val="22"/>
            <w:szCs w:val="22"/>
          </w:rPr>
          <w:t>, and hence differ</w:t>
        </w:r>
      </w:ins>
      <w:ins w:id="728" w:author="Peter Douglas" w:date="2016-03-15T14:32:00Z">
        <w:r w:rsidR="0052522D">
          <w:rPr>
            <w:rFonts w:ascii="Arial" w:hAnsi="Arial" w:cs="Arial"/>
            <w:sz w:val="22"/>
            <w:szCs w:val="22"/>
          </w:rPr>
          <w:t xml:space="preserve"> between </w:t>
        </w:r>
      </w:ins>
      <w:ins w:id="729" w:author="Peter Douglas" w:date="2016-03-15T14:33:00Z">
        <w:r w:rsidR="0052522D">
          <w:rPr>
            <w:rFonts w:ascii="Arial" w:hAnsi="Arial" w:cs="Arial"/>
            <w:sz w:val="22"/>
            <w:szCs w:val="22"/>
          </w:rPr>
          <w:t>specific</w:t>
        </w:r>
      </w:ins>
      <w:ins w:id="730" w:author="Peter Douglas" w:date="2016-03-15T14:31:00Z">
        <w:r w:rsidR="0052522D">
          <w:rPr>
            <w:rFonts w:ascii="Arial" w:hAnsi="Arial" w:cs="Arial"/>
            <w:sz w:val="22"/>
            <w:szCs w:val="22"/>
          </w:rPr>
          <w:t xml:space="preserve"> geographic areas.</w:t>
        </w:r>
      </w:ins>
      <w:ins w:id="731" w:author="Peter Douglas" w:date="2016-03-15T14:29:00Z">
        <w:r>
          <w:rPr>
            <w:rFonts w:ascii="Arial" w:hAnsi="Arial" w:cs="Arial"/>
            <w:sz w:val="22"/>
            <w:szCs w:val="22"/>
          </w:rPr>
          <w:t xml:space="preserve"> </w:t>
        </w:r>
      </w:ins>
      <w:ins w:id="732" w:author="Peter Douglas" w:date="2016-03-15T14:39:00Z">
        <w:r w:rsidR="0052522D">
          <w:rPr>
            <w:rFonts w:ascii="Arial" w:hAnsi="Arial" w:cs="Arial"/>
            <w:sz w:val="22"/>
            <w:szCs w:val="22"/>
          </w:rPr>
          <w:t xml:space="preserve"> The effective range of a transmitter will be influenced by SNR, which is a very local phenomenon. </w:t>
        </w:r>
      </w:ins>
    </w:p>
    <w:p w14:paraId="65565449" w14:textId="14EA6588" w:rsidR="0052522D" w:rsidRPr="00CD7158" w:rsidRDefault="0052522D" w:rsidP="00CD7158">
      <w:pPr>
        <w:pStyle w:val="BodyText"/>
        <w:rPr>
          <w:rFonts w:ascii="Arial" w:hAnsi="Arial" w:cs="Arial"/>
          <w:sz w:val="22"/>
          <w:szCs w:val="22"/>
        </w:rPr>
      </w:pPr>
      <w:ins w:id="733" w:author="Peter Douglas" w:date="2016-03-15T14:33:00Z">
        <w:r>
          <w:rPr>
            <w:rFonts w:ascii="Arial" w:hAnsi="Arial" w:cs="Arial"/>
            <w:sz w:val="22"/>
            <w:szCs w:val="22"/>
          </w:rPr>
          <w:t xml:space="preserve">For the service provider, a much simpler approach is to calculate the availability that each transmitter station is on-air and </w:t>
        </w:r>
      </w:ins>
      <w:ins w:id="734" w:author="Peter Douglas" w:date="2016-03-15T14:34:00Z">
        <w:r>
          <w:rPr>
            <w:rFonts w:ascii="Arial" w:hAnsi="Arial" w:cs="Arial"/>
            <w:sz w:val="22"/>
            <w:szCs w:val="22"/>
          </w:rPr>
          <w:t>in tolerance.</w:t>
        </w:r>
      </w:ins>
    </w:p>
    <w:p w14:paraId="40D7CC4F" w14:textId="2F8730F6" w:rsidR="004E4475" w:rsidRPr="00D402AD" w:rsidDel="00746AB1" w:rsidRDefault="004E4475" w:rsidP="002F1EB4">
      <w:pPr>
        <w:pStyle w:val="BodyText"/>
        <w:rPr>
          <w:del w:id="735" w:author="Peter Douglas" w:date="2016-03-16T13:46:00Z"/>
          <w:rFonts w:ascii="Arial" w:hAnsi="Arial" w:cs="Arial"/>
          <w:color w:val="000000"/>
          <w:sz w:val="22"/>
          <w:szCs w:val="22"/>
          <w:lang w:eastAsia="en-US"/>
        </w:rPr>
      </w:pPr>
    </w:p>
    <w:p w14:paraId="31C5C7BE" w14:textId="77777777" w:rsidR="002F1EB4" w:rsidRPr="001C5060" w:rsidRDefault="002F1EB4" w:rsidP="002F1EB4">
      <w:pPr>
        <w:pStyle w:val="BodyText"/>
        <w:rPr>
          <w:rFonts w:ascii="Arial" w:hAnsi="Arial" w:cs="Arial"/>
          <w:sz w:val="22"/>
          <w:szCs w:val="22"/>
          <w:lang w:eastAsia="en-US"/>
        </w:rPr>
      </w:pPr>
      <w:r w:rsidRPr="001C5060">
        <w:rPr>
          <w:rFonts w:ascii="Arial" w:hAnsi="Arial" w:cs="Arial"/>
          <w:b/>
          <w:bCs/>
          <w:sz w:val="22"/>
          <w:szCs w:val="22"/>
          <w:u w:val="single"/>
        </w:rPr>
        <w:t>Signal availability</w:t>
      </w:r>
      <w:r w:rsidRPr="001C5060">
        <w:rPr>
          <w:rFonts w:ascii="Arial" w:hAnsi="Arial" w:cs="Arial"/>
          <w:sz w:val="22"/>
          <w:szCs w:val="22"/>
        </w:rPr>
        <w:t xml:space="preserve"> is defined as the availability of a radio signal in a specified coverage area.</w:t>
      </w:r>
      <w:r w:rsidR="00CD7158">
        <w:rPr>
          <w:rFonts w:ascii="Arial" w:hAnsi="Arial" w:cs="Arial"/>
          <w:sz w:val="22"/>
          <w:szCs w:val="22"/>
        </w:rPr>
        <w:t xml:space="preserve"> </w:t>
      </w:r>
      <w:r w:rsidRPr="001C5060">
        <w:rPr>
          <w:rFonts w:ascii="Arial" w:hAnsi="Arial" w:cs="Arial"/>
          <w:sz w:val="22"/>
          <w:szCs w:val="22"/>
          <w:lang w:eastAsia="en-US"/>
        </w:rPr>
        <w:t>Mathematically this can be written as:</w:t>
      </w:r>
    </w:p>
    <w:p w14:paraId="0B8CA416" w14:textId="706E1346" w:rsidR="002F1EB4" w:rsidRPr="001C5060" w:rsidDel="00746AB1" w:rsidRDefault="002F1EB4" w:rsidP="002F1EB4">
      <w:pPr>
        <w:tabs>
          <w:tab w:val="left" w:pos="720"/>
        </w:tabs>
        <w:spacing w:line="260" w:lineRule="atLeast"/>
        <w:jc w:val="center"/>
        <w:rPr>
          <w:del w:id="736" w:author="Peter Douglas" w:date="2016-03-16T13:47:00Z"/>
          <w:rFonts w:ascii="Arial" w:hAnsi="Arial" w:cs="Arial"/>
          <w:b/>
          <w:color w:val="000000"/>
          <w:sz w:val="22"/>
          <w:lang w:eastAsia="en-US"/>
        </w:rPr>
      </w:pPr>
    </w:p>
    <w:p w14:paraId="2D7F8E39" w14:textId="77777777" w:rsidR="002F1EB4" w:rsidRPr="001C5060" w:rsidRDefault="002F1EB4" w:rsidP="002F1EB4">
      <w:pPr>
        <w:pStyle w:val="Header"/>
        <w:tabs>
          <w:tab w:val="left" w:pos="740"/>
          <w:tab w:val="left" w:pos="2977"/>
          <w:tab w:val="decimal" w:pos="4962"/>
        </w:tabs>
        <w:spacing w:after="120"/>
        <w:ind w:left="4962" w:hanging="4962"/>
        <w:jc w:val="center"/>
        <w:rPr>
          <w:rFonts w:ascii="Arial" w:hAnsi="Arial" w:cs="Arial"/>
          <w:b/>
          <w:color w:val="000000"/>
          <w:sz w:val="22"/>
          <w:u w:val="single"/>
          <w:lang w:eastAsia="en-US"/>
        </w:rPr>
      </w:pPr>
      <w:r w:rsidRPr="001C5060">
        <w:rPr>
          <w:rFonts w:ascii="Arial" w:hAnsi="Arial" w:cs="Arial"/>
          <w:b/>
          <w:color w:val="000000"/>
          <w:sz w:val="22"/>
          <w:lang w:eastAsia="en-US"/>
        </w:rPr>
        <w:t>Availability (A)</w:t>
      </w:r>
      <w:proofErr w:type="gramStart"/>
      <w:r w:rsidRPr="001C5060">
        <w:rPr>
          <w:rFonts w:ascii="Arial" w:hAnsi="Arial" w:cs="Arial"/>
          <w:b/>
          <w:color w:val="000000"/>
          <w:sz w:val="22"/>
          <w:lang w:eastAsia="en-US"/>
        </w:rPr>
        <w:t>*  =</w:t>
      </w:r>
      <w:proofErr w:type="gramEnd"/>
      <w:r w:rsidRPr="001C5060">
        <w:rPr>
          <w:rFonts w:ascii="Arial" w:hAnsi="Arial" w:cs="Arial"/>
          <w:b/>
          <w:color w:val="000000"/>
          <w:sz w:val="22"/>
          <w:lang w:eastAsia="en-US"/>
        </w:rPr>
        <w:tab/>
        <w:t>_____</w:t>
      </w:r>
      <w:r w:rsidRPr="001C5060">
        <w:rPr>
          <w:rFonts w:ascii="Arial" w:hAnsi="Arial" w:cs="Arial"/>
          <w:b/>
          <w:color w:val="000000"/>
          <w:sz w:val="22"/>
          <w:u w:val="single"/>
          <w:lang w:eastAsia="en-US"/>
        </w:rPr>
        <w:t>MTBO____</w:t>
      </w:r>
    </w:p>
    <w:p w14:paraId="117FFD52" w14:textId="77777777" w:rsidR="002F1EB4" w:rsidRPr="001C5060" w:rsidRDefault="002F1EB4" w:rsidP="002F1EB4">
      <w:pPr>
        <w:pStyle w:val="Heading5"/>
        <w:numPr>
          <w:ilvl w:val="0"/>
          <w:numId w:val="0"/>
        </w:numPr>
        <w:rPr>
          <w:rFonts w:ascii="Arial" w:hAnsi="Arial" w:cs="Arial"/>
        </w:rPr>
      </w:pPr>
      <w:r w:rsidRPr="001C5060">
        <w:rPr>
          <w:rFonts w:ascii="Arial" w:hAnsi="Arial" w:cs="Arial"/>
        </w:rPr>
        <w:t xml:space="preserve">                 </w:t>
      </w:r>
      <w:r w:rsidRPr="001C5060">
        <w:rPr>
          <w:rFonts w:ascii="Arial" w:hAnsi="Arial" w:cs="Arial"/>
        </w:rPr>
        <w:tab/>
        <w:t>MTBO + MTSR</w:t>
      </w:r>
    </w:p>
    <w:p w14:paraId="7625F9BE" w14:textId="77777777" w:rsidR="002F1EB4" w:rsidRPr="001C5060" w:rsidRDefault="002F1EB4" w:rsidP="002F1EB4">
      <w:pPr>
        <w:pStyle w:val="BodyText"/>
        <w:rPr>
          <w:rFonts w:ascii="Arial" w:hAnsi="Arial" w:cs="Arial"/>
          <w:i/>
          <w:iCs/>
          <w:sz w:val="22"/>
          <w:lang w:eastAsia="en-US"/>
        </w:rPr>
      </w:pPr>
      <w:r w:rsidRPr="001C5060">
        <w:rPr>
          <w:rFonts w:ascii="Arial" w:hAnsi="Arial" w:cs="Arial"/>
          <w:lang w:eastAsia="en-US"/>
        </w:rPr>
        <w:t>Where</w:t>
      </w:r>
      <w:r w:rsidRPr="001C5060">
        <w:rPr>
          <w:rFonts w:ascii="Arial" w:hAnsi="Arial" w:cs="Arial"/>
          <w:i/>
          <w:iCs/>
          <w:sz w:val="22"/>
          <w:lang w:eastAsia="en-US"/>
        </w:rPr>
        <w:t>:</w:t>
      </w:r>
    </w:p>
    <w:p w14:paraId="29EAEEC0" w14:textId="77777777" w:rsidR="002F1EB4" w:rsidRPr="001C5060" w:rsidRDefault="002F1EB4" w:rsidP="002F1EB4">
      <w:pPr>
        <w:pStyle w:val="BodyText"/>
        <w:rPr>
          <w:rFonts w:ascii="Arial" w:hAnsi="Arial" w:cs="Arial"/>
          <w:i/>
          <w:iCs/>
          <w:color w:val="FF0000"/>
          <w:lang w:eastAsia="en-US"/>
        </w:rPr>
      </w:pPr>
      <w:r w:rsidRPr="001C5060">
        <w:rPr>
          <w:rFonts w:ascii="Arial" w:hAnsi="Arial" w:cs="Arial"/>
          <w:b/>
          <w:bCs/>
          <w:i/>
          <w:iCs/>
          <w:lang w:eastAsia="en-US"/>
        </w:rPr>
        <w:t>MTBO</w:t>
      </w:r>
      <w:r w:rsidRPr="001C5060">
        <w:rPr>
          <w:rFonts w:ascii="Arial" w:hAnsi="Arial" w:cs="Arial"/>
          <w:i/>
          <w:iCs/>
          <w:lang w:eastAsia="en-US"/>
        </w:rPr>
        <w:t xml:space="preserve"> = Mean time between outages; based on a 30 day averaging period</w:t>
      </w:r>
    </w:p>
    <w:p w14:paraId="34D617FD" w14:textId="77777777" w:rsidR="002F1EB4" w:rsidRPr="001C5060" w:rsidRDefault="002F1EB4" w:rsidP="002F1EB4">
      <w:pPr>
        <w:pStyle w:val="BodyText"/>
        <w:rPr>
          <w:rFonts w:ascii="Arial" w:hAnsi="Arial" w:cs="Arial"/>
          <w:i/>
          <w:iCs/>
          <w:lang w:eastAsia="en-US"/>
        </w:rPr>
      </w:pPr>
      <w:r w:rsidRPr="001C5060">
        <w:rPr>
          <w:rFonts w:ascii="Arial" w:hAnsi="Arial" w:cs="Arial"/>
          <w:b/>
          <w:bCs/>
          <w:i/>
          <w:iCs/>
        </w:rPr>
        <w:t>MTSR</w:t>
      </w:r>
      <w:r w:rsidRPr="001C5060">
        <w:rPr>
          <w:rFonts w:ascii="Arial" w:hAnsi="Arial" w:cs="Arial"/>
          <w:i/>
          <w:iCs/>
        </w:rPr>
        <w:t xml:space="preserve"> = Mean time to service restoration;</w:t>
      </w:r>
      <w:r w:rsidRPr="001C5060">
        <w:rPr>
          <w:rFonts w:ascii="Arial" w:hAnsi="Arial" w:cs="Arial"/>
          <w:i/>
          <w:iCs/>
          <w:lang w:eastAsia="en-US"/>
        </w:rPr>
        <w:t xml:space="preserve"> based on a 30 day averaging period</w:t>
      </w:r>
    </w:p>
    <w:p w14:paraId="14630F64" w14:textId="77777777" w:rsidR="00CD7158" w:rsidRDefault="002F1EB4" w:rsidP="00CD7158">
      <w:pPr>
        <w:pStyle w:val="BodyText"/>
        <w:rPr>
          <w:rFonts w:ascii="Arial" w:hAnsi="Arial" w:cs="Arial"/>
          <w:lang w:eastAsia="en-US"/>
        </w:rPr>
      </w:pPr>
      <w:r w:rsidRPr="001C5060">
        <w:rPr>
          <w:rFonts w:ascii="Arial" w:hAnsi="Arial" w:cs="Arial"/>
          <w:lang w:eastAsia="en-US"/>
        </w:rPr>
        <w:t>This accounts for scheduled and unscheduled service interruptions, i.e. preventative and corrective maintenance.</w:t>
      </w:r>
      <w:r w:rsidR="00CD7158">
        <w:rPr>
          <w:rFonts w:ascii="Arial" w:hAnsi="Arial" w:cs="Arial"/>
          <w:lang w:eastAsia="en-US"/>
        </w:rPr>
        <w:t xml:space="preserve"> </w:t>
      </w:r>
    </w:p>
    <w:p w14:paraId="375237EF" w14:textId="77777777" w:rsidR="002F1EB4" w:rsidRPr="001C5060" w:rsidRDefault="002F1EB4" w:rsidP="00CD7158">
      <w:pPr>
        <w:pStyle w:val="BodyText"/>
        <w:rPr>
          <w:rFonts w:ascii="Arial" w:hAnsi="Arial" w:cs="Arial"/>
          <w:color w:val="000000"/>
        </w:rPr>
      </w:pPr>
      <w:r w:rsidRPr="001C5060">
        <w:rPr>
          <w:rFonts w:ascii="Arial" w:hAnsi="Arial" w:cs="Arial"/>
          <w:color w:val="000000"/>
        </w:rPr>
        <w:t>* Alternatively expressed as UP TIME/TOTAL TIME where TOTAL TIME = 30 days</w:t>
      </w:r>
    </w:p>
    <w:p w14:paraId="6838A609" w14:textId="77777777" w:rsidR="003F4757" w:rsidRPr="0017482E" w:rsidRDefault="003F4757" w:rsidP="00D84043">
      <w:pPr>
        <w:pStyle w:val="Heading3"/>
        <w:rPr>
          <w:rFonts w:cs="Arial"/>
          <w:szCs w:val="24"/>
        </w:rPr>
      </w:pPr>
      <w:bookmarkStart w:id="737" w:name="_Toc445900983"/>
      <w:r w:rsidRPr="0017482E">
        <w:rPr>
          <w:rFonts w:cs="Arial"/>
          <w:szCs w:val="24"/>
        </w:rPr>
        <w:t xml:space="preserve">Continuity </w:t>
      </w:r>
      <w:r w:rsidR="0017482E" w:rsidRPr="0017482E">
        <w:rPr>
          <w:rFonts w:cs="Arial"/>
          <w:szCs w:val="24"/>
        </w:rPr>
        <w:t>V</w:t>
      </w:r>
      <w:r w:rsidR="00207658" w:rsidRPr="0017482E">
        <w:rPr>
          <w:rFonts w:cs="Arial"/>
          <w:szCs w:val="24"/>
        </w:rPr>
        <w:t>erification</w:t>
      </w:r>
      <w:bookmarkEnd w:id="737"/>
    </w:p>
    <w:p w14:paraId="60469BC8"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Inherent in a radionavigation service is the capability to provide accurate position fixing and integrity information without interruption</w:t>
      </w:r>
      <w:r w:rsidR="00CD7158" w:rsidRPr="001C5060">
        <w:rPr>
          <w:rFonts w:ascii="Arial" w:hAnsi="Arial" w:cs="Arial"/>
          <w:sz w:val="22"/>
          <w:szCs w:val="22"/>
        </w:rPr>
        <w:t xml:space="preserve"> during a specified period (normally short term). </w:t>
      </w:r>
      <w:r w:rsidRPr="001C5060">
        <w:rPr>
          <w:rFonts w:ascii="Arial" w:hAnsi="Arial" w:cs="Arial"/>
          <w:sz w:val="22"/>
          <w:szCs w:val="22"/>
        </w:rPr>
        <w:t>Interruptions to eLoran deny vital information to th</w:t>
      </w:r>
      <w:r w:rsidR="00CD7158">
        <w:rPr>
          <w:rFonts w:ascii="Arial" w:hAnsi="Arial" w:cs="Arial"/>
          <w:sz w:val="22"/>
          <w:szCs w:val="22"/>
        </w:rPr>
        <w:t>e users and, if frequent, erode</w:t>
      </w:r>
      <w:r w:rsidRPr="001C5060">
        <w:rPr>
          <w:rFonts w:ascii="Arial" w:hAnsi="Arial" w:cs="Arial"/>
          <w:sz w:val="22"/>
          <w:szCs w:val="22"/>
        </w:rPr>
        <w:t xml:space="preserve"> user confidence in the ability of the service to provide that information. The </w:t>
      </w:r>
      <w:r w:rsidR="00CD7158">
        <w:rPr>
          <w:rFonts w:ascii="Arial" w:hAnsi="Arial" w:cs="Arial"/>
          <w:sz w:val="22"/>
          <w:szCs w:val="22"/>
        </w:rPr>
        <w:t>frequency</w:t>
      </w:r>
      <w:r w:rsidRPr="001C5060">
        <w:rPr>
          <w:rFonts w:ascii="Arial" w:hAnsi="Arial" w:cs="Arial"/>
          <w:sz w:val="22"/>
          <w:szCs w:val="22"/>
        </w:rPr>
        <w:t xml:space="preserve"> of unusable events, not the length of the usable periods, determines continuity performance. </w:t>
      </w:r>
    </w:p>
    <w:p w14:paraId="0FD332CF" w14:textId="77777777" w:rsidR="0031438A" w:rsidRPr="001C5060" w:rsidRDefault="0031438A" w:rsidP="001C5060">
      <w:pPr>
        <w:pStyle w:val="BodyText"/>
        <w:jc w:val="both"/>
        <w:rPr>
          <w:rFonts w:ascii="Arial" w:hAnsi="Arial" w:cs="Arial"/>
          <w:sz w:val="22"/>
          <w:szCs w:val="22"/>
        </w:rPr>
      </w:pPr>
      <w:r w:rsidRPr="001C5060">
        <w:rPr>
          <w:rFonts w:ascii="Arial" w:hAnsi="Arial" w:cs="Arial"/>
          <w:sz w:val="22"/>
          <w:szCs w:val="22"/>
        </w:rPr>
        <w:t>In the event that a h</w:t>
      </w:r>
      <w:r w:rsidR="00CD7158">
        <w:rPr>
          <w:rFonts w:ascii="Arial" w:hAnsi="Arial" w:cs="Arial"/>
          <w:sz w:val="22"/>
          <w:szCs w:val="22"/>
        </w:rPr>
        <w:t>ealthy and monitored eLoran transmitter or reference station</w:t>
      </w:r>
      <w:r w:rsidRPr="001C5060">
        <w:rPr>
          <w:rFonts w:ascii="Arial" w:hAnsi="Arial" w:cs="Arial"/>
          <w:sz w:val="22"/>
          <w:szCs w:val="22"/>
        </w:rPr>
        <w:t xml:space="preserve"> begins to experience intermittent failures (i.e. failures separated in time by a period less than one continuity time interval (CTI)), the period of intermittent operation would be counted as a single failure event for continuity purposes.  </w:t>
      </w:r>
    </w:p>
    <w:p w14:paraId="3450D8EF" w14:textId="5D6C2334" w:rsidR="0031438A" w:rsidRDefault="0031438A" w:rsidP="001C5060">
      <w:pPr>
        <w:pStyle w:val="BodyText"/>
        <w:jc w:val="both"/>
        <w:rPr>
          <w:rFonts w:ascii="Arial" w:hAnsi="Arial" w:cs="Arial"/>
          <w:sz w:val="22"/>
          <w:szCs w:val="22"/>
        </w:rPr>
      </w:pPr>
      <w:r w:rsidRPr="001C5060">
        <w:rPr>
          <w:rFonts w:ascii="Arial" w:hAnsi="Arial" w:cs="Arial"/>
          <w:b/>
          <w:sz w:val="22"/>
          <w:szCs w:val="22"/>
        </w:rPr>
        <w:t>Continuity</w:t>
      </w:r>
      <w:r w:rsidRPr="001C5060">
        <w:rPr>
          <w:rFonts w:ascii="Arial" w:hAnsi="Arial" w:cs="Arial"/>
          <w:sz w:val="22"/>
          <w:szCs w:val="22"/>
        </w:rPr>
        <w:t xml:space="preserve"> in the coverage area can be measured (1) at the broadcast site, (2) by the use of a far field monitor, or (3) by using a combination of these methods. Continuity is based upon the mean time between failures as measured over a two year period and a </w:t>
      </w:r>
      <w:r w:rsidR="001C17BA">
        <w:rPr>
          <w:rFonts w:ascii="Arial" w:hAnsi="Arial" w:cs="Arial"/>
          <w:sz w:val="22"/>
          <w:szCs w:val="22"/>
        </w:rPr>
        <w:t>15 minute</w:t>
      </w:r>
      <w:r w:rsidRPr="001C5060">
        <w:rPr>
          <w:rFonts w:ascii="Arial" w:hAnsi="Arial" w:cs="Arial"/>
          <w:sz w:val="22"/>
          <w:szCs w:val="22"/>
        </w:rPr>
        <w:t xml:space="preserve"> </w:t>
      </w:r>
      <w:del w:id="738" w:author="Peter Douglas" w:date="2016-03-16T13:49:00Z">
        <w:r w:rsidRPr="001C5060" w:rsidDel="00746AB1">
          <w:rPr>
            <w:rFonts w:ascii="Arial" w:hAnsi="Arial" w:cs="Arial"/>
            <w:sz w:val="22"/>
            <w:szCs w:val="22"/>
          </w:rPr>
          <w:delText xml:space="preserve">continuity time interval. </w:delText>
        </w:r>
      </w:del>
      <w:ins w:id="739" w:author="Peter Douglas" w:date="2016-03-16T13:49:00Z">
        <w:r w:rsidR="00746AB1">
          <w:rPr>
            <w:rFonts w:ascii="Arial" w:hAnsi="Arial" w:cs="Arial"/>
            <w:sz w:val="22"/>
            <w:szCs w:val="22"/>
          </w:rPr>
          <w:t>CTI.</w:t>
        </w:r>
      </w:ins>
    </w:p>
    <w:p w14:paraId="1C9F2956" w14:textId="19A378DE" w:rsidR="002F1EB4" w:rsidRPr="001C5060" w:rsidRDefault="0031438A" w:rsidP="001C5060">
      <w:pPr>
        <w:pStyle w:val="BodyText"/>
        <w:jc w:val="both"/>
        <w:rPr>
          <w:rFonts w:ascii="Arial" w:hAnsi="Arial" w:cs="Arial"/>
          <w:sz w:val="22"/>
          <w:szCs w:val="22"/>
        </w:rPr>
      </w:pPr>
      <w:r w:rsidRPr="001C5060">
        <w:rPr>
          <w:rFonts w:ascii="Arial" w:hAnsi="Arial" w:cs="Arial"/>
          <w:b/>
          <w:sz w:val="22"/>
          <w:szCs w:val="22"/>
        </w:rPr>
        <w:t xml:space="preserve">Continuity </w:t>
      </w:r>
      <w:r w:rsidR="00CD7158">
        <w:rPr>
          <w:rFonts w:ascii="Arial" w:hAnsi="Arial" w:cs="Arial"/>
          <w:b/>
          <w:sz w:val="22"/>
          <w:szCs w:val="22"/>
        </w:rPr>
        <w:t>Failures</w:t>
      </w:r>
      <w:r w:rsidRPr="001C5060">
        <w:rPr>
          <w:rFonts w:ascii="Arial" w:hAnsi="Arial" w:cs="Arial"/>
          <w:sz w:val="22"/>
          <w:szCs w:val="22"/>
        </w:rPr>
        <w:t xml:space="preserve">: All unscheduled </w:t>
      </w:r>
      <w:del w:id="740" w:author="Peter Douglas" w:date="2016-03-15T14:42:00Z">
        <w:r w:rsidRPr="001C5060" w:rsidDel="0094436E">
          <w:rPr>
            <w:rFonts w:ascii="Arial" w:hAnsi="Arial" w:cs="Arial"/>
            <w:sz w:val="22"/>
            <w:szCs w:val="22"/>
          </w:rPr>
          <w:delText xml:space="preserve">non-momentary </w:delText>
        </w:r>
      </w:del>
      <w:r w:rsidRPr="001C5060">
        <w:rPr>
          <w:rFonts w:ascii="Arial" w:hAnsi="Arial" w:cs="Arial"/>
          <w:sz w:val="22"/>
          <w:szCs w:val="22"/>
        </w:rPr>
        <w:t>unusable events described in the availability section are considered failures. Unlike availability, continuity does not count scheduled maintenance events as failures. Since public notices are provided for all scheduled maintenance events, user</w:t>
      </w:r>
      <w:r w:rsidR="001644F8">
        <w:rPr>
          <w:rFonts w:ascii="Arial" w:hAnsi="Arial" w:cs="Arial"/>
          <w:sz w:val="22"/>
          <w:szCs w:val="22"/>
        </w:rPr>
        <w:t>s</w:t>
      </w:r>
      <w:r w:rsidRPr="001C5060">
        <w:rPr>
          <w:rFonts w:ascii="Arial" w:hAnsi="Arial" w:cs="Arial"/>
          <w:sz w:val="22"/>
          <w:szCs w:val="22"/>
        </w:rPr>
        <w:t xml:space="preserve"> should be aware of such planned outages and plan the voyage accordingly. </w:t>
      </w:r>
    </w:p>
    <w:p w14:paraId="210179EC" w14:textId="77777777" w:rsidR="002F1EB4" w:rsidRPr="001C5060" w:rsidRDefault="002F1EB4" w:rsidP="001C5060">
      <w:pPr>
        <w:pStyle w:val="BodyText"/>
        <w:jc w:val="both"/>
        <w:rPr>
          <w:rFonts w:ascii="Arial" w:hAnsi="Arial" w:cs="Arial"/>
          <w:color w:val="000000"/>
          <w:sz w:val="22"/>
          <w:szCs w:val="22"/>
        </w:rPr>
      </w:pPr>
      <w:r w:rsidRPr="001C5060">
        <w:rPr>
          <w:rFonts w:ascii="Arial" w:hAnsi="Arial" w:cs="Arial"/>
          <w:color w:val="000000"/>
          <w:sz w:val="22"/>
          <w:szCs w:val="22"/>
        </w:rPr>
        <w:lastRenderedPageBreak/>
        <w:t xml:space="preserve">The equation below refers to an availability type calculation, i.e. the average over the continuity time interval (CTI) that the service is available </w:t>
      </w:r>
      <w:r w:rsidRPr="001C5060">
        <w:rPr>
          <w:rFonts w:ascii="Arial" w:hAnsi="Arial" w:cs="Arial"/>
          <w:color w:val="000000"/>
          <w:sz w:val="22"/>
          <w:szCs w:val="22"/>
          <w:u w:val="single"/>
        </w:rPr>
        <w:t>or</w:t>
      </w:r>
      <w:r w:rsidRPr="001C5060">
        <w:rPr>
          <w:rFonts w:ascii="Arial" w:hAnsi="Arial" w:cs="Arial"/>
          <w:color w:val="000000"/>
          <w:sz w:val="22"/>
          <w:szCs w:val="22"/>
        </w:rPr>
        <w:t xml:space="preserve"> the probability that the service is available at any instant during the CTI. It is more appropriate to calculate the probability that the service is available throughout the CTI.</w:t>
      </w:r>
    </w:p>
    <w:p w14:paraId="50AF169E" w14:textId="77777777" w:rsidR="002F1EB4" w:rsidRPr="001C5060" w:rsidRDefault="002F1EB4" w:rsidP="001C5060">
      <w:pPr>
        <w:pStyle w:val="BodyText"/>
        <w:jc w:val="both"/>
        <w:rPr>
          <w:rFonts w:ascii="Arial" w:hAnsi="Arial" w:cs="Arial"/>
          <w:sz w:val="22"/>
          <w:szCs w:val="22"/>
        </w:rPr>
      </w:pPr>
      <w:r w:rsidRPr="001C5060">
        <w:rPr>
          <w:rFonts w:ascii="Arial" w:hAnsi="Arial" w:cs="Arial"/>
          <w:sz w:val="22"/>
          <w:szCs w:val="22"/>
        </w:rPr>
        <w:t>Assuming the service is functioning at the beginning of the operation, then the probability that it is still functioning at a time (t) later is:</w:t>
      </w:r>
    </w:p>
    <w:p w14:paraId="68039AF7" w14:textId="77777777" w:rsidR="002F1EB4" w:rsidRPr="001C5060" w:rsidRDefault="002F1EB4" w:rsidP="002F1EB4">
      <w:pPr>
        <w:pStyle w:val="BodyText"/>
        <w:tabs>
          <w:tab w:val="left" w:pos="1418"/>
        </w:tabs>
        <w:jc w:val="center"/>
        <w:rPr>
          <w:rFonts w:ascii="Arial" w:hAnsi="Arial" w:cs="Arial"/>
          <w:color w:val="000000"/>
          <w:sz w:val="22"/>
          <w:szCs w:val="22"/>
        </w:rPr>
      </w:pPr>
      <w:r w:rsidRPr="001C5060">
        <w:rPr>
          <w:rFonts w:ascii="Arial" w:hAnsi="Arial" w:cs="Arial"/>
          <w:color w:val="000000"/>
          <w:sz w:val="22"/>
          <w:szCs w:val="22"/>
        </w:rPr>
        <w:t xml:space="preserve">C = </w:t>
      </w:r>
      <w:proofErr w:type="spellStart"/>
      <w:r w:rsidRPr="001C5060">
        <w:rPr>
          <w:rFonts w:ascii="Arial" w:hAnsi="Arial" w:cs="Arial"/>
          <w:color w:val="000000"/>
          <w:sz w:val="22"/>
          <w:szCs w:val="22"/>
        </w:rPr>
        <w:t>exp</w:t>
      </w:r>
      <w:proofErr w:type="spellEnd"/>
      <w:r w:rsidRPr="001C5060">
        <w:rPr>
          <w:rFonts w:ascii="Arial" w:hAnsi="Arial" w:cs="Arial"/>
          <w:color w:val="000000"/>
          <w:sz w:val="22"/>
          <w:szCs w:val="22"/>
        </w:rPr>
        <w:t xml:space="preserve"> (-t/MTBF)</w:t>
      </w:r>
    </w:p>
    <w:p w14:paraId="6D5CE153" w14:textId="77777777" w:rsidR="00CD7158" w:rsidRDefault="002F1EB4" w:rsidP="001C5060">
      <w:pPr>
        <w:pStyle w:val="BodyText"/>
        <w:tabs>
          <w:tab w:val="left" w:pos="1418"/>
        </w:tabs>
        <w:jc w:val="both"/>
        <w:rPr>
          <w:rFonts w:ascii="Arial" w:hAnsi="Arial" w:cs="Arial"/>
          <w:color w:val="000000"/>
          <w:sz w:val="22"/>
          <w:szCs w:val="22"/>
        </w:rPr>
      </w:pPr>
      <w:r w:rsidRPr="001C5060">
        <w:rPr>
          <w:rFonts w:ascii="Arial" w:hAnsi="Arial" w:cs="Arial"/>
          <w:color w:val="000000"/>
          <w:sz w:val="22"/>
          <w:szCs w:val="22"/>
        </w:rPr>
        <w:t xml:space="preserve">This is the standard expression for reliability and excludes scheduled outages (i.e. uses MTBF) assuming that planned outages will be notified and the operation will not take place. </w:t>
      </w:r>
    </w:p>
    <w:p w14:paraId="1F3D2710" w14:textId="5208DBD0" w:rsidR="002F1EB4" w:rsidRPr="001C5060" w:rsidRDefault="002F1EB4" w:rsidP="001C5060">
      <w:pPr>
        <w:pStyle w:val="BodyText"/>
        <w:tabs>
          <w:tab w:val="left" w:pos="1418"/>
        </w:tabs>
        <w:jc w:val="both"/>
        <w:rPr>
          <w:rFonts w:ascii="Arial" w:hAnsi="Arial" w:cs="Arial"/>
          <w:color w:val="000000"/>
          <w:sz w:val="22"/>
          <w:szCs w:val="22"/>
        </w:rPr>
      </w:pPr>
      <w:r w:rsidRPr="001C5060">
        <w:rPr>
          <w:rFonts w:ascii="Arial" w:hAnsi="Arial" w:cs="Arial"/>
          <w:color w:val="000000"/>
          <w:sz w:val="22"/>
          <w:szCs w:val="22"/>
        </w:rPr>
        <w:t>The probability that the service will be available after a time CTI</w:t>
      </w:r>
      <w:del w:id="741" w:author="Peter Douglas" w:date="2016-03-16T13:48:00Z">
        <w:r w:rsidRPr="001C5060" w:rsidDel="00746AB1">
          <w:rPr>
            <w:rFonts w:ascii="Arial" w:hAnsi="Arial" w:cs="Arial"/>
            <w:color w:val="000000"/>
            <w:sz w:val="22"/>
            <w:szCs w:val="22"/>
          </w:rPr>
          <w:delText>,</w:delText>
        </w:r>
      </w:del>
      <w:r w:rsidRPr="001C5060">
        <w:rPr>
          <w:rFonts w:ascii="Arial" w:hAnsi="Arial" w:cs="Arial"/>
          <w:color w:val="000000"/>
          <w:sz w:val="22"/>
          <w:szCs w:val="22"/>
        </w:rPr>
        <w:t xml:space="preserve"> </w:t>
      </w:r>
      <w:del w:id="742" w:author="Peter Douglas" w:date="2016-03-16T13:48:00Z">
        <w:r w:rsidRPr="001C5060" w:rsidDel="00746AB1">
          <w:rPr>
            <w:rFonts w:ascii="Arial" w:hAnsi="Arial" w:cs="Arial"/>
            <w:color w:val="000000"/>
            <w:sz w:val="22"/>
            <w:szCs w:val="22"/>
          </w:rPr>
          <w:delText xml:space="preserve">that is </w:delText>
        </w:r>
      </w:del>
      <w:ins w:id="743" w:author="Peter Douglas" w:date="2016-03-16T13:48:00Z">
        <w:r w:rsidR="00746AB1">
          <w:rPr>
            <w:rFonts w:ascii="Arial" w:hAnsi="Arial" w:cs="Arial"/>
            <w:color w:val="000000"/>
            <w:sz w:val="22"/>
            <w:szCs w:val="22"/>
          </w:rPr>
          <w:t>(</w:t>
        </w:r>
      </w:ins>
      <w:r w:rsidRPr="001C5060">
        <w:rPr>
          <w:rFonts w:ascii="Arial" w:hAnsi="Arial" w:cs="Arial"/>
          <w:color w:val="000000"/>
          <w:sz w:val="22"/>
          <w:szCs w:val="22"/>
        </w:rPr>
        <w:t>the continuity</w:t>
      </w:r>
      <w:ins w:id="744" w:author="Peter Douglas" w:date="2016-03-16T13:48:00Z">
        <w:r w:rsidR="00746AB1">
          <w:rPr>
            <w:rFonts w:ascii="Arial" w:hAnsi="Arial" w:cs="Arial"/>
            <w:color w:val="000000"/>
            <w:sz w:val="22"/>
            <w:szCs w:val="22"/>
          </w:rPr>
          <w:t>)</w:t>
        </w:r>
      </w:ins>
      <w:r w:rsidRPr="001C5060">
        <w:rPr>
          <w:rFonts w:ascii="Arial" w:hAnsi="Arial" w:cs="Arial"/>
          <w:color w:val="000000"/>
          <w:sz w:val="22"/>
          <w:szCs w:val="22"/>
        </w:rPr>
        <w:t xml:space="preserve"> is then:</w:t>
      </w:r>
    </w:p>
    <w:p w14:paraId="081058AC" w14:textId="77777777" w:rsidR="002F1EB4" w:rsidRPr="001C5060" w:rsidRDefault="002F1EB4" w:rsidP="002F1EB4">
      <w:pPr>
        <w:pStyle w:val="BodyText"/>
        <w:tabs>
          <w:tab w:val="left" w:pos="1418"/>
        </w:tabs>
        <w:jc w:val="center"/>
        <w:rPr>
          <w:rFonts w:ascii="Arial" w:hAnsi="Arial" w:cs="Arial"/>
          <w:color w:val="000000"/>
          <w:sz w:val="22"/>
          <w:szCs w:val="22"/>
        </w:rPr>
      </w:pPr>
      <w:r w:rsidRPr="001C5060">
        <w:rPr>
          <w:rFonts w:ascii="Arial" w:hAnsi="Arial" w:cs="Arial"/>
          <w:color w:val="000000"/>
          <w:sz w:val="22"/>
          <w:szCs w:val="22"/>
        </w:rPr>
        <w:t xml:space="preserve">C = </w:t>
      </w:r>
      <w:proofErr w:type="spellStart"/>
      <w:r w:rsidRPr="001C5060">
        <w:rPr>
          <w:rFonts w:ascii="Arial" w:hAnsi="Arial" w:cs="Arial"/>
          <w:color w:val="000000"/>
          <w:sz w:val="22"/>
          <w:szCs w:val="22"/>
        </w:rPr>
        <w:t>exp</w:t>
      </w:r>
      <w:proofErr w:type="spellEnd"/>
      <w:r w:rsidRPr="001C5060">
        <w:rPr>
          <w:rFonts w:ascii="Arial" w:hAnsi="Arial" w:cs="Arial"/>
          <w:color w:val="000000"/>
          <w:sz w:val="22"/>
          <w:szCs w:val="22"/>
        </w:rPr>
        <w:t xml:space="preserve"> (-CTI/MTBF)</w:t>
      </w:r>
    </w:p>
    <w:p w14:paraId="76267960" w14:textId="77777777" w:rsidR="002F1EB4" w:rsidRPr="001C5060" w:rsidRDefault="002F1EB4" w:rsidP="002F1EB4">
      <w:pPr>
        <w:pStyle w:val="BodyText"/>
        <w:tabs>
          <w:tab w:val="left" w:pos="1418"/>
        </w:tabs>
        <w:rPr>
          <w:rFonts w:ascii="Arial" w:hAnsi="Arial" w:cs="Arial"/>
          <w:color w:val="000000"/>
          <w:sz w:val="22"/>
          <w:szCs w:val="22"/>
        </w:rPr>
      </w:pPr>
      <w:r w:rsidRPr="001C5060">
        <w:rPr>
          <w:rFonts w:ascii="Arial" w:hAnsi="Arial" w:cs="Arial"/>
          <w:color w:val="000000"/>
          <w:sz w:val="22"/>
          <w:szCs w:val="22"/>
        </w:rPr>
        <w:t>If MTBF is very much greater than CTI, this can be approximated to:</w:t>
      </w:r>
    </w:p>
    <w:p w14:paraId="3D0B4F3C" w14:textId="77777777" w:rsidR="002F1EB4" w:rsidRPr="001C5060" w:rsidRDefault="002F1EB4" w:rsidP="002F1EB4">
      <w:pPr>
        <w:pStyle w:val="BodyText"/>
        <w:tabs>
          <w:tab w:val="left" w:pos="1418"/>
        </w:tabs>
        <w:jc w:val="center"/>
        <w:rPr>
          <w:rFonts w:ascii="Arial" w:hAnsi="Arial" w:cs="Arial"/>
          <w:color w:val="000000"/>
          <w:sz w:val="22"/>
          <w:szCs w:val="22"/>
        </w:rPr>
      </w:pPr>
      <w:r w:rsidRPr="001C5060">
        <w:rPr>
          <w:rFonts w:ascii="Arial" w:hAnsi="Arial" w:cs="Arial"/>
          <w:color w:val="000000"/>
          <w:sz w:val="22"/>
          <w:szCs w:val="22"/>
        </w:rPr>
        <w:t>C = 1 – (CTI/MTBF)</w:t>
      </w:r>
    </w:p>
    <w:p w14:paraId="75EB9845" w14:textId="77777777" w:rsidR="002F1EB4" w:rsidRPr="001C5060" w:rsidRDefault="002F1EB4" w:rsidP="002F1EB4">
      <w:pPr>
        <w:pStyle w:val="BodyText"/>
        <w:rPr>
          <w:rFonts w:ascii="Arial" w:hAnsi="Arial" w:cs="Arial"/>
          <w:i/>
          <w:iCs/>
          <w:sz w:val="22"/>
          <w:szCs w:val="22"/>
          <w:lang w:eastAsia="en-US"/>
        </w:rPr>
      </w:pPr>
      <w:r w:rsidRPr="001C5060">
        <w:rPr>
          <w:rFonts w:ascii="Arial" w:hAnsi="Arial" w:cs="Arial"/>
          <w:sz w:val="22"/>
          <w:szCs w:val="22"/>
          <w:lang w:eastAsia="en-US"/>
        </w:rPr>
        <w:t>Where</w:t>
      </w:r>
      <w:r w:rsidRPr="001C5060">
        <w:rPr>
          <w:rFonts w:ascii="Arial" w:hAnsi="Arial" w:cs="Arial"/>
          <w:i/>
          <w:iCs/>
          <w:sz w:val="22"/>
          <w:szCs w:val="22"/>
          <w:lang w:eastAsia="en-US"/>
        </w:rPr>
        <w:t>:</w:t>
      </w:r>
    </w:p>
    <w:p w14:paraId="6A3D8959" w14:textId="50AEDEBA" w:rsidR="002F1EB4" w:rsidDel="00746AB1" w:rsidRDefault="002F1EB4" w:rsidP="007170D6">
      <w:pPr>
        <w:pStyle w:val="BodyText"/>
        <w:rPr>
          <w:del w:id="745" w:author="Peter Douglas" w:date="2016-03-16T13:49:00Z"/>
          <w:rFonts w:ascii="Arial" w:hAnsi="Arial" w:cs="Arial"/>
          <w:i/>
          <w:iCs/>
          <w:sz w:val="22"/>
          <w:szCs w:val="22"/>
        </w:rPr>
      </w:pPr>
      <w:r w:rsidRPr="001C5060">
        <w:rPr>
          <w:rFonts w:ascii="Arial" w:hAnsi="Arial" w:cs="Arial"/>
          <w:b/>
          <w:bCs/>
          <w:i/>
          <w:iCs/>
          <w:sz w:val="22"/>
          <w:szCs w:val="22"/>
        </w:rPr>
        <w:t>MTBF</w:t>
      </w:r>
      <w:r w:rsidRPr="001C5060">
        <w:rPr>
          <w:rFonts w:ascii="Arial" w:hAnsi="Arial" w:cs="Arial"/>
          <w:i/>
          <w:iCs/>
          <w:sz w:val="22"/>
          <w:szCs w:val="22"/>
        </w:rPr>
        <w:t xml:space="preserve"> = Mean time between failures; based on a 2 year averaging period</w:t>
      </w:r>
      <w:ins w:id="746" w:author="Peter Douglas" w:date="2016-03-16T13:50:00Z">
        <w:r w:rsidR="00746AB1">
          <w:rPr>
            <w:rFonts w:ascii="Arial" w:hAnsi="Arial" w:cs="Arial"/>
            <w:i/>
            <w:iCs/>
            <w:sz w:val="22"/>
            <w:szCs w:val="22"/>
          </w:rPr>
          <w:t xml:space="preserve">, and </w:t>
        </w:r>
      </w:ins>
    </w:p>
    <w:p w14:paraId="55CB05F4" w14:textId="5FA36780" w:rsidR="002F1EB4" w:rsidDel="00746AB1" w:rsidRDefault="00746AB1" w:rsidP="007170D6">
      <w:pPr>
        <w:pStyle w:val="BodyText"/>
        <w:rPr>
          <w:del w:id="747" w:author="Peter Douglas" w:date="2016-03-16T13:50:00Z"/>
          <w:rFonts w:ascii="Arial" w:hAnsi="Arial" w:cs="Arial"/>
          <w:i/>
          <w:iCs/>
          <w:sz w:val="22"/>
          <w:szCs w:val="22"/>
          <w:lang w:eastAsia="en-US"/>
        </w:rPr>
      </w:pPr>
      <w:ins w:id="748" w:author="Peter Douglas" w:date="2016-03-16T13:50:00Z">
        <w:r>
          <w:rPr>
            <w:rFonts w:ascii="Arial" w:hAnsi="Arial" w:cs="Arial"/>
            <w:b/>
            <w:bCs/>
            <w:i/>
            <w:iCs/>
            <w:sz w:val="22"/>
            <w:szCs w:val="22"/>
            <w:lang w:eastAsia="en-US"/>
          </w:rPr>
          <w:t xml:space="preserve">                  </w:t>
        </w:r>
      </w:ins>
      <w:r w:rsidR="002F1EB4" w:rsidRPr="001C5060">
        <w:rPr>
          <w:rFonts w:ascii="Arial" w:hAnsi="Arial" w:cs="Arial"/>
          <w:b/>
          <w:bCs/>
          <w:i/>
          <w:iCs/>
          <w:sz w:val="22"/>
          <w:szCs w:val="22"/>
          <w:lang w:eastAsia="en-US"/>
        </w:rPr>
        <w:t>CTI</w:t>
      </w:r>
      <w:r w:rsidR="002F1EB4" w:rsidRPr="001C5060">
        <w:rPr>
          <w:rFonts w:ascii="Arial" w:hAnsi="Arial" w:cs="Arial"/>
          <w:i/>
          <w:iCs/>
          <w:sz w:val="22"/>
          <w:szCs w:val="22"/>
          <w:lang w:eastAsia="en-US"/>
        </w:rPr>
        <w:t xml:space="preserve"> = Continuity time interval; in the case of maritime continuity equal to </w:t>
      </w:r>
      <w:r w:rsidR="003D3855">
        <w:rPr>
          <w:rFonts w:ascii="Arial" w:hAnsi="Arial" w:cs="Arial"/>
          <w:i/>
          <w:iCs/>
          <w:sz w:val="22"/>
          <w:szCs w:val="22"/>
          <w:lang w:eastAsia="en-US"/>
        </w:rPr>
        <w:t>15 minutes</w:t>
      </w:r>
    </w:p>
    <w:p w14:paraId="290FFC82" w14:textId="77777777" w:rsidR="00746AB1" w:rsidRPr="001C5060" w:rsidRDefault="00746AB1" w:rsidP="002F1EB4">
      <w:pPr>
        <w:pStyle w:val="BodyText"/>
        <w:rPr>
          <w:ins w:id="749" w:author="Peter Douglas" w:date="2016-03-16T13:50:00Z"/>
          <w:rFonts w:ascii="Arial" w:hAnsi="Arial" w:cs="Arial"/>
          <w:i/>
          <w:iCs/>
          <w:sz w:val="22"/>
          <w:szCs w:val="22"/>
          <w:lang w:eastAsia="en-US"/>
        </w:rPr>
      </w:pPr>
    </w:p>
    <w:p w14:paraId="68B04DAF" w14:textId="1AC682DA" w:rsidR="003F4757" w:rsidDel="00746AB1" w:rsidRDefault="003F4757" w:rsidP="007170D6">
      <w:pPr>
        <w:pStyle w:val="BodyText"/>
        <w:rPr>
          <w:del w:id="750" w:author="Peter Douglas" w:date="2016-03-16T13:51:00Z"/>
          <w:rFonts w:ascii="Arial" w:hAnsi="Arial" w:cs="Arial"/>
          <w:sz w:val="22"/>
          <w:szCs w:val="22"/>
        </w:rPr>
      </w:pPr>
      <w:bookmarkStart w:id="751" w:name="_Toc445900984"/>
      <w:bookmarkEnd w:id="751"/>
    </w:p>
    <w:p w14:paraId="4EA12FEE" w14:textId="77777777" w:rsidR="003F4757" w:rsidRPr="001C5060" w:rsidRDefault="003F4757" w:rsidP="00D84043">
      <w:pPr>
        <w:pStyle w:val="Heading3"/>
        <w:rPr>
          <w:rFonts w:cs="Arial"/>
          <w:szCs w:val="24"/>
        </w:rPr>
      </w:pPr>
      <w:bookmarkStart w:id="752" w:name="_Toc445900985"/>
      <w:r w:rsidRPr="001C5060">
        <w:rPr>
          <w:rFonts w:cs="Arial"/>
          <w:szCs w:val="24"/>
        </w:rPr>
        <w:t>Integrity</w:t>
      </w:r>
      <w:r w:rsidR="00207658" w:rsidRPr="001C5060">
        <w:rPr>
          <w:rFonts w:cs="Arial"/>
          <w:szCs w:val="24"/>
        </w:rPr>
        <w:t xml:space="preserve"> </w:t>
      </w:r>
      <w:r w:rsidR="007068CA">
        <w:rPr>
          <w:rFonts w:cs="Arial"/>
          <w:szCs w:val="24"/>
        </w:rPr>
        <w:t>V</w:t>
      </w:r>
      <w:r w:rsidR="00207658" w:rsidRPr="001C5060">
        <w:rPr>
          <w:rFonts w:cs="Arial"/>
          <w:szCs w:val="24"/>
        </w:rPr>
        <w:t>erification</w:t>
      </w:r>
      <w:bookmarkEnd w:id="752"/>
    </w:p>
    <w:p w14:paraId="18B892E2" w14:textId="77777777" w:rsidR="007068CA" w:rsidRDefault="008B677A" w:rsidP="007068CA">
      <w:pPr>
        <w:rPr>
          <w:rFonts w:ascii="Arial" w:hAnsi="Arial" w:cs="Arial"/>
          <w:sz w:val="22"/>
          <w:szCs w:val="22"/>
        </w:rPr>
      </w:pPr>
      <w:r>
        <w:rPr>
          <w:rFonts w:ascii="Arial" w:hAnsi="Arial" w:cs="Arial"/>
          <w:sz w:val="22"/>
          <w:szCs w:val="22"/>
        </w:rPr>
        <w:t xml:space="preserve">There are two forms of integrity that the service provider should be aware of: </w:t>
      </w:r>
    </w:p>
    <w:p w14:paraId="7BE79E45" w14:textId="77777777" w:rsidR="008B677A" w:rsidRDefault="008B677A" w:rsidP="008B677A">
      <w:pPr>
        <w:pStyle w:val="ListParagraph"/>
        <w:numPr>
          <w:ilvl w:val="0"/>
          <w:numId w:val="43"/>
        </w:numPr>
        <w:rPr>
          <w:rFonts w:cs="Arial"/>
        </w:rPr>
      </w:pPr>
      <w:r>
        <w:rPr>
          <w:rFonts w:cs="Arial"/>
        </w:rPr>
        <w:t>Infrastructure (External) based integrity monitoring</w:t>
      </w:r>
    </w:p>
    <w:p w14:paraId="7FAFC9C7" w14:textId="77777777" w:rsidR="008B677A" w:rsidRDefault="008B677A" w:rsidP="008B677A">
      <w:pPr>
        <w:pStyle w:val="ListParagraph"/>
        <w:numPr>
          <w:ilvl w:val="0"/>
          <w:numId w:val="43"/>
        </w:numPr>
        <w:rPr>
          <w:ins w:id="753" w:author="Peter Douglas" w:date="2016-03-15T15:31:00Z"/>
          <w:rFonts w:cs="Arial"/>
        </w:rPr>
      </w:pPr>
      <w:r>
        <w:rPr>
          <w:rFonts w:cs="Arial"/>
        </w:rPr>
        <w:t>User Receiver (Internal) based integrity monitoring</w:t>
      </w:r>
    </w:p>
    <w:p w14:paraId="3751AF11" w14:textId="77777777" w:rsidR="00853D59" w:rsidRDefault="00853D59" w:rsidP="007170D6">
      <w:pPr>
        <w:pStyle w:val="ListParagraph"/>
        <w:ind w:left="720"/>
        <w:rPr>
          <w:rFonts w:cs="Arial"/>
        </w:rPr>
      </w:pPr>
    </w:p>
    <w:p w14:paraId="15DCDC4B" w14:textId="2F24A7FB" w:rsidR="008B677A" w:rsidDel="00011CAC" w:rsidRDefault="008B677A" w:rsidP="00EE7D06">
      <w:pPr>
        <w:pStyle w:val="Heading4"/>
        <w:numPr>
          <w:ilvl w:val="0"/>
          <w:numId w:val="0"/>
        </w:numPr>
        <w:ind w:left="862" w:hanging="862"/>
        <w:rPr>
          <w:del w:id="754" w:author="Peter Douglas" w:date="2016-03-15T15:15:00Z"/>
        </w:rPr>
      </w:pPr>
    </w:p>
    <w:p w14:paraId="54FBEC9B" w14:textId="77777777" w:rsidR="008B677A" w:rsidRPr="008B677A" w:rsidRDefault="008B677A" w:rsidP="008B677A">
      <w:pPr>
        <w:pStyle w:val="Heading4"/>
        <w:rPr>
          <w:b/>
        </w:rPr>
      </w:pPr>
      <w:r w:rsidRPr="008B677A">
        <w:rPr>
          <w:b/>
        </w:rPr>
        <w:t>Infrastructure Based Integrity Monitoring</w:t>
      </w:r>
    </w:p>
    <w:p w14:paraId="5FB0DB76" w14:textId="77777777" w:rsidR="008B677A" w:rsidRPr="008B677A" w:rsidRDefault="008B677A" w:rsidP="00EE7D06">
      <w:pPr>
        <w:spacing w:before="120" w:after="120"/>
        <w:jc w:val="both"/>
        <w:rPr>
          <w:rFonts w:ascii="Arial" w:hAnsi="Arial" w:cs="Arial"/>
          <w:sz w:val="22"/>
          <w:szCs w:val="22"/>
        </w:rPr>
      </w:pPr>
      <w:r w:rsidRPr="008B677A">
        <w:rPr>
          <w:rFonts w:ascii="Arial" w:hAnsi="Arial" w:cs="Arial"/>
          <w:sz w:val="22"/>
          <w:szCs w:val="22"/>
        </w:rPr>
        <w:t xml:space="preserve">System status information will be vital to maintaining knowledge of integrity and positioning accuracy. </w:t>
      </w:r>
      <w:proofErr w:type="gramStart"/>
      <w:r w:rsidRPr="008B677A">
        <w:rPr>
          <w:rFonts w:ascii="Arial" w:hAnsi="Arial" w:cs="Arial"/>
          <w:sz w:val="22"/>
          <w:szCs w:val="22"/>
        </w:rPr>
        <w:t>eLoran</w:t>
      </w:r>
      <w:proofErr w:type="gramEnd"/>
      <w:r w:rsidRPr="008B677A">
        <w:rPr>
          <w:rFonts w:ascii="Arial" w:hAnsi="Arial" w:cs="Arial"/>
          <w:sz w:val="22"/>
          <w:szCs w:val="22"/>
        </w:rPr>
        <w:t xml:space="preserve"> integrity alerts shall be generated by an infrastructure (external) based integrity monitoring system, mostly to mitigate and alert the user to rare “early </w:t>
      </w:r>
      <w:proofErr w:type="spellStart"/>
      <w:r w:rsidRPr="008B677A">
        <w:rPr>
          <w:rFonts w:ascii="Arial" w:hAnsi="Arial" w:cs="Arial"/>
          <w:sz w:val="22"/>
          <w:szCs w:val="22"/>
        </w:rPr>
        <w:t>skywave</w:t>
      </w:r>
      <w:proofErr w:type="spellEnd"/>
      <w:r w:rsidRPr="008B677A">
        <w:rPr>
          <w:rFonts w:ascii="Arial" w:hAnsi="Arial" w:cs="Arial"/>
          <w:sz w:val="22"/>
          <w:szCs w:val="22"/>
        </w:rPr>
        <w:t>” events</w:t>
      </w:r>
      <w:r>
        <w:rPr>
          <w:rFonts w:ascii="Arial" w:hAnsi="Arial" w:cs="Arial"/>
          <w:sz w:val="22"/>
          <w:szCs w:val="22"/>
        </w:rPr>
        <w:t xml:space="preserve"> </w:t>
      </w:r>
      <w:r w:rsidRPr="004E4475">
        <w:rPr>
          <w:rFonts w:ascii="Arial" w:hAnsi="Arial" w:cs="Arial"/>
          <w:sz w:val="22"/>
          <w:szCs w:val="22"/>
        </w:rPr>
        <w:t>[</w:t>
      </w:r>
      <w:r w:rsidR="004E4475">
        <w:rPr>
          <w:rFonts w:ascii="Arial" w:hAnsi="Arial" w:cs="Arial"/>
          <w:sz w:val="22"/>
          <w:szCs w:val="22"/>
        </w:rPr>
        <w:t>13</w:t>
      </w:r>
      <w:r w:rsidRPr="004E4475">
        <w:rPr>
          <w:rFonts w:ascii="Arial" w:hAnsi="Arial" w:cs="Arial"/>
          <w:sz w:val="22"/>
          <w:szCs w:val="22"/>
        </w:rPr>
        <w:t xml:space="preserve">]. </w:t>
      </w:r>
      <w:r w:rsidRPr="008B677A">
        <w:rPr>
          <w:rFonts w:ascii="Arial" w:hAnsi="Arial" w:cs="Arial"/>
          <w:sz w:val="22"/>
          <w:szCs w:val="22"/>
        </w:rPr>
        <w:t xml:space="preserve">Early </w:t>
      </w:r>
      <w:proofErr w:type="spellStart"/>
      <w:r w:rsidRPr="008B677A">
        <w:rPr>
          <w:rFonts w:ascii="Arial" w:hAnsi="Arial" w:cs="Arial"/>
          <w:sz w:val="22"/>
          <w:szCs w:val="22"/>
        </w:rPr>
        <w:t>Skywave</w:t>
      </w:r>
      <w:proofErr w:type="spellEnd"/>
      <w:r w:rsidRPr="008B677A">
        <w:rPr>
          <w:rFonts w:ascii="Arial" w:hAnsi="Arial" w:cs="Arial"/>
          <w:sz w:val="22"/>
          <w:szCs w:val="22"/>
        </w:rPr>
        <w:t xml:space="preserve"> is an effect whereupon a copy of the “wanted” groundwave signal pulse arrives by </w:t>
      </w:r>
      <w:proofErr w:type="spellStart"/>
      <w:r w:rsidRPr="008B677A">
        <w:rPr>
          <w:rFonts w:ascii="Arial" w:hAnsi="Arial" w:cs="Arial"/>
          <w:sz w:val="22"/>
          <w:szCs w:val="22"/>
        </w:rPr>
        <w:t>skywave</w:t>
      </w:r>
      <w:proofErr w:type="spellEnd"/>
      <w:r w:rsidRPr="008B677A">
        <w:rPr>
          <w:rFonts w:ascii="Arial" w:hAnsi="Arial" w:cs="Arial"/>
          <w:sz w:val="22"/>
          <w:szCs w:val="22"/>
        </w:rPr>
        <w:t xml:space="preserve"> reflection when the ionosphere is particularly low in altitude owing to strong solar activity. The magnitude of the effect depends on the distance between a user and the respective eLoran transmitter, and the user’s geomagnetic latitude. </w:t>
      </w:r>
      <w:r w:rsidR="0021352C">
        <w:rPr>
          <w:rFonts w:ascii="Arial" w:hAnsi="Arial" w:cs="Arial"/>
          <w:sz w:val="22"/>
          <w:szCs w:val="22"/>
        </w:rPr>
        <w:t xml:space="preserve">Where necessary ‘early </w:t>
      </w:r>
      <w:proofErr w:type="spellStart"/>
      <w:r w:rsidR="0021352C">
        <w:rPr>
          <w:rFonts w:ascii="Arial" w:hAnsi="Arial" w:cs="Arial"/>
          <w:sz w:val="22"/>
          <w:szCs w:val="22"/>
        </w:rPr>
        <w:t>skywave</w:t>
      </w:r>
      <w:proofErr w:type="spellEnd"/>
      <w:r w:rsidR="0021352C">
        <w:rPr>
          <w:rFonts w:ascii="Arial" w:hAnsi="Arial" w:cs="Arial"/>
          <w:sz w:val="22"/>
          <w:szCs w:val="22"/>
        </w:rPr>
        <w:t xml:space="preserve">’ monitors should be installed at suitable </w:t>
      </w:r>
      <w:r w:rsidR="0021352C" w:rsidRPr="004E4475">
        <w:rPr>
          <w:rFonts w:ascii="Arial" w:hAnsi="Arial" w:cs="Arial"/>
          <w:sz w:val="22"/>
          <w:szCs w:val="22"/>
        </w:rPr>
        <w:t>locations [</w:t>
      </w:r>
      <w:r w:rsidR="007950D8">
        <w:rPr>
          <w:rFonts w:ascii="Arial" w:hAnsi="Arial" w:cs="Arial"/>
          <w:sz w:val="22"/>
          <w:szCs w:val="22"/>
        </w:rPr>
        <w:t>17</w:t>
      </w:r>
      <w:r w:rsidR="0021352C" w:rsidRPr="004E4475">
        <w:rPr>
          <w:rFonts w:ascii="Arial" w:hAnsi="Arial" w:cs="Arial"/>
          <w:sz w:val="22"/>
          <w:szCs w:val="22"/>
        </w:rPr>
        <w:t>]</w:t>
      </w:r>
      <w:r w:rsidR="007950D8">
        <w:rPr>
          <w:rFonts w:ascii="Arial" w:hAnsi="Arial" w:cs="Arial"/>
          <w:sz w:val="22"/>
          <w:szCs w:val="22"/>
        </w:rPr>
        <w:t xml:space="preserve"> [18]</w:t>
      </w:r>
      <w:r w:rsidR="0021352C" w:rsidRPr="004E4475">
        <w:rPr>
          <w:rFonts w:ascii="Arial" w:hAnsi="Arial" w:cs="Arial"/>
          <w:sz w:val="22"/>
          <w:szCs w:val="22"/>
        </w:rPr>
        <w:t>.</w:t>
      </w:r>
    </w:p>
    <w:p w14:paraId="1EE01FF3" w14:textId="77777777" w:rsidR="008B677A" w:rsidRPr="008B677A" w:rsidRDefault="008B677A" w:rsidP="00EE7D06">
      <w:pPr>
        <w:spacing w:before="120" w:after="120"/>
        <w:jc w:val="both"/>
        <w:rPr>
          <w:rFonts w:ascii="Arial" w:hAnsi="Arial" w:cs="Arial"/>
          <w:sz w:val="22"/>
          <w:szCs w:val="22"/>
        </w:rPr>
      </w:pPr>
      <w:r w:rsidRPr="008B677A">
        <w:rPr>
          <w:rFonts w:ascii="Arial" w:hAnsi="Arial" w:cs="Arial"/>
          <w:sz w:val="22"/>
          <w:szCs w:val="22"/>
        </w:rPr>
        <w:t>On the rare occasions when strong sky wave interference is likely, or there is likely to be a transmitter or differential correction data outage, users should be notified within a particular time-to-alarm period</w:t>
      </w:r>
      <w:r>
        <w:rPr>
          <w:rFonts w:ascii="Arial" w:hAnsi="Arial" w:cs="Arial"/>
          <w:sz w:val="22"/>
          <w:szCs w:val="22"/>
        </w:rPr>
        <w:t xml:space="preserve"> (typically 10 seconds according to IMO requirements).</w:t>
      </w:r>
    </w:p>
    <w:p w14:paraId="17367E34" w14:textId="3BD5D164" w:rsidR="008B677A" w:rsidRDefault="008B677A" w:rsidP="00EE7D06">
      <w:pPr>
        <w:spacing w:before="120" w:after="120"/>
        <w:jc w:val="both"/>
        <w:rPr>
          <w:ins w:id="755" w:author="Peter Douglas" w:date="2016-03-15T14:44:00Z"/>
          <w:rFonts w:ascii="Arial" w:hAnsi="Arial" w:cs="Arial"/>
          <w:sz w:val="22"/>
          <w:szCs w:val="22"/>
        </w:rPr>
      </w:pPr>
      <w:proofErr w:type="gramStart"/>
      <w:r w:rsidRPr="008B677A">
        <w:rPr>
          <w:rFonts w:ascii="Arial" w:hAnsi="Arial" w:cs="Arial"/>
          <w:sz w:val="22"/>
          <w:szCs w:val="22"/>
        </w:rPr>
        <w:t>eLoran</w:t>
      </w:r>
      <w:proofErr w:type="gramEnd"/>
      <w:r w:rsidRPr="008B677A">
        <w:rPr>
          <w:rFonts w:ascii="Arial" w:hAnsi="Arial" w:cs="Arial"/>
          <w:sz w:val="22"/>
          <w:szCs w:val="22"/>
        </w:rPr>
        <w:t xml:space="preserve"> integrity information is disseminated by the Loran Data Channel (LDC)</w:t>
      </w:r>
      <w:r w:rsidR="0021352C">
        <w:rPr>
          <w:rFonts w:ascii="Arial" w:hAnsi="Arial" w:cs="Arial"/>
          <w:sz w:val="22"/>
          <w:szCs w:val="22"/>
        </w:rPr>
        <w:t>.</w:t>
      </w:r>
      <w:r w:rsidRPr="008B677A">
        <w:rPr>
          <w:rFonts w:ascii="Arial" w:hAnsi="Arial" w:cs="Arial"/>
          <w:sz w:val="22"/>
          <w:szCs w:val="22"/>
        </w:rPr>
        <w:t xml:space="preserve"> </w:t>
      </w:r>
      <w:r w:rsidR="0021352C" w:rsidRPr="00471032">
        <w:rPr>
          <w:rFonts w:ascii="Arial" w:hAnsi="Arial" w:cs="Arial"/>
          <w:sz w:val="22"/>
          <w:szCs w:val="22"/>
        </w:rPr>
        <w:t xml:space="preserve">Under certain conditions </w:t>
      </w:r>
      <w:r w:rsidR="004E4475" w:rsidRPr="00471032">
        <w:rPr>
          <w:rFonts w:ascii="Arial" w:hAnsi="Arial" w:cs="Arial"/>
          <w:sz w:val="22"/>
          <w:szCs w:val="22"/>
        </w:rPr>
        <w:t>of transmission restoration from outage</w:t>
      </w:r>
      <w:ins w:id="756" w:author="Peter Douglas" w:date="2016-03-16T13:52:00Z">
        <w:r w:rsidR="001C04E4" w:rsidRPr="007170D6">
          <w:rPr>
            <w:rFonts w:ascii="Arial" w:hAnsi="Arial" w:cs="Arial"/>
            <w:sz w:val="22"/>
            <w:szCs w:val="22"/>
          </w:rPr>
          <w:t>,</w:t>
        </w:r>
      </w:ins>
      <w:r w:rsidR="004E4475" w:rsidRPr="007170D6">
        <w:rPr>
          <w:rFonts w:ascii="Arial" w:hAnsi="Arial" w:cs="Arial"/>
          <w:sz w:val="22"/>
          <w:szCs w:val="22"/>
        </w:rPr>
        <w:t xml:space="preserve"> </w:t>
      </w:r>
      <w:r w:rsidR="0021352C" w:rsidRPr="007170D6">
        <w:rPr>
          <w:rFonts w:ascii="Arial" w:hAnsi="Arial" w:cs="Arial"/>
          <w:sz w:val="22"/>
          <w:szCs w:val="22"/>
        </w:rPr>
        <w:t>eLoran transmitters themselves may</w:t>
      </w:r>
      <w:r w:rsidR="0021352C" w:rsidRPr="00471032">
        <w:rPr>
          <w:rFonts w:ascii="Arial" w:hAnsi="Arial" w:cs="Arial"/>
          <w:sz w:val="22"/>
          <w:szCs w:val="22"/>
        </w:rPr>
        <w:t xml:space="preserve"> enter</w:t>
      </w:r>
      <w:r w:rsidR="0021352C">
        <w:rPr>
          <w:rFonts w:ascii="Arial" w:hAnsi="Arial" w:cs="Arial"/>
          <w:sz w:val="22"/>
          <w:szCs w:val="22"/>
        </w:rPr>
        <w:t xml:space="preserve"> “blink mode</w:t>
      </w:r>
      <w:r w:rsidR="0021352C" w:rsidRPr="004E4475">
        <w:rPr>
          <w:rFonts w:ascii="Arial" w:hAnsi="Arial" w:cs="Arial"/>
          <w:sz w:val="22"/>
          <w:szCs w:val="22"/>
        </w:rPr>
        <w:t>” [</w:t>
      </w:r>
      <w:r w:rsidR="004E4475">
        <w:rPr>
          <w:rFonts w:ascii="Arial" w:hAnsi="Arial" w:cs="Arial"/>
          <w:sz w:val="22"/>
          <w:szCs w:val="22"/>
        </w:rPr>
        <w:t>11</w:t>
      </w:r>
      <w:r w:rsidR="0021352C" w:rsidRPr="004E4475">
        <w:rPr>
          <w:rFonts w:ascii="Arial" w:hAnsi="Arial" w:cs="Arial"/>
          <w:sz w:val="22"/>
          <w:szCs w:val="22"/>
        </w:rPr>
        <w:t>], and</w:t>
      </w:r>
      <w:r w:rsidR="0021352C">
        <w:rPr>
          <w:rFonts w:ascii="Arial" w:hAnsi="Arial" w:cs="Arial"/>
          <w:sz w:val="22"/>
          <w:szCs w:val="22"/>
        </w:rPr>
        <w:t xml:space="preserve"> the LDC has messages defined for transmitter and </w:t>
      </w:r>
      <w:proofErr w:type="spellStart"/>
      <w:r w:rsidR="0021352C">
        <w:rPr>
          <w:rFonts w:ascii="Arial" w:hAnsi="Arial" w:cs="Arial"/>
          <w:sz w:val="22"/>
          <w:szCs w:val="22"/>
        </w:rPr>
        <w:t>DLoran</w:t>
      </w:r>
      <w:proofErr w:type="spellEnd"/>
      <w:r w:rsidR="0021352C">
        <w:rPr>
          <w:rFonts w:ascii="Arial" w:hAnsi="Arial" w:cs="Arial"/>
          <w:sz w:val="22"/>
          <w:szCs w:val="22"/>
        </w:rPr>
        <w:t xml:space="preserve"> reference station</w:t>
      </w:r>
      <w:r w:rsidRPr="008B677A">
        <w:rPr>
          <w:rFonts w:ascii="Arial" w:hAnsi="Arial" w:cs="Arial"/>
          <w:sz w:val="22"/>
          <w:szCs w:val="22"/>
        </w:rPr>
        <w:t xml:space="preserve"> </w:t>
      </w:r>
      <w:r w:rsidR="0021352C">
        <w:rPr>
          <w:rFonts w:ascii="Arial" w:hAnsi="Arial" w:cs="Arial"/>
          <w:sz w:val="22"/>
          <w:szCs w:val="22"/>
        </w:rPr>
        <w:t xml:space="preserve">health messages. </w:t>
      </w:r>
    </w:p>
    <w:p w14:paraId="2F60A242" w14:textId="77777777" w:rsidR="0094436E" w:rsidRDefault="0094436E" w:rsidP="0021352C">
      <w:pPr>
        <w:jc w:val="both"/>
        <w:rPr>
          <w:rFonts w:ascii="Arial" w:hAnsi="Arial" w:cs="Arial"/>
          <w:sz w:val="22"/>
          <w:szCs w:val="22"/>
        </w:rPr>
      </w:pPr>
    </w:p>
    <w:p w14:paraId="20944AF6" w14:textId="4DAF29AC" w:rsidR="0021352C" w:rsidRDefault="00317EBA" w:rsidP="0021352C">
      <w:pPr>
        <w:jc w:val="both"/>
        <w:rPr>
          <w:rFonts w:ascii="Arial" w:hAnsi="Arial" w:cs="Arial"/>
          <w:sz w:val="22"/>
          <w:szCs w:val="22"/>
        </w:rPr>
      </w:pPr>
      <w:r>
        <w:rPr>
          <w:rFonts w:ascii="Arial" w:hAnsi="Arial" w:cs="Arial"/>
          <w:sz w:val="22"/>
          <w:szCs w:val="22"/>
        </w:rPr>
        <w:lastRenderedPageBreak/>
        <w:t xml:space="preserve">The IMO [3] define Time to Alarm as: </w:t>
      </w:r>
    </w:p>
    <w:p w14:paraId="107359D1" w14:textId="77777777" w:rsidR="00317EBA" w:rsidRDefault="00317EBA" w:rsidP="0021352C">
      <w:pPr>
        <w:jc w:val="both"/>
        <w:rPr>
          <w:rFonts w:ascii="Arial" w:hAnsi="Arial" w:cs="Arial"/>
          <w:sz w:val="22"/>
          <w:szCs w:val="22"/>
        </w:rPr>
      </w:pPr>
    </w:p>
    <w:p w14:paraId="044ACF4E" w14:textId="011EAA2E" w:rsidR="00317EBA" w:rsidRPr="00317EBA" w:rsidRDefault="00317EBA" w:rsidP="00317EBA">
      <w:pPr>
        <w:jc w:val="center"/>
        <w:rPr>
          <w:rFonts w:ascii="Arial" w:hAnsi="Arial" w:cs="Arial"/>
          <w:b/>
          <w:i/>
          <w:sz w:val="22"/>
          <w:szCs w:val="22"/>
        </w:rPr>
      </w:pPr>
      <w:r w:rsidRPr="00317EBA">
        <w:rPr>
          <w:rFonts w:ascii="Arial" w:hAnsi="Arial" w:cs="Arial"/>
          <w:b/>
          <w:i/>
          <w:sz w:val="22"/>
          <w:szCs w:val="22"/>
        </w:rPr>
        <w:t>The time elapsed between the occurrence of a failure in the system and its presentation on the bridge.</w:t>
      </w:r>
    </w:p>
    <w:p w14:paraId="288A998F" w14:textId="77777777" w:rsidR="00317EBA" w:rsidRDefault="00317EBA" w:rsidP="00317EBA">
      <w:pPr>
        <w:jc w:val="both"/>
        <w:rPr>
          <w:rFonts w:ascii="Arial" w:hAnsi="Arial" w:cs="Arial"/>
          <w:sz w:val="22"/>
          <w:szCs w:val="22"/>
        </w:rPr>
      </w:pPr>
    </w:p>
    <w:p w14:paraId="740C9070" w14:textId="77777777" w:rsidR="0021352C" w:rsidRDefault="0021352C" w:rsidP="0021352C">
      <w:pPr>
        <w:jc w:val="both"/>
        <w:rPr>
          <w:rFonts w:ascii="Arial" w:hAnsi="Arial" w:cs="Arial"/>
          <w:sz w:val="22"/>
          <w:szCs w:val="22"/>
        </w:rPr>
      </w:pPr>
      <w:r>
        <w:rPr>
          <w:rFonts w:ascii="Arial" w:hAnsi="Arial" w:cs="Arial"/>
          <w:sz w:val="22"/>
          <w:szCs w:val="22"/>
        </w:rPr>
        <w:t>The budget for Time-To-Alarm is typically made up of the following latencies and delays:</w:t>
      </w:r>
    </w:p>
    <w:p w14:paraId="210E070F" w14:textId="77777777" w:rsidR="0021352C" w:rsidRDefault="0021352C" w:rsidP="0021352C">
      <w:pPr>
        <w:pStyle w:val="ListParagraph"/>
        <w:numPr>
          <w:ilvl w:val="0"/>
          <w:numId w:val="44"/>
        </w:numPr>
        <w:jc w:val="both"/>
        <w:rPr>
          <w:rFonts w:cs="Arial"/>
        </w:rPr>
      </w:pPr>
      <w:r>
        <w:rPr>
          <w:rFonts w:cs="Arial"/>
        </w:rPr>
        <w:t>Detection of fault at integrity monitor site</w:t>
      </w:r>
    </w:p>
    <w:p w14:paraId="3231935B" w14:textId="77777777" w:rsidR="0021352C" w:rsidRDefault="0021352C" w:rsidP="0021352C">
      <w:pPr>
        <w:pStyle w:val="ListParagraph"/>
        <w:numPr>
          <w:ilvl w:val="0"/>
          <w:numId w:val="44"/>
        </w:numPr>
        <w:jc w:val="both"/>
        <w:rPr>
          <w:rFonts w:cs="Arial"/>
        </w:rPr>
      </w:pPr>
      <w:r>
        <w:rPr>
          <w:rFonts w:cs="Arial"/>
        </w:rPr>
        <w:t>Transmission of alarm via Internet VPN to transmitter for broadcast over LDC</w:t>
      </w:r>
    </w:p>
    <w:p w14:paraId="32EED9C9" w14:textId="77777777" w:rsidR="0021352C" w:rsidRDefault="0021352C" w:rsidP="0021352C">
      <w:pPr>
        <w:pStyle w:val="ListParagraph"/>
        <w:numPr>
          <w:ilvl w:val="0"/>
          <w:numId w:val="44"/>
        </w:numPr>
        <w:jc w:val="both"/>
        <w:rPr>
          <w:rFonts w:cs="Arial"/>
        </w:rPr>
      </w:pPr>
      <w:r>
        <w:rPr>
          <w:rFonts w:cs="Arial"/>
        </w:rPr>
        <w:t xml:space="preserve">Message scheduling delay at eLoran transmitter, e.g. 2 seconds for </w:t>
      </w:r>
      <w:proofErr w:type="spellStart"/>
      <w:r>
        <w:rPr>
          <w:rFonts w:cs="Arial"/>
        </w:rPr>
        <w:t>Anthorn</w:t>
      </w:r>
      <w:proofErr w:type="spellEnd"/>
      <w:r>
        <w:rPr>
          <w:rFonts w:cs="Arial"/>
        </w:rPr>
        <w:t xml:space="preserve"> on 6731Y </w:t>
      </w:r>
    </w:p>
    <w:p w14:paraId="1025B1B0" w14:textId="77777777" w:rsidR="0021352C" w:rsidRDefault="0021352C" w:rsidP="0021352C">
      <w:pPr>
        <w:pStyle w:val="ListParagraph"/>
        <w:numPr>
          <w:ilvl w:val="0"/>
          <w:numId w:val="44"/>
        </w:numPr>
        <w:jc w:val="both"/>
        <w:rPr>
          <w:rFonts w:cs="Arial"/>
        </w:rPr>
      </w:pPr>
      <w:r>
        <w:rPr>
          <w:rFonts w:cs="Arial"/>
        </w:rPr>
        <w:t>LDC message transmission time at LDC bit rates</w:t>
      </w:r>
    </w:p>
    <w:p w14:paraId="111E7339" w14:textId="77777777" w:rsidR="0021352C" w:rsidRPr="0021352C" w:rsidRDefault="0021352C" w:rsidP="0021352C">
      <w:pPr>
        <w:pStyle w:val="ListParagraph"/>
        <w:numPr>
          <w:ilvl w:val="0"/>
          <w:numId w:val="44"/>
        </w:numPr>
        <w:jc w:val="both"/>
        <w:rPr>
          <w:rFonts w:cs="Arial"/>
        </w:rPr>
      </w:pPr>
      <w:r>
        <w:rPr>
          <w:rFonts w:cs="Arial"/>
        </w:rPr>
        <w:t>LDC message reception and decode time at the user’s receiver</w:t>
      </w:r>
    </w:p>
    <w:p w14:paraId="583713B8" w14:textId="77777777" w:rsidR="0021352C" w:rsidRDefault="0021352C" w:rsidP="0021352C">
      <w:pPr>
        <w:jc w:val="both"/>
        <w:rPr>
          <w:rFonts w:ascii="Arial" w:hAnsi="Arial" w:cs="Arial"/>
          <w:sz w:val="22"/>
          <w:szCs w:val="22"/>
        </w:rPr>
      </w:pPr>
    </w:p>
    <w:p w14:paraId="53FC54A8" w14:textId="77777777" w:rsidR="00AB37F7" w:rsidRPr="008B677A" w:rsidRDefault="00AB37F7" w:rsidP="00EE7D06">
      <w:pPr>
        <w:spacing w:before="120" w:after="120"/>
        <w:jc w:val="both"/>
        <w:rPr>
          <w:rFonts w:ascii="Arial" w:hAnsi="Arial" w:cs="Arial"/>
          <w:sz w:val="22"/>
          <w:szCs w:val="22"/>
        </w:rPr>
      </w:pPr>
      <w:r>
        <w:rPr>
          <w:rFonts w:ascii="Arial" w:hAnsi="Arial" w:cs="Arial"/>
          <w:sz w:val="22"/>
          <w:szCs w:val="22"/>
        </w:rPr>
        <w:t xml:space="preserve">Time-to-alarms are difficult to verify by the service provider since they do not have direct access to users’ receivers. However, </w:t>
      </w:r>
      <w:proofErr w:type="spellStart"/>
      <w:r>
        <w:rPr>
          <w:rFonts w:ascii="Arial" w:hAnsi="Arial" w:cs="Arial"/>
          <w:sz w:val="22"/>
          <w:szCs w:val="22"/>
        </w:rPr>
        <w:t>DLoran</w:t>
      </w:r>
      <w:proofErr w:type="spellEnd"/>
      <w:r>
        <w:rPr>
          <w:rFonts w:ascii="Arial" w:hAnsi="Arial" w:cs="Arial"/>
          <w:sz w:val="22"/>
          <w:szCs w:val="22"/>
        </w:rPr>
        <w:t xml:space="preserve"> reference stations and ‘early </w:t>
      </w:r>
      <w:proofErr w:type="spellStart"/>
      <w:r>
        <w:rPr>
          <w:rFonts w:ascii="Arial" w:hAnsi="Arial" w:cs="Arial"/>
          <w:sz w:val="22"/>
          <w:szCs w:val="22"/>
        </w:rPr>
        <w:t>skywave</w:t>
      </w:r>
      <w:proofErr w:type="spellEnd"/>
      <w:r>
        <w:rPr>
          <w:rFonts w:ascii="Arial" w:hAnsi="Arial" w:cs="Arial"/>
          <w:sz w:val="22"/>
          <w:szCs w:val="22"/>
        </w:rPr>
        <w:t xml:space="preserve">’ monitors should be able to log historic data, and monitoring and control centres should be able to log historic alarms. Integrity verification for the </w:t>
      </w:r>
      <w:proofErr w:type="spellStart"/>
      <w:r>
        <w:rPr>
          <w:rFonts w:ascii="Arial" w:hAnsi="Arial" w:cs="Arial"/>
          <w:sz w:val="22"/>
          <w:szCs w:val="22"/>
        </w:rPr>
        <w:t>DLoran</w:t>
      </w:r>
      <w:proofErr w:type="spellEnd"/>
      <w:r>
        <w:rPr>
          <w:rFonts w:ascii="Arial" w:hAnsi="Arial" w:cs="Arial"/>
          <w:sz w:val="22"/>
          <w:szCs w:val="22"/>
        </w:rPr>
        <w:t xml:space="preserve"> service may be accomplished by post-processing and analysis of the logged data identifying those alarms and conditions under which the TTA was not met.</w:t>
      </w:r>
      <w:r w:rsidR="00887EBC">
        <w:rPr>
          <w:rFonts w:ascii="Arial" w:hAnsi="Arial" w:cs="Arial"/>
          <w:sz w:val="22"/>
          <w:szCs w:val="22"/>
        </w:rPr>
        <w:t xml:space="preserve"> This would provide the service provider with the opportunity to improve the system should it be found to be operating incorrectly</w:t>
      </w:r>
      <w:r w:rsidR="004E4475">
        <w:rPr>
          <w:rFonts w:ascii="Arial" w:hAnsi="Arial" w:cs="Arial"/>
          <w:sz w:val="22"/>
          <w:szCs w:val="22"/>
        </w:rPr>
        <w:t xml:space="preserve"> or inefficiently</w:t>
      </w:r>
      <w:r w:rsidR="00887EBC">
        <w:rPr>
          <w:rFonts w:ascii="Arial" w:hAnsi="Arial" w:cs="Arial"/>
          <w:sz w:val="22"/>
          <w:szCs w:val="22"/>
        </w:rPr>
        <w:t>.</w:t>
      </w:r>
      <w:r>
        <w:rPr>
          <w:rFonts w:ascii="Arial" w:hAnsi="Arial" w:cs="Arial"/>
          <w:sz w:val="22"/>
          <w:szCs w:val="22"/>
        </w:rPr>
        <w:t xml:space="preserve"> </w:t>
      </w:r>
    </w:p>
    <w:p w14:paraId="12489091" w14:textId="77777777" w:rsidR="008B677A" w:rsidRDefault="008B677A" w:rsidP="00EE7D06">
      <w:pPr>
        <w:spacing w:before="120" w:after="120"/>
      </w:pPr>
    </w:p>
    <w:p w14:paraId="04DED4DC" w14:textId="77777777" w:rsidR="008B677A" w:rsidRPr="008B677A" w:rsidRDefault="008B677A" w:rsidP="00EE7D06">
      <w:pPr>
        <w:pStyle w:val="Heading4"/>
        <w:spacing w:before="120" w:after="120"/>
        <w:rPr>
          <w:b/>
        </w:rPr>
      </w:pPr>
      <w:r w:rsidRPr="008B677A">
        <w:rPr>
          <w:b/>
        </w:rPr>
        <w:t>User Receiver Based Integrity Monitoring</w:t>
      </w:r>
    </w:p>
    <w:p w14:paraId="7398A8A7" w14:textId="77777777" w:rsidR="007068CA" w:rsidRDefault="008B677A" w:rsidP="00EE7D06">
      <w:pPr>
        <w:spacing w:before="120" w:after="120"/>
        <w:jc w:val="both"/>
        <w:rPr>
          <w:rFonts w:ascii="Arial" w:hAnsi="Arial" w:cs="Arial"/>
          <w:sz w:val="22"/>
          <w:szCs w:val="22"/>
        </w:rPr>
      </w:pPr>
      <w:r>
        <w:rPr>
          <w:rFonts w:ascii="Arial" w:hAnsi="Arial" w:cs="Arial"/>
          <w:sz w:val="22"/>
          <w:szCs w:val="22"/>
        </w:rPr>
        <w:t>In a multi-source receiver containing both</w:t>
      </w:r>
      <w:r w:rsidR="007068CA" w:rsidRPr="008B677A">
        <w:rPr>
          <w:rFonts w:ascii="Arial" w:hAnsi="Arial" w:cs="Arial"/>
          <w:sz w:val="22"/>
          <w:szCs w:val="22"/>
        </w:rPr>
        <w:t xml:space="preserve"> eLoran and G</w:t>
      </w:r>
      <w:r>
        <w:rPr>
          <w:rFonts w:ascii="Arial" w:hAnsi="Arial" w:cs="Arial"/>
          <w:sz w:val="22"/>
          <w:szCs w:val="22"/>
        </w:rPr>
        <w:t xml:space="preserve">NSS based receivers each </w:t>
      </w:r>
      <w:r w:rsidR="007068CA" w:rsidRPr="008B677A">
        <w:rPr>
          <w:rFonts w:ascii="Arial" w:hAnsi="Arial" w:cs="Arial"/>
          <w:sz w:val="22"/>
          <w:szCs w:val="22"/>
        </w:rPr>
        <w:t xml:space="preserve">should independently verify their own Integrity at the levels set down by the IMO for electronic position-fixing at sea </w:t>
      </w:r>
      <w:r w:rsidR="007068CA" w:rsidRPr="004E4475">
        <w:rPr>
          <w:rFonts w:ascii="Arial" w:hAnsi="Arial" w:cs="Arial"/>
          <w:sz w:val="22"/>
          <w:szCs w:val="22"/>
        </w:rPr>
        <w:t>[</w:t>
      </w:r>
      <w:r w:rsidR="004E4475">
        <w:rPr>
          <w:rFonts w:ascii="Arial" w:hAnsi="Arial" w:cs="Arial"/>
          <w:sz w:val="22"/>
          <w:szCs w:val="22"/>
        </w:rPr>
        <w:t>1</w:t>
      </w:r>
      <w:r w:rsidR="007068CA" w:rsidRPr="004E4475">
        <w:rPr>
          <w:rFonts w:ascii="Arial" w:hAnsi="Arial" w:cs="Arial"/>
          <w:sz w:val="22"/>
          <w:szCs w:val="22"/>
        </w:rPr>
        <w:t>]</w:t>
      </w:r>
      <w:r w:rsidR="004E4475">
        <w:rPr>
          <w:rFonts w:ascii="Arial" w:hAnsi="Arial" w:cs="Arial"/>
          <w:sz w:val="22"/>
          <w:szCs w:val="22"/>
        </w:rPr>
        <w:t xml:space="preserve"> [3]</w:t>
      </w:r>
      <w:r w:rsidR="007068CA" w:rsidRPr="004E4475">
        <w:rPr>
          <w:rFonts w:ascii="Arial" w:hAnsi="Arial" w:cs="Arial"/>
          <w:sz w:val="22"/>
          <w:szCs w:val="22"/>
        </w:rPr>
        <w:t>.</w:t>
      </w:r>
      <w:r w:rsidR="007068CA" w:rsidRPr="008B677A">
        <w:rPr>
          <w:rFonts w:ascii="Arial" w:hAnsi="Arial" w:cs="Arial"/>
          <w:sz w:val="22"/>
          <w:szCs w:val="22"/>
        </w:rPr>
        <w:t xml:space="preserve"> </w:t>
      </w:r>
      <w:r>
        <w:rPr>
          <w:rFonts w:ascii="Arial" w:hAnsi="Arial" w:cs="Arial"/>
          <w:sz w:val="22"/>
          <w:szCs w:val="22"/>
        </w:rPr>
        <w:t>Receiver i</w:t>
      </w:r>
      <w:r w:rsidR="007068CA" w:rsidRPr="008B677A">
        <w:rPr>
          <w:rFonts w:ascii="Arial" w:hAnsi="Arial" w:cs="Arial"/>
          <w:sz w:val="22"/>
          <w:szCs w:val="22"/>
        </w:rPr>
        <w:t xml:space="preserve">ntegrity </w:t>
      </w:r>
      <w:r w:rsidR="007068CA" w:rsidRPr="004E4475">
        <w:rPr>
          <w:rFonts w:ascii="Arial" w:hAnsi="Arial" w:cs="Arial"/>
          <w:sz w:val="22"/>
          <w:szCs w:val="22"/>
        </w:rPr>
        <w:t xml:space="preserve">algorithms </w:t>
      </w:r>
      <w:r w:rsidRPr="004E4475">
        <w:rPr>
          <w:rFonts w:ascii="Arial" w:hAnsi="Arial" w:cs="Arial"/>
          <w:sz w:val="22"/>
          <w:szCs w:val="22"/>
        </w:rPr>
        <w:t xml:space="preserve">are available for </w:t>
      </w:r>
      <w:r w:rsidR="007068CA" w:rsidRPr="004E4475">
        <w:rPr>
          <w:rFonts w:ascii="Arial" w:hAnsi="Arial" w:cs="Arial"/>
          <w:sz w:val="22"/>
          <w:szCs w:val="22"/>
        </w:rPr>
        <w:t>eLoran</w:t>
      </w:r>
      <w:r w:rsidRPr="004E4475">
        <w:rPr>
          <w:rFonts w:ascii="Arial" w:hAnsi="Arial" w:cs="Arial"/>
          <w:sz w:val="22"/>
          <w:szCs w:val="22"/>
        </w:rPr>
        <w:t xml:space="preserve"> [</w:t>
      </w:r>
      <w:r w:rsidR="004E4475">
        <w:rPr>
          <w:rFonts w:ascii="Arial" w:hAnsi="Arial" w:cs="Arial"/>
          <w:sz w:val="22"/>
          <w:szCs w:val="22"/>
        </w:rPr>
        <w:t>2</w:t>
      </w:r>
      <w:r w:rsidRPr="004E4475">
        <w:rPr>
          <w:rFonts w:ascii="Arial" w:hAnsi="Arial" w:cs="Arial"/>
          <w:sz w:val="22"/>
          <w:szCs w:val="22"/>
        </w:rPr>
        <w:t>]</w:t>
      </w:r>
      <w:r w:rsidR="004E4475">
        <w:rPr>
          <w:rFonts w:ascii="Arial" w:hAnsi="Arial" w:cs="Arial"/>
          <w:sz w:val="22"/>
          <w:szCs w:val="22"/>
        </w:rPr>
        <w:t>.</w:t>
      </w:r>
      <w:r w:rsidRPr="004E4475">
        <w:rPr>
          <w:rFonts w:ascii="Arial" w:hAnsi="Arial" w:cs="Arial"/>
          <w:sz w:val="22"/>
          <w:szCs w:val="22"/>
        </w:rPr>
        <w:t xml:space="preserve"> </w:t>
      </w:r>
    </w:p>
    <w:p w14:paraId="428AF95E" w14:textId="140E80C1" w:rsidR="0021352C" w:rsidRPr="008B677A" w:rsidDel="005917B6" w:rsidRDefault="0021352C" w:rsidP="00EE7D06">
      <w:pPr>
        <w:spacing w:before="120" w:after="120"/>
        <w:jc w:val="both"/>
        <w:rPr>
          <w:del w:id="757" w:author="Peter Douglas" w:date="2016-03-15T15:05:00Z"/>
          <w:rFonts w:ascii="Arial" w:hAnsi="Arial" w:cs="Arial"/>
          <w:sz w:val="22"/>
          <w:szCs w:val="22"/>
        </w:rPr>
      </w:pPr>
    </w:p>
    <w:p w14:paraId="688D57CC" w14:textId="6F690D98" w:rsidR="007068CA" w:rsidRPr="008B677A" w:rsidRDefault="008B677A" w:rsidP="00EE7D06">
      <w:pPr>
        <w:spacing w:before="120" w:after="120"/>
        <w:jc w:val="both"/>
        <w:rPr>
          <w:rFonts w:ascii="Arial" w:hAnsi="Arial" w:cs="Arial"/>
          <w:sz w:val="22"/>
          <w:szCs w:val="22"/>
        </w:rPr>
      </w:pPr>
      <w:r>
        <w:rPr>
          <w:rFonts w:ascii="Arial" w:hAnsi="Arial" w:cs="Arial"/>
          <w:sz w:val="22"/>
          <w:szCs w:val="22"/>
        </w:rPr>
        <w:t>Tight m</w:t>
      </w:r>
      <w:r w:rsidR="007068CA" w:rsidRPr="008B677A">
        <w:rPr>
          <w:rFonts w:ascii="Arial" w:hAnsi="Arial" w:cs="Arial"/>
          <w:sz w:val="22"/>
          <w:szCs w:val="22"/>
        </w:rPr>
        <w:t>ulti-system integration</w:t>
      </w:r>
      <w:r w:rsidR="00887EBC">
        <w:rPr>
          <w:rFonts w:ascii="Arial" w:hAnsi="Arial" w:cs="Arial"/>
          <w:sz w:val="22"/>
          <w:szCs w:val="22"/>
        </w:rPr>
        <w:t xml:space="preserve"> at the level of </w:t>
      </w:r>
      <w:proofErr w:type="spellStart"/>
      <w:r w:rsidR="00887EBC">
        <w:rPr>
          <w:rFonts w:ascii="Arial" w:hAnsi="Arial" w:cs="Arial"/>
          <w:sz w:val="22"/>
          <w:szCs w:val="22"/>
        </w:rPr>
        <w:t>pseudorange</w:t>
      </w:r>
      <w:proofErr w:type="spellEnd"/>
      <w:r w:rsidR="00887EBC">
        <w:rPr>
          <w:rFonts w:ascii="Arial" w:hAnsi="Arial" w:cs="Arial"/>
          <w:sz w:val="22"/>
          <w:szCs w:val="22"/>
        </w:rPr>
        <w:t xml:space="preserve"> measurements </w:t>
      </w:r>
      <w:r w:rsidR="007068CA" w:rsidRPr="008B677A">
        <w:rPr>
          <w:rFonts w:ascii="Arial" w:hAnsi="Arial" w:cs="Arial"/>
          <w:sz w:val="22"/>
          <w:szCs w:val="22"/>
        </w:rPr>
        <w:t xml:space="preserve">has several benefits, including greater accuracy; improved availability of solution; the ability to calibrate cross-system biases; and increased coverage or better HDOP by combining signals from several systems. However, for safety-of-life navigation where a high level of integrity is required any multi-system integration or calibration process risks introducing faults from one system into another. Likewise the use of </w:t>
      </w:r>
      <w:proofErr w:type="spellStart"/>
      <w:r w:rsidR="007068CA" w:rsidRPr="008B677A">
        <w:rPr>
          <w:rFonts w:ascii="Arial" w:hAnsi="Arial" w:cs="Arial"/>
          <w:sz w:val="22"/>
          <w:szCs w:val="22"/>
        </w:rPr>
        <w:t>Kalman</w:t>
      </w:r>
      <w:proofErr w:type="spellEnd"/>
      <w:r w:rsidR="007068CA" w:rsidRPr="008B677A">
        <w:rPr>
          <w:rFonts w:ascii="Arial" w:hAnsi="Arial" w:cs="Arial"/>
          <w:sz w:val="22"/>
          <w:szCs w:val="22"/>
        </w:rPr>
        <w:t xml:space="preserve"> Filtering or any other type of multi-epoch smoothing propagates Integrity Risk from one epoch to the next</w:t>
      </w:r>
      <w:del w:id="758" w:author="Peter Douglas" w:date="2016-03-16T13:56:00Z">
        <w:r w:rsidR="007068CA" w:rsidRPr="008B677A" w:rsidDel="00471032">
          <w:rPr>
            <w:rFonts w:ascii="Arial" w:hAnsi="Arial" w:cs="Arial"/>
            <w:sz w:val="22"/>
            <w:szCs w:val="22"/>
          </w:rPr>
          <w:delText xml:space="preserve"> – both techniques risk ‘poisoning the well’ if severe Integrity hazards such as </w:delText>
        </w:r>
        <w:r w:rsidDel="00471032">
          <w:rPr>
            <w:rFonts w:ascii="Arial" w:hAnsi="Arial" w:cs="Arial"/>
            <w:sz w:val="22"/>
            <w:szCs w:val="22"/>
          </w:rPr>
          <w:delText xml:space="preserve">GNSS </w:delText>
        </w:r>
        <w:r w:rsidR="007068CA" w:rsidRPr="008B677A" w:rsidDel="00471032">
          <w:rPr>
            <w:rFonts w:ascii="Arial" w:hAnsi="Arial" w:cs="Arial"/>
            <w:sz w:val="22"/>
            <w:szCs w:val="22"/>
          </w:rPr>
          <w:delText>Jamming present themselves and go undetected.</w:delText>
        </w:r>
      </w:del>
      <w:ins w:id="759" w:author="Peter Douglas" w:date="2016-03-16T13:56:00Z">
        <w:r w:rsidR="00471032">
          <w:rPr>
            <w:rFonts w:ascii="Arial" w:hAnsi="Arial" w:cs="Arial"/>
            <w:sz w:val="22"/>
            <w:szCs w:val="22"/>
          </w:rPr>
          <w:t>.</w:t>
        </w:r>
      </w:ins>
    </w:p>
    <w:p w14:paraId="116E2659" w14:textId="77777777" w:rsidR="007068CA" w:rsidRPr="008B677A" w:rsidRDefault="007068CA" w:rsidP="00EE7D06">
      <w:pPr>
        <w:spacing w:before="120" w:after="120"/>
        <w:jc w:val="both"/>
        <w:rPr>
          <w:rFonts w:ascii="Arial" w:hAnsi="Arial" w:cs="Arial"/>
          <w:sz w:val="22"/>
          <w:szCs w:val="22"/>
        </w:rPr>
      </w:pPr>
      <w:r w:rsidRPr="008B677A">
        <w:rPr>
          <w:rFonts w:ascii="Arial" w:hAnsi="Arial" w:cs="Arial"/>
          <w:sz w:val="22"/>
          <w:szCs w:val="22"/>
        </w:rPr>
        <w:t xml:space="preserve">As a general rule, for high-Integrity applications cross-system calibration and cascaded filtering should be avoided whenever possible </w:t>
      </w:r>
      <w:r w:rsidR="005433D0">
        <w:rPr>
          <w:rFonts w:ascii="Arial" w:hAnsi="Arial" w:cs="Arial"/>
          <w:sz w:val="22"/>
          <w:szCs w:val="22"/>
        </w:rPr>
        <w:t xml:space="preserve">[16] </w:t>
      </w:r>
      <w:r w:rsidRPr="008B677A">
        <w:rPr>
          <w:rFonts w:ascii="Arial" w:hAnsi="Arial" w:cs="Arial"/>
          <w:sz w:val="22"/>
          <w:szCs w:val="22"/>
        </w:rPr>
        <w:t>to maintain the level of system-separation needed to ‘quarantine’ the Integrity Risk.</w:t>
      </w:r>
    </w:p>
    <w:p w14:paraId="49C1D3C3" w14:textId="77777777" w:rsidR="007068CA" w:rsidRDefault="007068CA" w:rsidP="00EE7D06">
      <w:pPr>
        <w:spacing w:before="120" w:after="120"/>
        <w:rPr>
          <w:rFonts w:ascii="Arial" w:hAnsi="Arial" w:cs="Arial"/>
          <w:sz w:val="22"/>
          <w:szCs w:val="22"/>
          <w:highlight w:val="yellow"/>
        </w:rPr>
      </w:pPr>
    </w:p>
    <w:p w14:paraId="2BE5B8DB" w14:textId="77777777" w:rsidR="008B677A" w:rsidRPr="0021352C" w:rsidRDefault="008B677A" w:rsidP="00EE7D06">
      <w:pPr>
        <w:pStyle w:val="Heading4"/>
        <w:spacing w:before="120" w:after="120"/>
        <w:rPr>
          <w:b/>
        </w:rPr>
      </w:pPr>
      <w:bookmarkStart w:id="760" w:name="_Ref372276657"/>
      <w:bookmarkStart w:id="761" w:name="_Toc408478478"/>
      <w:r w:rsidRPr="0021352C">
        <w:rPr>
          <w:b/>
        </w:rPr>
        <w:t>Horizontal Alert Limit (HAL) and Horizontal Protection Level (HPL)</w:t>
      </w:r>
      <w:bookmarkEnd w:id="760"/>
      <w:bookmarkEnd w:id="761"/>
    </w:p>
    <w:p w14:paraId="26F17B4F" w14:textId="77777777" w:rsidR="0021352C" w:rsidRDefault="008B677A" w:rsidP="00EE7D06">
      <w:pPr>
        <w:spacing w:before="120" w:after="120"/>
        <w:jc w:val="both"/>
        <w:rPr>
          <w:rFonts w:ascii="Arial" w:hAnsi="Arial" w:cs="Arial"/>
          <w:sz w:val="22"/>
          <w:szCs w:val="22"/>
        </w:rPr>
      </w:pPr>
      <w:r w:rsidRPr="0021352C">
        <w:rPr>
          <w:rFonts w:ascii="Arial" w:hAnsi="Arial" w:cs="Arial"/>
          <w:sz w:val="22"/>
          <w:szCs w:val="22"/>
        </w:rPr>
        <w:t xml:space="preserve">All errors contributing to the system error are expressed as uncertainties. These uncertainties are summed in quadrature and transformed into the positioning domain. The resulting two-dimensional position error may be represented as an error ellipse. The error ellipse is linearly scaled to a positioning probability level corresponding to the desired </w:t>
      </w:r>
      <w:r w:rsidRPr="0021352C">
        <w:rPr>
          <w:rFonts w:ascii="Arial" w:hAnsi="Arial" w:cs="Arial"/>
          <w:sz w:val="22"/>
          <w:szCs w:val="22"/>
        </w:rPr>
        <w:lastRenderedPageBreak/>
        <w:t>integrity risk level</w:t>
      </w:r>
      <w:r w:rsidR="0021352C">
        <w:rPr>
          <w:rFonts w:ascii="Arial" w:hAnsi="Arial" w:cs="Arial"/>
          <w:sz w:val="22"/>
          <w:szCs w:val="22"/>
        </w:rPr>
        <w:t>; for example 10</w:t>
      </w:r>
      <w:r w:rsidR="0021352C">
        <w:rPr>
          <w:rFonts w:ascii="Arial" w:hAnsi="Arial" w:cs="Arial"/>
          <w:sz w:val="22"/>
          <w:szCs w:val="22"/>
          <w:vertAlign w:val="superscript"/>
        </w:rPr>
        <w:t xml:space="preserve">-5 </w:t>
      </w:r>
      <w:r w:rsidR="0021352C">
        <w:rPr>
          <w:rFonts w:ascii="Arial" w:hAnsi="Arial" w:cs="Arial"/>
          <w:sz w:val="22"/>
          <w:szCs w:val="22"/>
        </w:rPr>
        <w:t xml:space="preserve">integrity risk, which indicates that there is a 1 in 100000 chance that a fault occurs and it is not detected by the system. </w:t>
      </w:r>
    </w:p>
    <w:p w14:paraId="19143FB2" w14:textId="77777777" w:rsidR="008B677A" w:rsidRPr="0021352C" w:rsidRDefault="008B677A" w:rsidP="00EE7D06">
      <w:pPr>
        <w:spacing w:before="120" w:after="120"/>
        <w:jc w:val="both"/>
        <w:rPr>
          <w:rFonts w:ascii="Arial" w:hAnsi="Arial" w:cs="Arial"/>
          <w:sz w:val="22"/>
          <w:szCs w:val="22"/>
        </w:rPr>
      </w:pPr>
      <w:r w:rsidRPr="0021352C">
        <w:rPr>
          <w:rFonts w:ascii="Arial" w:hAnsi="Arial" w:cs="Arial"/>
          <w:sz w:val="22"/>
          <w:szCs w:val="22"/>
        </w:rPr>
        <w:t>Traditionally the H</w:t>
      </w:r>
      <w:r w:rsidR="0021352C">
        <w:rPr>
          <w:rFonts w:ascii="Arial" w:hAnsi="Arial" w:cs="Arial"/>
          <w:sz w:val="22"/>
          <w:szCs w:val="22"/>
        </w:rPr>
        <w:t xml:space="preserve">orizontal </w:t>
      </w:r>
      <w:r w:rsidRPr="0021352C">
        <w:rPr>
          <w:rFonts w:ascii="Arial" w:hAnsi="Arial" w:cs="Arial"/>
          <w:sz w:val="22"/>
          <w:szCs w:val="22"/>
        </w:rPr>
        <w:t>P</w:t>
      </w:r>
      <w:r w:rsidR="0021352C">
        <w:rPr>
          <w:rFonts w:ascii="Arial" w:hAnsi="Arial" w:cs="Arial"/>
          <w:sz w:val="22"/>
          <w:szCs w:val="22"/>
        </w:rPr>
        <w:t xml:space="preserve">rotection </w:t>
      </w:r>
      <w:r w:rsidRPr="0021352C">
        <w:rPr>
          <w:rFonts w:ascii="Arial" w:hAnsi="Arial" w:cs="Arial"/>
          <w:sz w:val="22"/>
          <w:szCs w:val="22"/>
        </w:rPr>
        <w:t>L</w:t>
      </w:r>
      <w:r w:rsidR="0021352C">
        <w:rPr>
          <w:rFonts w:ascii="Arial" w:hAnsi="Arial" w:cs="Arial"/>
          <w:sz w:val="22"/>
          <w:szCs w:val="22"/>
        </w:rPr>
        <w:t>evel (HPL)</w:t>
      </w:r>
      <w:r w:rsidRPr="0021352C">
        <w:rPr>
          <w:rFonts w:ascii="Arial" w:hAnsi="Arial" w:cs="Arial"/>
          <w:sz w:val="22"/>
          <w:szCs w:val="22"/>
        </w:rPr>
        <w:t xml:space="preserve"> is a computation performed by system designers to ensure the proper functioning of the system, but the same computation may be made available aboard ship in order to offer the mariner some reassurance that his </w:t>
      </w:r>
      <w:r w:rsidR="0021352C">
        <w:rPr>
          <w:rFonts w:ascii="Arial" w:hAnsi="Arial" w:cs="Arial"/>
          <w:sz w:val="22"/>
          <w:szCs w:val="22"/>
        </w:rPr>
        <w:t xml:space="preserve">navigation </w:t>
      </w:r>
      <w:r w:rsidRPr="0021352C">
        <w:rPr>
          <w:rFonts w:ascii="Arial" w:hAnsi="Arial" w:cs="Arial"/>
          <w:sz w:val="22"/>
          <w:szCs w:val="22"/>
        </w:rPr>
        <w:t xml:space="preserve">system is performing within the </w:t>
      </w:r>
      <w:r w:rsidR="0021352C">
        <w:rPr>
          <w:rFonts w:ascii="Arial" w:hAnsi="Arial" w:cs="Arial"/>
          <w:sz w:val="22"/>
          <w:szCs w:val="22"/>
        </w:rPr>
        <w:t xml:space="preserve">requirements of </w:t>
      </w:r>
      <w:r w:rsidRPr="0021352C">
        <w:rPr>
          <w:rFonts w:ascii="Arial" w:hAnsi="Arial" w:cs="Arial"/>
          <w:sz w:val="22"/>
          <w:szCs w:val="22"/>
        </w:rPr>
        <w:t xml:space="preserve">particular applications.  </w:t>
      </w:r>
    </w:p>
    <w:p w14:paraId="38DC59C5" w14:textId="51A36F7B" w:rsidR="008B677A" w:rsidRPr="0021352C" w:rsidDel="00471032" w:rsidRDefault="008B677A" w:rsidP="00EE7D06">
      <w:pPr>
        <w:spacing w:before="120" w:after="120"/>
        <w:jc w:val="both"/>
        <w:rPr>
          <w:del w:id="762" w:author="Peter Douglas" w:date="2016-03-16T13:58:00Z"/>
          <w:rFonts w:ascii="Arial" w:hAnsi="Arial" w:cs="Arial"/>
          <w:sz w:val="22"/>
          <w:szCs w:val="22"/>
        </w:rPr>
      </w:pPr>
      <w:del w:id="763" w:author="Peter Douglas" w:date="2016-03-16T13:58:00Z">
        <w:r w:rsidRPr="0021352C" w:rsidDel="00471032">
          <w:rPr>
            <w:rFonts w:ascii="Arial" w:hAnsi="Arial" w:cs="Arial"/>
            <w:sz w:val="22"/>
            <w:szCs w:val="22"/>
          </w:rPr>
          <w:delText>For integrity purposes</w:delText>
        </w:r>
        <w:r w:rsidR="00AB37F7" w:rsidDel="00471032">
          <w:rPr>
            <w:rFonts w:ascii="Arial" w:hAnsi="Arial" w:cs="Arial"/>
            <w:sz w:val="22"/>
            <w:szCs w:val="22"/>
          </w:rPr>
          <w:delText xml:space="preserve"> it is recommended that receiver manufacturers compute </w:delText>
        </w:r>
        <w:r w:rsidRPr="0021352C" w:rsidDel="00471032">
          <w:rPr>
            <w:rFonts w:ascii="Arial" w:hAnsi="Arial" w:cs="Arial"/>
            <w:sz w:val="22"/>
            <w:szCs w:val="22"/>
          </w:rPr>
          <w:delText xml:space="preserve">a HPL, for any navigation system, given knowledge and </w:delText>
        </w:r>
        <w:r w:rsidRPr="004E4475" w:rsidDel="00471032">
          <w:rPr>
            <w:rFonts w:ascii="Arial" w:hAnsi="Arial" w:cs="Arial"/>
            <w:sz w:val="22"/>
            <w:szCs w:val="22"/>
          </w:rPr>
          <w:delText>assumptions of the uncertainties</w:delText>
        </w:r>
        <w:r w:rsidR="004E4475" w:rsidDel="00471032">
          <w:rPr>
            <w:rFonts w:ascii="Arial" w:hAnsi="Arial" w:cs="Arial"/>
            <w:sz w:val="22"/>
            <w:szCs w:val="22"/>
          </w:rPr>
          <w:delText xml:space="preserve"> in the components of the positioning solution</w:delText>
        </w:r>
        <w:r w:rsidRPr="004E4475" w:rsidDel="00471032">
          <w:rPr>
            <w:rFonts w:ascii="Arial" w:hAnsi="Arial" w:cs="Arial"/>
            <w:sz w:val="22"/>
            <w:szCs w:val="22"/>
          </w:rPr>
          <w:delText>.</w:delText>
        </w:r>
        <w:r w:rsidRPr="0021352C" w:rsidDel="00471032">
          <w:rPr>
            <w:rFonts w:ascii="Arial" w:hAnsi="Arial" w:cs="Arial"/>
            <w:sz w:val="22"/>
            <w:szCs w:val="22"/>
          </w:rPr>
          <w:delText xml:space="preserve"> </w:delText>
        </w:r>
        <w:r w:rsidR="00AB37F7" w:rsidDel="00471032">
          <w:rPr>
            <w:rFonts w:ascii="Arial" w:hAnsi="Arial" w:cs="Arial"/>
            <w:sz w:val="22"/>
            <w:szCs w:val="22"/>
          </w:rPr>
          <w:delText xml:space="preserve">Guidance is available on how to do </w:delText>
        </w:r>
        <w:r w:rsidR="004E4475" w:rsidDel="00471032">
          <w:rPr>
            <w:rFonts w:ascii="Arial" w:hAnsi="Arial" w:cs="Arial"/>
            <w:sz w:val="22"/>
            <w:szCs w:val="22"/>
          </w:rPr>
          <w:delText>[2].</w:delText>
        </w:r>
      </w:del>
    </w:p>
    <w:p w14:paraId="786CA6B1" w14:textId="77777777" w:rsidR="008B677A" w:rsidRPr="0021352C" w:rsidRDefault="008B677A" w:rsidP="00EE7D06">
      <w:pPr>
        <w:spacing w:before="120" w:after="120"/>
        <w:jc w:val="both"/>
        <w:rPr>
          <w:rFonts w:ascii="Arial" w:hAnsi="Arial" w:cs="Arial"/>
          <w:sz w:val="22"/>
          <w:szCs w:val="22"/>
        </w:rPr>
      </w:pPr>
      <w:r w:rsidRPr="0021352C">
        <w:rPr>
          <w:rFonts w:ascii="Arial" w:hAnsi="Arial" w:cs="Arial"/>
          <w:sz w:val="22"/>
          <w:szCs w:val="22"/>
        </w:rPr>
        <w:t xml:space="preserve">Associated with each </w:t>
      </w:r>
      <w:r w:rsidR="00AB37F7">
        <w:rPr>
          <w:rFonts w:ascii="Arial" w:hAnsi="Arial" w:cs="Arial"/>
          <w:sz w:val="22"/>
          <w:szCs w:val="22"/>
        </w:rPr>
        <w:t xml:space="preserve">set of requirements and </w:t>
      </w:r>
      <w:r w:rsidRPr="0021352C">
        <w:rPr>
          <w:rFonts w:ascii="Arial" w:hAnsi="Arial" w:cs="Arial"/>
          <w:sz w:val="22"/>
          <w:szCs w:val="22"/>
        </w:rPr>
        <w:t xml:space="preserve">voyage </w:t>
      </w:r>
      <w:r w:rsidRPr="00471032">
        <w:rPr>
          <w:rFonts w:ascii="Arial" w:hAnsi="Arial" w:cs="Arial"/>
          <w:sz w:val="22"/>
          <w:szCs w:val="22"/>
        </w:rPr>
        <w:t xml:space="preserve">phase is a </w:t>
      </w:r>
      <w:r w:rsidRPr="007170D6">
        <w:rPr>
          <w:rFonts w:ascii="Arial" w:hAnsi="Arial" w:cs="Arial"/>
          <w:sz w:val="22"/>
          <w:szCs w:val="22"/>
        </w:rPr>
        <w:t>Horizontal Alert Limit</w:t>
      </w:r>
      <w:r w:rsidR="004E4475" w:rsidRPr="007170D6">
        <w:rPr>
          <w:rFonts w:ascii="Arial" w:hAnsi="Arial" w:cs="Arial"/>
          <w:sz w:val="22"/>
          <w:szCs w:val="22"/>
        </w:rPr>
        <w:t xml:space="preserve"> (HAL)</w:t>
      </w:r>
      <w:r w:rsidR="00AB37F7" w:rsidRPr="00471032">
        <w:rPr>
          <w:rFonts w:ascii="Arial" w:hAnsi="Arial" w:cs="Arial"/>
          <w:sz w:val="22"/>
          <w:szCs w:val="22"/>
        </w:rPr>
        <w:t xml:space="preserve"> (see </w:t>
      </w:r>
      <w:r w:rsidR="00AB37F7" w:rsidRPr="00471032">
        <w:rPr>
          <w:rFonts w:ascii="Arial" w:hAnsi="Arial" w:cs="Arial"/>
          <w:sz w:val="22"/>
          <w:szCs w:val="22"/>
        </w:rPr>
        <w:fldChar w:fldCharType="begin"/>
      </w:r>
      <w:r w:rsidR="00AB37F7" w:rsidRPr="007170D6">
        <w:rPr>
          <w:rFonts w:ascii="Arial" w:hAnsi="Arial" w:cs="Arial"/>
          <w:sz w:val="22"/>
          <w:szCs w:val="22"/>
        </w:rPr>
        <w:instrText xml:space="preserve"> REF _Ref435696626 \h  \* MERGEFORMAT </w:instrText>
      </w:r>
      <w:r w:rsidR="00AB37F7" w:rsidRPr="00471032">
        <w:rPr>
          <w:rFonts w:ascii="Arial" w:hAnsi="Arial" w:cs="Arial"/>
          <w:sz w:val="22"/>
          <w:szCs w:val="22"/>
        </w:rPr>
      </w:r>
      <w:r w:rsidR="00AB37F7" w:rsidRPr="00471032">
        <w:rPr>
          <w:rFonts w:ascii="Arial" w:hAnsi="Arial" w:cs="Arial"/>
          <w:sz w:val="22"/>
          <w:szCs w:val="22"/>
        </w:rPr>
        <w:fldChar w:fldCharType="separate"/>
      </w:r>
      <w:r w:rsidR="00AB37F7" w:rsidRPr="00471032">
        <w:rPr>
          <w:rFonts w:ascii="Arial" w:hAnsi="Arial" w:cs="Arial"/>
          <w:sz w:val="22"/>
          <w:szCs w:val="22"/>
        </w:rPr>
        <w:t xml:space="preserve">Table </w:t>
      </w:r>
      <w:r w:rsidR="00AB37F7" w:rsidRPr="00471032">
        <w:rPr>
          <w:rFonts w:ascii="Arial" w:hAnsi="Arial" w:cs="Arial"/>
          <w:noProof/>
          <w:sz w:val="22"/>
          <w:szCs w:val="22"/>
        </w:rPr>
        <w:t>2</w:t>
      </w:r>
      <w:r w:rsidR="00AB37F7" w:rsidRPr="00471032">
        <w:rPr>
          <w:rFonts w:ascii="Arial" w:hAnsi="Arial" w:cs="Arial"/>
          <w:sz w:val="22"/>
          <w:szCs w:val="22"/>
        </w:rPr>
        <w:fldChar w:fldCharType="end"/>
      </w:r>
      <w:r w:rsidR="00AB37F7" w:rsidRPr="00471032">
        <w:rPr>
          <w:rFonts w:ascii="Arial" w:hAnsi="Arial" w:cs="Arial"/>
          <w:sz w:val="22"/>
          <w:szCs w:val="22"/>
        </w:rPr>
        <w:t>)</w:t>
      </w:r>
      <w:r w:rsidRPr="00471032">
        <w:rPr>
          <w:rFonts w:ascii="Arial" w:hAnsi="Arial" w:cs="Arial"/>
          <w:sz w:val="22"/>
          <w:szCs w:val="22"/>
        </w:rPr>
        <w:t xml:space="preserve">, which is the limit (in metres) of positioning error tolerable by the given </w:t>
      </w:r>
      <w:r w:rsidR="00AB37F7" w:rsidRPr="007170D6">
        <w:rPr>
          <w:rFonts w:ascii="Arial" w:hAnsi="Arial" w:cs="Arial"/>
          <w:sz w:val="22"/>
          <w:szCs w:val="22"/>
        </w:rPr>
        <w:t>application</w:t>
      </w:r>
      <w:r w:rsidRPr="007170D6">
        <w:rPr>
          <w:rFonts w:ascii="Arial" w:hAnsi="Arial" w:cs="Arial"/>
          <w:sz w:val="22"/>
          <w:szCs w:val="22"/>
        </w:rPr>
        <w:t xml:space="preserve">. Should the </w:t>
      </w:r>
      <w:r w:rsidR="00AB37F7" w:rsidRPr="007170D6">
        <w:rPr>
          <w:rFonts w:ascii="Arial" w:hAnsi="Arial" w:cs="Arial"/>
          <w:sz w:val="22"/>
          <w:szCs w:val="22"/>
        </w:rPr>
        <w:t xml:space="preserve">computed </w:t>
      </w:r>
      <w:r w:rsidRPr="007170D6">
        <w:rPr>
          <w:rFonts w:ascii="Arial" w:hAnsi="Arial" w:cs="Arial"/>
          <w:sz w:val="22"/>
          <w:szCs w:val="22"/>
        </w:rPr>
        <w:t xml:space="preserve">HPL breach the HAL an alarm should be generated </w:t>
      </w:r>
      <w:r w:rsidR="00AB37F7" w:rsidRPr="007170D6">
        <w:rPr>
          <w:rFonts w:ascii="Arial" w:hAnsi="Arial" w:cs="Arial"/>
          <w:sz w:val="22"/>
          <w:szCs w:val="22"/>
        </w:rPr>
        <w:t xml:space="preserve">within the receiver </w:t>
      </w:r>
      <w:r w:rsidRPr="007170D6">
        <w:rPr>
          <w:rFonts w:ascii="Arial" w:hAnsi="Arial" w:cs="Arial"/>
          <w:sz w:val="22"/>
          <w:szCs w:val="22"/>
        </w:rPr>
        <w:t xml:space="preserve">and </w:t>
      </w:r>
      <w:r w:rsidR="00AB37F7" w:rsidRPr="007170D6">
        <w:rPr>
          <w:rFonts w:ascii="Arial" w:hAnsi="Arial" w:cs="Arial"/>
          <w:sz w:val="22"/>
          <w:szCs w:val="22"/>
        </w:rPr>
        <w:t xml:space="preserve">a </w:t>
      </w:r>
      <w:r w:rsidRPr="007170D6">
        <w:rPr>
          <w:rFonts w:ascii="Arial" w:hAnsi="Arial" w:cs="Arial"/>
          <w:sz w:val="22"/>
          <w:szCs w:val="22"/>
        </w:rPr>
        <w:t xml:space="preserve">Multi-Source Receiver can then switch sources of PNT to one that is demonstrating an HPL that is lower than the HAL. </w:t>
      </w:r>
      <w:r w:rsidR="00AB37F7" w:rsidRPr="007170D6">
        <w:rPr>
          <w:rFonts w:ascii="Arial" w:hAnsi="Arial" w:cs="Arial"/>
          <w:sz w:val="22"/>
          <w:szCs w:val="22"/>
        </w:rPr>
        <w:t>An example</w:t>
      </w:r>
      <w:r w:rsidR="00AB37F7">
        <w:rPr>
          <w:rFonts w:ascii="Arial" w:hAnsi="Arial" w:cs="Arial"/>
          <w:sz w:val="22"/>
          <w:szCs w:val="22"/>
        </w:rPr>
        <w:t xml:space="preserve"> can be seen in </w:t>
      </w:r>
      <w:r w:rsidR="00AB37F7" w:rsidRPr="00AB37F7">
        <w:rPr>
          <w:rFonts w:ascii="Arial" w:hAnsi="Arial" w:cs="Arial"/>
          <w:sz w:val="22"/>
          <w:szCs w:val="22"/>
        </w:rPr>
        <w:fldChar w:fldCharType="begin"/>
      </w:r>
      <w:r w:rsidR="00AB37F7" w:rsidRPr="00AB37F7">
        <w:rPr>
          <w:rFonts w:ascii="Arial" w:hAnsi="Arial" w:cs="Arial"/>
          <w:sz w:val="22"/>
          <w:szCs w:val="22"/>
        </w:rPr>
        <w:instrText xml:space="preserve"> REF _Ref435696626 \h  \* MERGEFORMAT </w:instrText>
      </w:r>
      <w:r w:rsidR="00AB37F7" w:rsidRPr="00AB37F7">
        <w:rPr>
          <w:rFonts w:ascii="Arial" w:hAnsi="Arial" w:cs="Arial"/>
          <w:sz w:val="22"/>
          <w:szCs w:val="22"/>
        </w:rPr>
      </w:r>
      <w:r w:rsidR="00AB37F7" w:rsidRPr="00AB37F7">
        <w:rPr>
          <w:rFonts w:ascii="Arial" w:hAnsi="Arial" w:cs="Arial"/>
          <w:sz w:val="22"/>
          <w:szCs w:val="22"/>
        </w:rPr>
        <w:fldChar w:fldCharType="separate"/>
      </w:r>
      <w:r w:rsidR="00AB37F7" w:rsidRPr="00AB37F7">
        <w:rPr>
          <w:rFonts w:ascii="Arial" w:hAnsi="Arial" w:cs="Arial"/>
          <w:sz w:val="22"/>
          <w:szCs w:val="22"/>
        </w:rPr>
        <w:t xml:space="preserve">Table </w:t>
      </w:r>
      <w:r w:rsidR="00AB37F7" w:rsidRPr="00AB37F7">
        <w:rPr>
          <w:rFonts w:ascii="Arial" w:hAnsi="Arial" w:cs="Arial"/>
          <w:noProof/>
          <w:sz w:val="22"/>
          <w:szCs w:val="22"/>
        </w:rPr>
        <w:t>2</w:t>
      </w:r>
      <w:r w:rsidR="00AB37F7" w:rsidRPr="00AB37F7">
        <w:rPr>
          <w:rFonts w:ascii="Arial" w:hAnsi="Arial" w:cs="Arial"/>
          <w:sz w:val="22"/>
          <w:szCs w:val="22"/>
        </w:rPr>
        <w:fldChar w:fldCharType="end"/>
      </w:r>
      <w:r w:rsidR="00AB37F7">
        <w:rPr>
          <w:rFonts w:ascii="Arial" w:hAnsi="Arial" w:cs="Arial"/>
          <w:sz w:val="22"/>
          <w:szCs w:val="22"/>
        </w:rPr>
        <w:t xml:space="preserve"> where for the Coastal voyage phase the Alert Limit is 250m. </w:t>
      </w:r>
    </w:p>
    <w:p w14:paraId="7B43C31E" w14:textId="3C218489" w:rsidR="008B677A" w:rsidRDefault="008B677A" w:rsidP="00EE7D06">
      <w:pPr>
        <w:spacing w:before="120" w:after="120"/>
        <w:jc w:val="both"/>
        <w:rPr>
          <w:ins w:id="764" w:author="Peter Douglas" w:date="2016-03-16T14:01:00Z"/>
          <w:rFonts w:ascii="Arial" w:hAnsi="Arial" w:cs="Arial"/>
          <w:sz w:val="22"/>
          <w:szCs w:val="22"/>
        </w:rPr>
      </w:pPr>
      <w:r w:rsidRPr="0021352C">
        <w:rPr>
          <w:rFonts w:ascii="Arial" w:hAnsi="Arial" w:cs="Arial"/>
          <w:sz w:val="22"/>
          <w:szCs w:val="22"/>
        </w:rPr>
        <w:t xml:space="preserve">The </w:t>
      </w:r>
      <w:r w:rsidR="00AB37F7">
        <w:rPr>
          <w:rFonts w:ascii="Arial" w:hAnsi="Arial" w:cs="Arial"/>
          <w:sz w:val="22"/>
          <w:szCs w:val="22"/>
        </w:rPr>
        <w:t xml:space="preserve">magnitude of the </w:t>
      </w:r>
      <w:r w:rsidRPr="0021352C">
        <w:rPr>
          <w:rFonts w:ascii="Arial" w:hAnsi="Arial" w:cs="Arial"/>
          <w:sz w:val="22"/>
          <w:szCs w:val="22"/>
        </w:rPr>
        <w:t xml:space="preserve">HPL is dependent on the predicted error bounds to positioning accuracy; and is built up from an error budget that is dependent on the PNT system currently in use by the vessel. As such, the HPL computation takes into account such parameters as noise on the </w:t>
      </w:r>
      <w:proofErr w:type="spellStart"/>
      <w:r w:rsidRPr="0021352C">
        <w:rPr>
          <w:rFonts w:ascii="Arial" w:hAnsi="Arial" w:cs="Arial"/>
          <w:sz w:val="22"/>
          <w:szCs w:val="22"/>
        </w:rPr>
        <w:t>pseudorange</w:t>
      </w:r>
      <w:proofErr w:type="spellEnd"/>
      <w:r w:rsidRPr="0021352C">
        <w:rPr>
          <w:rFonts w:ascii="Arial" w:hAnsi="Arial" w:cs="Arial"/>
          <w:sz w:val="22"/>
          <w:szCs w:val="22"/>
        </w:rPr>
        <w:t xml:space="preserve"> measurements, geometry to satellites or transmitters (Horizontal Dilution Of Precision), errors in augmentation data (ASF, differential corrections etc.), and the current integrity risk of the current application; for example</w:t>
      </w:r>
      <w:r w:rsidR="00317EBA">
        <w:rPr>
          <w:rFonts w:ascii="Arial" w:hAnsi="Arial" w:cs="Arial"/>
          <w:sz w:val="22"/>
          <w:szCs w:val="22"/>
        </w:rPr>
        <w:t xml:space="preserve">, </w:t>
      </w:r>
      <w:del w:id="765" w:author="Peter Douglas" w:date="2016-03-16T14:03:00Z">
        <w:r w:rsidR="00317EBA" w:rsidDel="00471032">
          <w:rPr>
            <w:rFonts w:ascii="Arial" w:hAnsi="Arial" w:cs="Arial"/>
            <w:sz w:val="22"/>
            <w:szCs w:val="22"/>
          </w:rPr>
          <w:delText xml:space="preserve">for  </w:delText>
        </w:r>
      </w:del>
      <w:del w:id="766" w:author="Peter Douglas" w:date="2016-03-16T14:02:00Z">
        <w:r w:rsidR="00317EBA" w:rsidDel="00471032">
          <w:rPr>
            <w:rFonts w:ascii="Arial" w:hAnsi="Arial" w:cs="Arial"/>
            <w:sz w:val="22"/>
            <w:szCs w:val="22"/>
          </w:rPr>
          <w:delText>(</w:delText>
        </w:r>
        <w:r w:rsidR="00317EBA" w:rsidRPr="00317EBA" w:rsidDel="00471032">
          <w:rPr>
            <w:rFonts w:ascii="Arial" w:hAnsi="Arial" w:cs="Arial"/>
            <w:sz w:val="22"/>
            <w:szCs w:val="22"/>
          </w:rPr>
          <w:fldChar w:fldCharType="begin"/>
        </w:r>
        <w:r w:rsidR="00317EBA" w:rsidRPr="00317EBA" w:rsidDel="00471032">
          <w:rPr>
            <w:rFonts w:ascii="Arial" w:hAnsi="Arial" w:cs="Arial"/>
            <w:sz w:val="22"/>
            <w:szCs w:val="22"/>
          </w:rPr>
          <w:delInstrText xml:space="preserve"> REF _Ref435696626 \h  \* MERGEFORMAT </w:delInstrText>
        </w:r>
        <w:r w:rsidR="00317EBA" w:rsidRPr="00317EBA" w:rsidDel="00471032">
          <w:rPr>
            <w:rFonts w:ascii="Arial" w:hAnsi="Arial" w:cs="Arial"/>
            <w:sz w:val="22"/>
            <w:szCs w:val="22"/>
          </w:rPr>
        </w:r>
        <w:r w:rsidR="00317EBA" w:rsidRPr="00317EBA" w:rsidDel="00471032">
          <w:rPr>
            <w:rFonts w:ascii="Arial" w:hAnsi="Arial" w:cs="Arial"/>
            <w:sz w:val="22"/>
            <w:szCs w:val="22"/>
          </w:rPr>
          <w:fldChar w:fldCharType="separate"/>
        </w:r>
        <w:r w:rsidR="00317EBA" w:rsidRPr="00317EBA" w:rsidDel="00471032">
          <w:rPr>
            <w:rFonts w:ascii="Arial" w:hAnsi="Arial" w:cs="Arial"/>
            <w:sz w:val="22"/>
            <w:szCs w:val="22"/>
          </w:rPr>
          <w:delText xml:space="preserve">Table </w:delText>
        </w:r>
        <w:r w:rsidR="00317EBA" w:rsidRPr="00317EBA" w:rsidDel="00471032">
          <w:rPr>
            <w:rFonts w:ascii="Arial" w:hAnsi="Arial" w:cs="Arial"/>
            <w:noProof/>
            <w:sz w:val="22"/>
            <w:szCs w:val="22"/>
          </w:rPr>
          <w:delText>2</w:delText>
        </w:r>
        <w:r w:rsidR="00317EBA" w:rsidRPr="00317EBA" w:rsidDel="00471032">
          <w:rPr>
            <w:rFonts w:ascii="Arial" w:hAnsi="Arial" w:cs="Arial"/>
            <w:sz w:val="22"/>
            <w:szCs w:val="22"/>
          </w:rPr>
          <w:fldChar w:fldCharType="end"/>
        </w:r>
        <w:r w:rsidR="00317EBA" w:rsidDel="00471032">
          <w:rPr>
            <w:rFonts w:ascii="Arial" w:hAnsi="Arial" w:cs="Arial"/>
            <w:sz w:val="22"/>
            <w:szCs w:val="22"/>
          </w:rPr>
          <w:delText>)</w:delText>
        </w:r>
        <w:r w:rsidRPr="0021352C" w:rsidDel="00471032">
          <w:rPr>
            <w:rFonts w:ascii="Arial" w:hAnsi="Arial" w:cs="Arial"/>
            <w:sz w:val="22"/>
            <w:szCs w:val="22"/>
          </w:rPr>
          <w:delText xml:space="preserve"> </w:delText>
        </w:r>
      </w:del>
      <w:r w:rsidRPr="0021352C">
        <w:rPr>
          <w:rFonts w:ascii="Arial" w:hAnsi="Arial" w:cs="Arial"/>
          <w:sz w:val="22"/>
          <w:szCs w:val="22"/>
        </w:rPr>
        <w:t xml:space="preserve">Port Approach requires </w:t>
      </w:r>
      <m:oMath>
        <m:sSup>
          <m:sSupPr>
            <m:ctrlPr>
              <w:rPr>
                <w:rFonts w:ascii="Cambria Math" w:hAnsi="Cambria Math" w:cs="Arial"/>
                <w:sz w:val="22"/>
                <w:szCs w:val="22"/>
              </w:rPr>
            </m:ctrlPr>
          </m:sSupPr>
          <m:e>
            <m:r>
              <m:rPr>
                <m:sty m:val="p"/>
              </m:rPr>
              <w:rPr>
                <w:rFonts w:ascii="Cambria Math" w:hAnsi="Cambria Math" w:cs="Arial"/>
                <w:sz w:val="22"/>
                <w:szCs w:val="22"/>
              </w:rPr>
              <m:t>10</m:t>
            </m:r>
          </m:e>
          <m:sup>
            <m:r>
              <m:rPr>
                <m:sty m:val="p"/>
              </m:rPr>
              <w:rPr>
                <w:rFonts w:ascii="Cambria Math" w:hAnsi="Cambria Math" w:cs="Arial"/>
                <w:sz w:val="22"/>
                <w:szCs w:val="22"/>
              </w:rPr>
              <m:t>-4</m:t>
            </m:r>
          </m:sup>
        </m:sSup>
        <m:r>
          <m:rPr>
            <m:sty m:val="p"/>
          </m:rPr>
          <w:rPr>
            <w:rFonts w:ascii="Cambria Math" w:hAnsi="Cambria Math" w:cs="Arial"/>
            <w:sz w:val="22"/>
            <w:szCs w:val="22"/>
          </w:rPr>
          <m:t xml:space="preserve"> </m:t>
        </m:r>
      </m:oMath>
      <w:r w:rsidRPr="0021352C">
        <w:rPr>
          <w:rFonts w:ascii="Arial" w:hAnsi="Arial" w:cs="Arial"/>
          <w:sz w:val="22"/>
          <w:szCs w:val="22"/>
        </w:rPr>
        <w:t>integrity risk over 3 hours</w:t>
      </w:r>
      <w:del w:id="767" w:author="Peter Douglas" w:date="2016-03-16T14:03:00Z">
        <w:r w:rsidRPr="0021352C" w:rsidDel="00471032">
          <w:rPr>
            <w:rFonts w:ascii="Arial" w:hAnsi="Arial" w:cs="Arial"/>
            <w:sz w:val="22"/>
            <w:szCs w:val="22"/>
          </w:rPr>
          <w:delText>.</w:delText>
        </w:r>
      </w:del>
      <w:ins w:id="768" w:author="Peter Douglas" w:date="2016-03-16T14:03:00Z">
        <w:r w:rsidR="00471032" w:rsidRPr="00471032">
          <w:rPr>
            <w:rFonts w:ascii="Arial" w:hAnsi="Arial" w:cs="Arial"/>
            <w:sz w:val="22"/>
            <w:szCs w:val="22"/>
          </w:rPr>
          <w:t xml:space="preserve"> </w:t>
        </w:r>
        <w:r w:rsidR="00471032">
          <w:rPr>
            <w:rFonts w:ascii="Arial" w:hAnsi="Arial" w:cs="Arial"/>
            <w:sz w:val="22"/>
            <w:szCs w:val="22"/>
          </w:rPr>
          <w:t>(</w:t>
        </w:r>
        <w:r w:rsidR="00471032" w:rsidRPr="00317EBA">
          <w:rPr>
            <w:rFonts w:ascii="Arial" w:hAnsi="Arial" w:cs="Arial"/>
            <w:sz w:val="22"/>
            <w:szCs w:val="22"/>
          </w:rPr>
          <w:fldChar w:fldCharType="begin"/>
        </w:r>
        <w:r w:rsidR="00471032" w:rsidRPr="00317EBA">
          <w:rPr>
            <w:rFonts w:ascii="Arial" w:hAnsi="Arial" w:cs="Arial"/>
            <w:sz w:val="22"/>
            <w:szCs w:val="22"/>
          </w:rPr>
          <w:instrText xml:space="preserve"> REF _Ref435696626 \h  \* MERGEFORMAT </w:instrText>
        </w:r>
      </w:ins>
      <w:r w:rsidR="00471032" w:rsidRPr="00317EBA">
        <w:rPr>
          <w:rFonts w:ascii="Arial" w:hAnsi="Arial" w:cs="Arial"/>
          <w:sz w:val="22"/>
          <w:szCs w:val="22"/>
        </w:rPr>
      </w:r>
      <w:ins w:id="769" w:author="Peter Douglas" w:date="2016-03-16T14:03:00Z">
        <w:r w:rsidR="00471032" w:rsidRPr="00317EBA">
          <w:rPr>
            <w:rFonts w:ascii="Arial" w:hAnsi="Arial" w:cs="Arial"/>
            <w:sz w:val="22"/>
            <w:szCs w:val="22"/>
          </w:rPr>
          <w:fldChar w:fldCharType="separate"/>
        </w:r>
        <w:r w:rsidR="00471032" w:rsidRPr="00317EBA">
          <w:rPr>
            <w:rFonts w:ascii="Arial" w:hAnsi="Arial" w:cs="Arial"/>
            <w:sz w:val="22"/>
            <w:szCs w:val="22"/>
          </w:rPr>
          <w:t xml:space="preserve">Table </w:t>
        </w:r>
        <w:r w:rsidR="00471032" w:rsidRPr="00317EBA">
          <w:rPr>
            <w:rFonts w:ascii="Arial" w:hAnsi="Arial" w:cs="Arial"/>
            <w:noProof/>
            <w:sz w:val="22"/>
            <w:szCs w:val="22"/>
          </w:rPr>
          <w:t>2</w:t>
        </w:r>
        <w:r w:rsidR="00471032" w:rsidRPr="00317EBA">
          <w:rPr>
            <w:rFonts w:ascii="Arial" w:hAnsi="Arial" w:cs="Arial"/>
            <w:sz w:val="22"/>
            <w:szCs w:val="22"/>
          </w:rPr>
          <w:fldChar w:fldCharType="end"/>
        </w:r>
        <w:r w:rsidR="00471032">
          <w:rPr>
            <w:rFonts w:ascii="Arial" w:hAnsi="Arial" w:cs="Arial"/>
            <w:sz w:val="22"/>
            <w:szCs w:val="22"/>
          </w:rPr>
          <w:t>).</w:t>
        </w:r>
      </w:ins>
    </w:p>
    <w:p w14:paraId="5807AF57" w14:textId="77777777" w:rsidR="00471032" w:rsidRPr="0021352C" w:rsidRDefault="00471032" w:rsidP="00EE7D06">
      <w:pPr>
        <w:spacing w:before="120" w:after="120"/>
        <w:jc w:val="both"/>
        <w:rPr>
          <w:rFonts w:ascii="Arial" w:hAnsi="Arial" w:cs="Arial"/>
          <w:sz w:val="22"/>
          <w:szCs w:val="22"/>
        </w:rPr>
      </w:pPr>
    </w:p>
    <w:p w14:paraId="71A1489C" w14:textId="10518C84" w:rsidR="003F4757" w:rsidRPr="001C5060" w:rsidRDefault="003F4757" w:rsidP="00EE7D06">
      <w:pPr>
        <w:pStyle w:val="Heading3"/>
        <w:spacing w:before="120"/>
        <w:rPr>
          <w:rFonts w:cs="Arial"/>
          <w:szCs w:val="24"/>
        </w:rPr>
      </w:pPr>
      <w:bookmarkStart w:id="770" w:name="_Toc445900986"/>
      <w:r w:rsidRPr="001C5060">
        <w:rPr>
          <w:rFonts w:cs="Arial"/>
          <w:szCs w:val="24"/>
        </w:rPr>
        <w:t>Accuracy</w:t>
      </w:r>
      <w:r w:rsidR="00207658" w:rsidRPr="001C5060">
        <w:rPr>
          <w:rFonts w:cs="Arial"/>
          <w:szCs w:val="24"/>
        </w:rPr>
        <w:t xml:space="preserve"> </w:t>
      </w:r>
      <w:r w:rsidR="007068CA">
        <w:rPr>
          <w:rFonts w:cs="Arial"/>
          <w:szCs w:val="24"/>
        </w:rPr>
        <w:t>V</w:t>
      </w:r>
      <w:r w:rsidR="00207658" w:rsidRPr="001C5060">
        <w:rPr>
          <w:rFonts w:cs="Arial"/>
          <w:szCs w:val="24"/>
        </w:rPr>
        <w:t>erification</w:t>
      </w:r>
      <w:bookmarkEnd w:id="770"/>
    </w:p>
    <w:p w14:paraId="423B50DF" w14:textId="2CF656AE" w:rsidR="00853D59" w:rsidRDefault="002F1EB4" w:rsidP="007170D6">
      <w:pPr>
        <w:pStyle w:val="BodyText"/>
        <w:jc w:val="both"/>
        <w:rPr>
          <w:ins w:id="771" w:author="Peter Douglas" w:date="2016-03-15T15:30:00Z"/>
          <w:rFonts w:ascii="Arial" w:hAnsi="Arial" w:cs="Arial"/>
          <w:b/>
          <w:sz w:val="22"/>
          <w:szCs w:val="22"/>
        </w:rPr>
      </w:pPr>
      <w:r w:rsidRPr="001C5060">
        <w:rPr>
          <w:rFonts w:ascii="Arial" w:hAnsi="Arial" w:cs="Arial"/>
          <w:sz w:val="22"/>
          <w:szCs w:val="22"/>
        </w:rPr>
        <w:t xml:space="preserve">Where differential </w:t>
      </w:r>
      <w:r w:rsidR="00381B5E">
        <w:rPr>
          <w:rFonts w:ascii="Arial" w:hAnsi="Arial" w:cs="Arial"/>
          <w:sz w:val="22"/>
          <w:szCs w:val="22"/>
        </w:rPr>
        <w:t>e</w:t>
      </w:r>
      <w:r w:rsidRPr="001C5060">
        <w:rPr>
          <w:rFonts w:ascii="Arial" w:hAnsi="Arial" w:cs="Arial"/>
          <w:sz w:val="22"/>
          <w:szCs w:val="22"/>
        </w:rPr>
        <w:t xml:space="preserve">Loran </w:t>
      </w:r>
      <w:r w:rsidR="00E22A59">
        <w:rPr>
          <w:rFonts w:ascii="Arial" w:hAnsi="Arial" w:cs="Arial"/>
          <w:sz w:val="22"/>
          <w:szCs w:val="22"/>
        </w:rPr>
        <w:t xml:space="preserve">corrections </w:t>
      </w:r>
      <w:r w:rsidR="00F643EC">
        <w:rPr>
          <w:rFonts w:ascii="Arial" w:hAnsi="Arial" w:cs="Arial"/>
          <w:sz w:val="22"/>
          <w:szCs w:val="22"/>
        </w:rPr>
        <w:t>are</w:t>
      </w:r>
      <w:r w:rsidRPr="001C5060">
        <w:rPr>
          <w:rFonts w:ascii="Arial" w:hAnsi="Arial" w:cs="Arial"/>
          <w:sz w:val="22"/>
          <w:szCs w:val="22"/>
        </w:rPr>
        <w:t xml:space="preserve"> provided </w:t>
      </w:r>
      <w:r w:rsidR="007068CA">
        <w:rPr>
          <w:rFonts w:ascii="Arial" w:hAnsi="Arial" w:cs="Arial"/>
          <w:sz w:val="22"/>
          <w:szCs w:val="22"/>
        </w:rPr>
        <w:t>e.g. in Port and P</w:t>
      </w:r>
      <w:r w:rsidRPr="001C5060">
        <w:rPr>
          <w:rFonts w:ascii="Arial" w:hAnsi="Arial" w:cs="Arial"/>
          <w:sz w:val="22"/>
          <w:szCs w:val="22"/>
        </w:rPr>
        <w:t xml:space="preserve">ort </w:t>
      </w:r>
      <w:r w:rsidR="007068CA">
        <w:rPr>
          <w:rFonts w:ascii="Arial" w:hAnsi="Arial" w:cs="Arial"/>
          <w:sz w:val="22"/>
          <w:szCs w:val="22"/>
        </w:rPr>
        <w:t>A</w:t>
      </w:r>
      <w:r w:rsidRPr="001C5060">
        <w:rPr>
          <w:rFonts w:ascii="Arial" w:hAnsi="Arial" w:cs="Arial"/>
          <w:sz w:val="22"/>
          <w:szCs w:val="22"/>
        </w:rPr>
        <w:t xml:space="preserve">pproach areas, the absolute horizontal accuracy should be better than </w:t>
      </w:r>
      <w:r w:rsidR="007068CA">
        <w:rPr>
          <w:rFonts w:ascii="Arial" w:hAnsi="Arial" w:cs="Arial"/>
          <w:sz w:val="22"/>
          <w:szCs w:val="22"/>
        </w:rPr>
        <w:t>1</w:t>
      </w:r>
      <w:r w:rsidRPr="001C5060">
        <w:rPr>
          <w:rFonts w:ascii="Arial" w:hAnsi="Arial" w:cs="Arial"/>
          <w:sz w:val="22"/>
          <w:szCs w:val="22"/>
        </w:rPr>
        <w:t>0</w:t>
      </w:r>
      <w:r w:rsidR="00E22A59">
        <w:rPr>
          <w:rFonts w:ascii="Arial" w:hAnsi="Arial" w:cs="Arial"/>
          <w:sz w:val="22"/>
          <w:szCs w:val="22"/>
        </w:rPr>
        <w:t xml:space="preserve"> </w:t>
      </w:r>
      <w:r w:rsidRPr="001C5060">
        <w:rPr>
          <w:rFonts w:ascii="Arial" w:hAnsi="Arial" w:cs="Arial"/>
          <w:sz w:val="22"/>
          <w:szCs w:val="22"/>
        </w:rPr>
        <w:t>m at the 95% probability level within the published coverage area</w:t>
      </w:r>
      <w:ins w:id="772" w:author="Peter Douglas" w:date="2016-03-16T14:04:00Z">
        <w:r w:rsidR="00471032">
          <w:rPr>
            <w:rFonts w:ascii="Arial" w:hAnsi="Arial" w:cs="Arial"/>
            <w:sz w:val="22"/>
            <w:szCs w:val="22"/>
          </w:rPr>
          <w:t>;</w:t>
        </w:r>
      </w:ins>
      <w:del w:id="773" w:author="Peter Douglas" w:date="2016-03-16T14:04:00Z">
        <w:r w:rsidR="007068CA" w:rsidDel="00471032">
          <w:rPr>
            <w:rFonts w:ascii="Arial" w:hAnsi="Arial" w:cs="Arial"/>
            <w:sz w:val="22"/>
            <w:szCs w:val="22"/>
          </w:rPr>
          <w:delText>,</w:delText>
        </w:r>
      </w:del>
      <w:r w:rsidR="007068CA">
        <w:rPr>
          <w:rFonts w:ascii="Arial" w:hAnsi="Arial" w:cs="Arial"/>
          <w:sz w:val="22"/>
          <w:szCs w:val="22"/>
        </w:rPr>
        <w:t xml:space="preserve"> for Coastal Voyage phase areas the accuracy should be better than 100</w:t>
      </w:r>
      <w:r w:rsidR="00E22A59">
        <w:rPr>
          <w:rFonts w:ascii="Arial" w:hAnsi="Arial" w:cs="Arial"/>
          <w:sz w:val="22"/>
          <w:szCs w:val="22"/>
        </w:rPr>
        <w:t xml:space="preserve"> </w:t>
      </w:r>
      <w:r w:rsidR="007068CA">
        <w:rPr>
          <w:rFonts w:ascii="Arial" w:hAnsi="Arial" w:cs="Arial"/>
          <w:sz w:val="22"/>
          <w:szCs w:val="22"/>
        </w:rPr>
        <w:t>m at the 95% probability level</w:t>
      </w:r>
      <w:r w:rsidRPr="001C5060">
        <w:rPr>
          <w:rFonts w:ascii="Arial" w:hAnsi="Arial" w:cs="Arial"/>
          <w:sz w:val="22"/>
          <w:szCs w:val="22"/>
        </w:rPr>
        <w:t>.</w:t>
      </w:r>
      <w:r w:rsidR="007068CA">
        <w:rPr>
          <w:rFonts w:ascii="Arial" w:hAnsi="Arial" w:cs="Arial"/>
          <w:sz w:val="22"/>
          <w:szCs w:val="22"/>
        </w:rPr>
        <w:t xml:space="preserve">  Future eLoran receivers will form one component of a multi-source receiver unit. </w:t>
      </w:r>
      <w:del w:id="774" w:author="Peter Douglas" w:date="2016-03-16T14:04:00Z">
        <w:r w:rsidR="007068CA" w:rsidDel="005C5A39">
          <w:rPr>
            <w:rFonts w:ascii="Arial" w:hAnsi="Arial" w:cs="Arial"/>
            <w:sz w:val="22"/>
            <w:szCs w:val="22"/>
          </w:rPr>
          <w:delText xml:space="preserve">GNSS will also be provided within the same unit. </w:delText>
        </w:r>
      </w:del>
      <w:r w:rsidR="007068CA">
        <w:rPr>
          <w:rFonts w:ascii="Arial" w:hAnsi="Arial" w:cs="Arial"/>
          <w:sz w:val="22"/>
          <w:szCs w:val="22"/>
        </w:rPr>
        <w:t>Under normal operations this allows the possibility to measure the performance of eLoran against one or more GNSS (including DGNSS).</w:t>
      </w:r>
      <w:ins w:id="775" w:author="Peter Douglas" w:date="2016-03-15T15:30:00Z">
        <w:r w:rsidR="00853D59">
          <w:rPr>
            <w:rFonts w:cs="Arial"/>
            <w:sz w:val="22"/>
            <w:szCs w:val="22"/>
          </w:rPr>
          <w:br w:type="page"/>
        </w:r>
      </w:ins>
    </w:p>
    <w:p w14:paraId="04969317" w14:textId="77777777" w:rsidR="005917B6" w:rsidRPr="001C5060" w:rsidDel="00011CAC" w:rsidRDefault="005917B6" w:rsidP="001C5060">
      <w:pPr>
        <w:pStyle w:val="BodyText"/>
        <w:jc w:val="both"/>
        <w:rPr>
          <w:del w:id="776" w:author="Peter Douglas" w:date="2016-03-15T15:15:00Z"/>
          <w:rFonts w:ascii="Arial" w:hAnsi="Arial" w:cs="Arial"/>
          <w:sz w:val="22"/>
          <w:szCs w:val="22"/>
        </w:rPr>
      </w:pPr>
      <w:bookmarkStart w:id="777" w:name="_Toc445900987"/>
      <w:bookmarkEnd w:id="777"/>
    </w:p>
    <w:p w14:paraId="0A3815BA" w14:textId="1521481D" w:rsidR="00DB54D6" w:rsidRPr="00DB54D6" w:rsidRDefault="003F4757" w:rsidP="00DB54D6">
      <w:pPr>
        <w:pStyle w:val="Heading1"/>
        <w:rPr>
          <w:rFonts w:cs="Arial"/>
        </w:rPr>
      </w:pPr>
      <w:bookmarkStart w:id="778" w:name="_Toc359496675"/>
      <w:bookmarkStart w:id="779" w:name="_Toc445900988"/>
      <w:bookmarkEnd w:id="778"/>
      <w:r w:rsidRPr="00DF2085">
        <w:rPr>
          <w:rFonts w:cs="Arial"/>
        </w:rPr>
        <w:t>References</w:t>
      </w:r>
      <w:bookmarkEnd w:id="779"/>
    </w:p>
    <w:p w14:paraId="65A71F5F" w14:textId="77777777" w:rsidR="00802DB6" w:rsidRDefault="00802DB6" w:rsidP="000A11F4">
      <w:pPr>
        <w:rPr>
          <w:rFonts w:ascii="Arial" w:hAnsi="Arial" w:cs="Arial"/>
          <w:sz w:val="22"/>
          <w:szCs w:val="22"/>
        </w:rPr>
      </w:pPr>
      <w:r w:rsidRPr="00802DB6">
        <w:rPr>
          <w:rFonts w:ascii="Arial" w:hAnsi="Arial" w:cs="Arial"/>
          <w:sz w:val="22"/>
          <w:szCs w:val="22"/>
        </w:rPr>
        <w:t>[1] IMO Resolution A.1046 (27)</w:t>
      </w:r>
      <w:r>
        <w:rPr>
          <w:rFonts w:ascii="Arial" w:hAnsi="Arial" w:cs="Arial"/>
          <w:sz w:val="22"/>
          <w:szCs w:val="22"/>
        </w:rPr>
        <w:t xml:space="preserve"> – </w:t>
      </w:r>
      <w:r w:rsidR="00643CD2">
        <w:rPr>
          <w:rFonts w:ascii="Arial" w:hAnsi="Arial" w:cs="Arial"/>
          <w:sz w:val="22"/>
          <w:szCs w:val="22"/>
        </w:rPr>
        <w:t>‘</w:t>
      </w:r>
      <w:r>
        <w:rPr>
          <w:rFonts w:ascii="Arial" w:hAnsi="Arial" w:cs="Arial"/>
          <w:sz w:val="22"/>
          <w:szCs w:val="22"/>
        </w:rPr>
        <w:t>Worldwide Radionavigation System</w:t>
      </w:r>
      <w:r w:rsidR="00643CD2">
        <w:rPr>
          <w:rFonts w:ascii="Arial" w:hAnsi="Arial" w:cs="Arial"/>
          <w:sz w:val="22"/>
          <w:szCs w:val="22"/>
        </w:rPr>
        <w:t>’</w:t>
      </w:r>
    </w:p>
    <w:p w14:paraId="576B5B99" w14:textId="77777777" w:rsidR="00802DB6" w:rsidRDefault="00802DB6" w:rsidP="00802DB6">
      <w:pPr>
        <w:rPr>
          <w:rFonts w:ascii="Arial" w:hAnsi="Arial" w:cs="Arial"/>
          <w:sz w:val="22"/>
          <w:szCs w:val="22"/>
        </w:rPr>
      </w:pPr>
      <w:r w:rsidRPr="00802DB6">
        <w:rPr>
          <w:rFonts w:ascii="Arial" w:hAnsi="Arial" w:cs="Arial"/>
          <w:sz w:val="22"/>
          <w:szCs w:val="22"/>
        </w:rPr>
        <w:t xml:space="preserve">[2] </w:t>
      </w:r>
      <w:r w:rsidR="005154D7">
        <w:rPr>
          <w:rFonts w:ascii="Arial" w:hAnsi="Arial" w:cs="Arial"/>
          <w:sz w:val="22"/>
          <w:szCs w:val="22"/>
        </w:rPr>
        <w:t>‘</w:t>
      </w:r>
      <w:r w:rsidRPr="00802DB6">
        <w:rPr>
          <w:rFonts w:ascii="Arial" w:hAnsi="Arial" w:cs="Arial"/>
          <w:sz w:val="22"/>
          <w:szCs w:val="22"/>
        </w:rPr>
        <w:t>Minimum Performance Standards for Marine eLoran Receiving Equipment</w:t>
      </w:r>
      <w:r w:rsidR="005154D7">
        <w:rPr>
          <w:rFonts w:ascii="Arial" w:hAnsi="Arial" w:cs="Arial"/>
          <w:sz w:val="22"/>
          <w:szCs w:val="22"/>
        </w:rPr>
        <w:t>’</w:t>
      </w:r>
      <w:r w:rsidRPr="00802DB6">
        <w:rPr>
          <w:rFonts w:ascii="Arial" w:hAnsi="Arial" w:cs="Arial"/>
          <w:sz w:val="22"/>
          <w:szCs w:val="22"/>
        </w:rPr>
        <w:t xml:space="preserve">, </w:t>
      </w:r>
      <w:r>
        <w:rPr>
          <w:rFonts w:ascii="Arial" w:hAnsi="Arial" w:cs="Arial"/>
          <w:sz w:val="22"/>
          <w:szCs w:val="22"/>
        </w:rPr>
        <w:t xml:space="preserve">V2.07, </w:t>
      </w:r>
      <w:r w:rsidRPr="00802DB6">
        <w:rPr>
          <w:rFonts w:ascii="Arial" w:hAnsi="Arial" w:cs="Arial"/>
          <w:sz w:val="22"/>
          <w:szCs w:val="22"/>
        </w:rPr>
        <w:t>RTCM</w:t>
      </w:r>
      <w:r w:rsidR="005154D7">
        <w:rPr>
          <w:rFonts w:ascii="Arial" w:hAnsi="Arial" w:cs="Arial"/>
          <w:sz w:val="22"/>
          <w:szCs w:val="22"/>
        </w:rPr>
        <w:t xml:space="preserve"> SC-127</w:t>
      </w:r>
      <w:r w:rsidRPr="00802DB6">
        <w:rPr>
          <w:rFonts w:ascii="Arial" w:hAnsi="Arial" w:cs="Arial"/>
          <w:sz w:val="22"/>
          <w:szCs w:val="22"/>
        </w:rPr>
        <w:t xml:space="preserve">, </w:t>
      </w:r>
      <w:r>
        <w:rPr>
          <w:rFonts w:ascii="Arial" w:hAnsi="Arial" w:cs="Arial"/>
          <w:sz w:val="22"/>
          <w:szCs w:val="22"/>
        </w:rPr>
        <w:t>June 2015</w:t>
      </w:r>
    </w:p>
    <w:p w14:paraId="4CA5DF7D" w14:textId="77777777" w:rsidR="005154D7" w:rsidRDefault="005154D7" w:rsidP="005154D7">
      <w:pPr>
        <w:rPr>
          <w:rFonts w:cs="Arial"/>
        </w:rPr>
      </w:pPr>
      <w:r>
        <w:rPr>
          <w:rFonts w:cs="Arial"/>
        </w:rPr>
        <w:t>[</w:t>
      </w:r>
      <w:r w:rsidRPr="005154D7">
        <w:rPr>
          <w:rFonts w:ascii="Arial" w:hAnsi="Arial" w:cs="Arial"/>
          <w:sz w:val="22"/>
          <w:szCs w:val="22"/>
        </w:rPr>
        <w:t xml:space="preserve">3] IMO Resolution A-915 (22) </w:t>
      </w:r>
      <w:r w:rsidR="00643CD2">
        <w:rPr>
          <w:rFonts w:ascii="Arial" w:hAnsi="Arial" w:cs="Arial"/>
          <w:sz w:val="22"/>
          <w:szCs w:val="22"/>
        </w:rPr>
        <w:t>‘</w:t>
      </w:r>
      <w:r w:rsidRPr="005154D7">
        <w:rPr>
          <w:rFonts w:ascii="Arial" w:hAnsi="Arial" w:cs="Arial"/>
          <w:sz w:val="22"/>
          <w:szCs w:val="22"/>
        </w:rPr>
        <w:t>Maritime Policy for a Future Global Navigation Satellite System (GNSS)</w:t>
      </w:r>
      <w:r w:rsidR="00643CD2">
        <w:rPr>
          <w:rFonts w:ascii="Arial" w:hAnsi="Arial" w:cs="Arial"/>
          <w:sz w:val="22"/>
          <w:szCs w:val="22"/>
        </w:rPr>
        <w:t>’</w:t>
      </w:r>
      <w:r w:rsidRPr="005154D7">
        <w:rPr>
          <w:rFonts w:ascii="Arial" w:hAnsi="Arial" w:cs="Arial"/>
          <w:sz w:val="22"/>
          <w:szCs w:val="22"/>
        </w:rPr>
        <w:t>, Publications Section, International Maritime Organization</w:t>
      </w:r>
      <w:r w:rsidRPr="005154D7">
        <w:rPr>
          <w:rFonts w:cs="Arial"/>
        </w:rPr>
        <w:t xml:space="preserve"> </w:t>
      </w:r>
    </w:p>
    <w:p w14:paraId="127B8F43" w14:textId="77777777" w:rsidR="00643CD2" w:rsidRPr="00012516" w:rsidRDefault="00643CD2" w:rsidP="00643CD2">
      <w:pPr>
        <w:autoSpaceDE w:val="0"/>
        <w:autoSpaceDN w:val="0"/>
        <w:adjustRightInd w:val="0"/>
        <w:spacing w:before="0" w:after="0"/>
        <w:rPr>
          <w:rFonts w:ascii="Arial" w:hAnsi="Arial" w:cs="Arial"/>
          <w:sz w:val="22"/>
          <w:szCs w:val="22"/>
          <w:lang w:eastAsia="de-DE"/>
        </w:rPr>
      </w:pPr>
      <w:r>
        <w:rPr>
          <w:rFonts w:ascii="Arial" w:hAnsi="Arial" w:cs="Arial"/>
          <w:sz w:val="22"/>
          <w:szCs w:val="22"/>
          <w:lang w:eastAsia="de-DE"/>
        </w:rPr>
        <w:t>[4] ‘</w:t>
      </w:r>
      <w:r w:rsidRPr="00012516">
        <w:rPr>
          <w:rFonts w:ascii="Arial" w:hAnsi="Arial" w:cs="Arial"/>
          <w:sz w:val="22"/>
          <w:szCs w:val="22"/>
          <w:lang w:eastAsia="de-DE"/>
        </w:rPr>
        <w:t>IALA Recommendation R-129</w:t>
      </w:r>
      <w:r>
        <w:rPr>
          <w:rFonts w:ascii="Arial" w:hAnsi="Arial" w:cs="Arial"/>
          <w:sz w:val="22"/>
          <w:szCs w:val="22"/>
          <w:lang w:eastAsia="de-DE"/>
        </w:rPr>
        <w:t xml:space="preserve"> ‘</w:t>
      </w:r>
      <w:r w:rsidRPr="00012516">
        <w:rPr>
          <w:rFonts w:ascii="Arial" w:hAnsi="Arial" w:cs="Arial"/>
          <w:sz w:val="22"/>
          <w:szCs w:val="22"/>
          <w:lang w:eastAsia="de-DE"/>
        </w:rPr>
        <w:t>On</w:t>
      </w:r>
      <w:r>
        <w:rPr>
          <w:rFonts w:ascii="Arial" w:hAnsi="Arial" w:cs="Arial"/>
          <w:sz w:val="22"/>
          <w:szCs w:val="22"/>
          <w:lang w:eastAsia="de-DE"/>
        </w:rPr>
        <w:t xml:space="preserve"> </w:t>
      </w:r>
      <w:r w:rsidRPr="00012516">
        <w:rPr>
          <w:rFonts w:ascii="Arial" w:hAnsi="Arial" w:cs="Arial"/>
          <w:sz w:val="22"/>
          <w:szCs w:val="22"/>
          <w:lang w:eastAsia="de-DE"/>
        </w:rPr>
        <w:t>GNSS Vulnerability and</w:t>
      </w:r>
      <w:r>
        <w:rPr>
          <w:rFonts w:ascii="Arial" w:hAnsi="Arial" w:cs="Arial"/>
          <w:sz w:val="22"/>
          <w:szCs w:val="22"/>
          <w:lang w:eastAsia="de-DE"/>
        </w:rPr>
        <w:t xml:space="preserve"> </w:t>
      </w:r>
      <w:r w:rsidRPr="00012516">
        <w:rPr>
          <w:rFonts w:ascii="Arial" w:hAnsi="Arial" w:cs="Arial"/>
          <w:sz w:val="22"/>
          <w:szCs w:val="22"/>
          <w:lang w:eastAsia="de-DE"/>
        </w:rPr>
        <w:t>Mitigation Measures</w:t>
      </w:r>
    </w:p>
    <w:p w14:paraId="2933B071" w14:textId="77777777" w:rsidR="00643CD2" w:rsidRDefault="00643CD2" w:rsidP="00643CD2">
      <w:pPr>
        <w:rPr>
          <w:rFonts w:ascii="Arial" w:hAnsi="Arial" w:cs="Arial"/>
          <w:sz w:val="22"/>
          <w:szCs w:val="22"/>
          <w:lang w:eastAsia="de-DE"/>
        </w:rPr>
      </w:pPr>
      <w:r w:rsidRPr="00012516">
        <w:rPr>
          <w:rFonts w:ascii="Arial" w:hAnsi="Arial" w:cs="Arial"/>
          <w:sz w:val="22"/>
          <w:szCs w:val="22"/>
          <w:lang w:eastAsia="de-DE"/>
        </w:rPr>
        <w:t>Edition 2</w:t>
      </w:r>
      <w:r>
        <w:rPr>
          <w:rFonts w:ascii="Arial" w:hAnsi="Arial" w:cs="Arial"/>
          <w:sz w:val="22"/>
          <w:szCs w:val="22"/>
          <w:lang w:eastAsia="de-DE"/>
        </w:rPr>
        <w:t xml:space="preserve"> </w:t>
      </w:r>
      <w:r w:rsidRPr="00012516">
        <w:rPr>
          <w:rFonts w:ascii="Arial" w:hAnsi="Arial" w:cs="Arial"/>
          <w:sz w:val="22"/>
          <w:szCs w:val="22"/>
          <w:lang w:eastAsia="de-DE"/>
        </w:rPr>
        <w:t>December 2008</w:t>
      </w:r>
    </w:p>
    <w:p w14:paraId="3F04B43F" w14:textId="77777777" w:rsidR="00643CD2" w:rsidRDefault="00643CD2" w:rsidP="00643CD2">
      <w:pPr>
        <w:rPr>
          <w:rFonts w:ascii="Arial" w:hAnsi="Arial" w:cs="Arial"/>
          <w:sz w:val="22"/>
          <w:szCs w:val="22"/>
        </w:rPr>
      </w:pPr>
      <w:r>
        <w:rPr>
          <w:rFonts w:ascii="Arial" w:hAnsi="Arial" w:cs="Arial"/>
          <w:sz w:val="22"/>
          <w:szCs w:val="22"/>
          <w:lang w:eastAsia="de-DE"/>
        </w:rPr>
        <w:t>[5]</w:t>
      </w:r>
      <w:r w:rsidRPr="000A11F4">
        <w:rPr>
          <w:rFonts w:ascii="Arial" w:hAnsi="Arial" w:cs="Arial"/>
          <w:sz w:val="22"/>
          <w:szCs w:val="22"/>
        </w:rPr>
        <w:t xml:space="preserve"> ‘</w:t>
      </w:r>
      <w:r w:rsidRPr="00B340BE">
        <w:rPr>
          <w:rFonts w:ascii="Arial" w:hAnsi="Arial" w:cs="Arial"/>
          <w:sz w:val="22"/>
          <w:szCs w:val="22"/>
        </w:rPr>
        <w:t>Enhanced Loran (eLoran) LORIPP/LORAPP Draft Specification of the eLoran System</w:t>
      </w:r>
      <w:r>
        <w:rPr>
          <w:rFonts w:ascii="Arial" w:hAnsi="Arial" w:cs="Arial"/>
          <w:sz w:val="22"/>
          <w:szCs w:val="22"/>
        </w:rPr>
        <w:t>’</w:t>
      </w:r>
      <w:r w:rsidRPr="00B340BE">
        <w:rPr>
          <w:rFonts w:ascii="Arial" w:hAnsi="Arial" w:cs="Arial"/>
          <w:sz w:val="22"/>
          <w:szCs w:val="22"/>
        </w:rPr>
        <w:t>, Rev. 4.0</w:t>
      </w:r>
      <w:r>
        <w:rPr>
          <w:rFonts w:ascii="Arial" w:hAnsi="Arial" w:cs="Arial"/>
          <w:sz w:val="22"/>
          <w:szCs w:val="22"/>
        </w:rPr>
        <w:t>.</w:t>
      </w:r>
    </w:p>
    <w:p w14:paraId="32839C85" w14:textId="77777777" w:rsidR="00643CD2" w:rsidRDefault="00643CD2" w:rsidP="00643CD2">
      <w:pPr>
        <w:rPr>
          <w:rFonts w:ascii="Arial" w:hAnsi="Arial" w:cs="Arial"/>
          <w:sz w:val="22"/>
          <w:szCs w:val="22"/>
        </w:rPr>
      </w:pPr>
      <w:r>
        <w:rPr>
          <w:rFonts w:ascii="Arial" w:hAnsi="Arial" w:cs="Arial"/>
          <w:sz w:val="22"/>
          <w:szCs w:val="22"/>
        </w:rPr>
        <w:t>[</w:t>
      </w:r>
      <w:r w:rsidRPr="00643CD2">
        <w:rPr>
          <w:rFonts w:ascii="Arial" w:hAnsi="Arial" w:cs="Arial"/>
          <w:sz w:val="22"/>
          <w:szCs w:val="22"/>
        </w:rPr>
        <w:t xml:space="preserve">6] ITU-R Recommendation M.589-2, </w:t>
      </w:r>
      <w:r>
        <w:rPr>
          <w:rFonts w:ascii="Arial" w:hAnsi="Arial" w:cs="Arial"/>
          <w:sz w:val="22"/>
          <w:szCs w:val="22"/>
        </w:rPr>
        <w:t>‘</w:t>
      </w:r>
      <w:r w:rsidRPr="00643CD2">
        <w:rPr>
          <w:rFonts w:ascii="Arial" w:hAnsi="Arial" w:cs="Arial"/>
          <w:sz w:val="22"/>
          <w:szCs w:val="22"/>
        </w:rPr>
        <w:t>Technical characteristics of methods of data transmission and interference protection for radionavigation services in the frequency bands between 70 and 130 kHz</w:t>
      </w:r>
      <w:r>
        <w:rPr>
          <w:rFonts w:ascii="Arial" w:hAnsi="Arial" w:cs="Arial"/>
          <w:sz w:val="22"/>
          <w:szCs w:val="22"/>
        </w:rPr>
        <w:t>’.</w:t>
      </w:r>
    </w:p>
    <w:p w14:paraId="7E1866AA" w14:textId="519AC728" w:rsidR="00643CD2" w:rsidRDefault="00643CD2" w:rsidP="00643CD2">
      <w:pPr>
        <w:rPr>
          <w:rFonts w:ascii="Arial" w:hAnsi="Arial" w:cs="Arial"/>
          <w:sz w:val="22"/>
          <w:szCs w:val="22"/>
        </w:rPr>
      </w:pPr>
      <w:r>
        <w:rPr>
          <w:rFonts w:ascii="Arial" w:hAnsi="Arial" w:cs="Arial"/>
          <w:sz w:val="22"/>
          <w:szCs w:val="22"/>
        </w:rPr>
        <w:t xml:space="preserve">[7] </w:t>
      </w:r>
      <w:r w:rsidRPr="00643CD2">
        <w:rPr>
          <w:rFonts w:ascii="Arial" w:hAnsi="Arial" w:cs="Arial"/>
          <w:sz w:val="22"/>
          <w:szCs w:val="22"/>
        </w:rPr>
        <w:t xml:space="preserve">‘Enhanced Loran for Maritime </w:t>
      </w:r>
      <w:proofErr w:type="spellStart"/>
      <w:r w:rsidRPr="00643CD2">
        <w:rPr>
          <w:rFonts w:ascii="Arial" w:hAnsi="Arial" w:cs="Arial"/>
          <w:sz w:val="22"/>
          <w:szCs w:val="22"/>
        </w:rPr>
        <w:t>Harbor</w:t>
      </w:r>
      <w:proofErr w:type="spellEnd"/>
      <w:r w:rsidRPr="00643CD2">
        <w:rPr>
          <w:rFonts w:ascii="Arial" w:hAnsi="Arial" w:cs="Arial"/>
          <w:sz w:val="22"/>
          <w:szCs w:val="22"/>
        </w:rPr>
        <w:t xml:space="preserve"> Entrance and Approach’, Benjamin Peterson et al, </w:t>
      </w:r>
      <w:del w:id="780" w:author="Peter Douglas" w:date="2016-03-16T14:04:00Z">
        <w:r w:rsidRPr="00643CD2" w:rsidDel="003B456B">
          <w:rPr>
            <w:rFonts w:ascii="Arial" w:hAnsi="Arial" w:cs="Arial"/>
            <w:sz w:val="22"/>
            <w:szCs w:val="22"/>
          </w:rPr>
          <w:delText xml:space="preserve"> </w:delText>
        </w:r>
      </w:del>
      <w:r w:rsidRPr="00643CD2">
        <w:rPr>
          <w:rFonts w:ascii="Arial" w:hAnsi="Arial" w:cs="Arial"/>
          <w:sz w:val="22"/>
          <w:szCs w:val="22"/>
        </w:rPr>
        <w:t>Institute of Navigation National Technical Meeting 2004</w:t>
      </w:r>
      <w:r w:rsidR="00425641">
        <w:rPr>
          <w:rFonts w:ascii="Arial" w:hAnsi="Arial" w:cs="Arial"/>
          <w:sz w:val="22"/>
          <w:szCs w:val="22"/>
        </w:rPr>
        <w:t>.</w:t>
      </w:r>
    </w:p>
    <w:p w14:paraId="09278B7C" w14:textId="77777777" w:rsidR="00425641" w:rsidRDefault="00425641" w:rsidP="00425641">
      <w:pPr>
        <w:rPr>
          <w:rFonts w:ascii="Arial" w:hAnsi="Arial" w:cs="Arial"/>
          <w:sz w:val="22"/>
          <w:szCs w:val="22"/>
        </w:rPr>
      </w:pPr>
      <w:r>
        <w:rPr>
          <w:rFonts w:ascii="Arial" w:hAnsi="Arial" w:cs="Arial"/>
          <w:sz w:val="22"/>
          <w:szCs w:val="22"/>
        </w:rPr>
        <w:t xml:space="preserve">[8] </w:t>
      </w:r>
      <w:r w:rsidRPr="00425641">
        <w:rPr>
          <w:rFonts w:ascii="Arial" w:hAnsi="Arial" w:cs="Arial"/>
          <w:sz w:val="22"/>
          <w:szCs w:val="22"/>
        </w:rPr>
        <w:t xml:space="preserve">‘ASF Surveying and Quality Assurance’, Chris Hargreaves and Paul Williams, ION PLANS, April 2012. </w:t>
      </w:r>
    </w:p>
    <w:p w14:paraId="4D1ED41C" w14:textId="77777777" w:rsidR="00425641" w:rsidRDefault="00425641" w:rsidP="00425641">
      <w:pPr>
        <w:rPr>
          <w:rFonts w:ascii="Arial" w:hAnsi="Arial" w:cs="Arial"/>
          <w:sz w:val="22"/>
          <w:szCs w:val="22"/>
        </w:rPr>
      </w:pPr>
      <w:r w:rsidRPr="00425641">
        <w:rPr>
          <w:rFonts w:ascii="Arial" w:hAnsi="Arial" w:cs="Arial"/>
          <w:sz w:val="22"/>
          <w:szCs w:val="22"/>
        </w:rPr>
        <w:t xml:space="preserve">[9] ‘Enhanced Loran for Maritime </w:t>
      </w:r>
      <w:proofErr w:type="spellStart"/>
      <w:r w:rsidRPr="00425641">
        <w:rPr>
          <w:rFonts w:ascii="Arial" w:hAnsi="Arial" w:cs="Arial"/>
          <w:sz w:val="22"/>
          <w:szCs w:val="22"/>
        </w:rPr>
        <w:t>Harbor</w:t>
      </w:r>
      <w:proofErr w:type="spellEnd"/>
      <w:r w:rsidRPr="00425641">
        <w:rPr>
          <w:rFonts w:ascii="Arial" w:hAnsi="Arial" w:cs="Arial"/>
          <w:sz w:val="22"/>
          <w:szCs w:val="22"/>
        </w:rPr>
        <w:t xml:space="preserve"> Entrance and Approach’, Benjamin Peterson and Kenneth Dykstra, Peterson Integrated </w:t>
      </w:r>
      <w:proofErr w:type="spellStart"/>
      <w:r w:rsidRPr="00425641">
        <w:rPr>
          <w:rFonts w:ascii="Arial" w:hAnsi="Arial" w:cs="Arial"/>
          <w:sz w:val="22"/>
          <w:szCs w:val="22"/>
        </w:rPr>
        <w:t>Geopositioning</w:t>
      </w:r>
      <w:proofErr w:type="spellEnd"/>
      <w:r w:rsidRPr="00425641">
        <w:rPr>
          <w:rFonts w:ascii="Arial" w:hAnsi="Arial" w:cs="Arial"/>
          <w:sz w:val="22"/>
          <w:szCs w:val="22"/>
        </w:rPr>
        <w:t xml:space="preserve">, LLC, Peter F. </w:t>
      </w:r>
      <w:proofErr w:type="spellStart"/>
      <w:r w:rsidRPr="00425641">
        <w:rPr>
          <w:rFonts w:ascii="Arial" w:hAnsi="Arial" w:cs="Arial"/>
          <w:sz w:val="22"/>
          <w:szCs w:val="22"/>
        </w:rPr>
        <w:t>Swaszek</w:t>
      </w:r>
      <w:proofErr w:type="spellEnd"/>
      <w:r w:rsidRPr="00425641">
        <w:rPr>
          <w:rFonts w:ascii="Arial" w:hAnsi="Arial" w:cs="Arial"/>
          <w:sz w:val="22"/>
          <w:szCs w:val="22"/>
        </w:rPr>
        <w:t xml:space="preserve">, University of Rhode Island, John </w:t>
      </w:r>
      <w:proofErr w:type="spellStart"/>
      <w:r w:rsidRPr="00425641">
        <w:rPr>
          <w:rFonts w:ascii="Arial" w:hAnsi="Arial" w:cs="Arial"/>
          <w:sz w:val="22"/>
          <w:szCs w:val="22"/>
        </w:rPr>
        <w:t>Macaluso</w:t>
      </w:r>
      <w:proofErr w:type="spellEnd"/>
      <w:r w:rsidRPr="00425641">
        <w:rPr>
          <w:rFonts w:ascii="Arial" w:hAnsi="Arial" w:cs="Arial"/>
          <w:sz w:val="22"/>
          <w:szCs w:val="22"/>
        </w:rPr>
        <w:t xml:space="preserve">, Kevin M. Carroll, and Anthony Hawes, U. S. Coast Guard Loran Support Unit, Gordon K. Weeks Jr., U. S. Coast Guard Command and Control </w:t>
      </w:r>
      <w:proofErr w:type="spellStart"/>
      <w:r w:rsidRPr="00425641">
        <w:rPr>
          <w:rFonts w:ascii="Arial" w:hAnsi="Arial" w:cs="Arial"/>
          <w:sz w:val="22"/>
          <w:szCs w:val="22"/>
        </w:rPr>
        <w:t>Center</w:t>
      </w:r>
      <w:proofErr w:type="spellEnd"/>
      <w:r w:rsidRPr="00425641">
        <w:rPr>
          <w:rFonts w:ascii="Arial" w:hAnsi="Arial" w:cs="Arial"/>
          <w:sz w:val="22"/>
          <w:szCs w:val="22"/>
        </w:rPr>
        <w:t xml:space="preserve">, Institute of Navigation National Technical Meeting 2004. </w:t>
      </w:r>
    </w:p>
    <w:p w14:paraId="32BC1BA0" w14:textId="77777777" w:rsidR="00425641" w:rsidRDefault="00425641" w:rsidP="00425641">
      <w:pPr>
        <w:rPr>
          <w:rFonts w:ascii="Arial" w:hAnsi="Arial" w:cs="Arial"/>
          <w:sz w:val="22"/>
          <w:szCs w:val="22"/>
        </w:rPr>
      </w:pPr>
      <w:r>
        <w:rPr>
          <w:rFonts w:ascii="Arial" w:hAnsi="Arial" w:cs="Arial"/>
          <w:sz w:val="22"/>
          <w:szCs w:val="22"/>
        </w:rPr>
        <w:t xml:space="preserve">[10] </w:t>
      </w:r>
      <w:r w:rsidRPr="00425641">
        <w:rPr>
          <w:rFonts w:ascii="Arial" w:hAnsi="Arial" w:cs="Arial"/>
          <w:sz w:val="22"/>
          <w:szCs w:val="22"/>
        </w:rPr>
        <w:t xml:space="preserve">‘The GLA’ eLoran Initial Operational Capability’, Paul Williams and Chris Hargreaves, The General Lighthouse Authorities of the United Kingdom and Ireland, European Navigation Conference, Gdansk, Poland, April 2012. </w:t>
      </w:r>
    </w:p>
    <w:p w14:paraId="757CA0B7" w14:textId="77777777" w:rsidR="00425641" w:rsidRDefault="00425641" w:rsidP="00425641">
      <w:pPr>
        <w:rPr>
          <w:rFonts w:ascii="Arial" w:hAnsi="Arial" w:cs="Arial"/>
          <w:sz w:val="22"/>
          <w:szCs w:val="22"/>
        </w:rPr>
      </w:pPr>
      <w:r w:rsidRPr="00425641">
        <w:rPr>
          <w:rFonts w:ascii="Arial" w:hAnsi="Arial" w:cs="Arial"/>
          <w:sz w:val="22"/>
          <w:szCs w:val="22"/>
        </w:rPr>
        <w:t>[11] Minimum Performance Standards for Marine Loran Receiving Equipment, Revision 2.7 DRAFT, June 23 2015, RTCM Special Committee 127</w:t>
      </w:r>
      <w:r>
        <w:rPr>
          <w:rFonts w:ascii="Arial" w:hAnsi="Arial" w:cs="Arial"/>
          <w:sz w:val="22"/>
          <w:szCs w:val="22"/>
        </w:rPr>
        <w:t>.</w:t>
      </w:r>
    </w:p>
    <w:p w14:paraId="492E7348" w14:textId="77777777" w:rsidR="00425641" w:rsidRDefault="00425641" w:rsidP="00425641">
      <w:pPr>
        <w:rPr>
          <w:rFonts w:ascii="Arial" w:hAnsi="Arial" w:cs="Arial"/>
          <w:sz w:val="22"/>
          <w:szCs w:val="22"/>
        </w:rPr>
      </w:pPr>
      <w:r w:rsidRPr="00425641">
        <w:rPr>
          <w:rFonts w:ascii="Arial" w:hAnsi="Arial" w:cs="Arial"/>
          <w:sz w:val="22"/>
          <w:szCs w:val="22"/>
        </w:rPr>
        <w:t xml:space="preserve">[12] IEC 61108-1 </w:t>
      </w:r>
      <w:r w:rsidR="00252B89">
        <w:rPr>
          <w:rFonts w:ascii="Arial" w:hAnsi="Arial" w:cs="Arial"/>
          <w:sz w:val="22"/>
          <w:szCs w:val="22"/>
        </w:rPr>
        <w:t>– ‘</w:t>
      </w:r>
      <w:r w:rsidRPr="00425641">
        <w:rPr>
          <w:rFonts w:ascii="Arial" w:hAnsi="Arial" w:cs="Arial"/>
          <w:sz w:val="22"/>
          <w:szCs w:val="22"/>
        </w:rPr>
        <w:t xml:space="preserve">Maritime navigation and </w:t>
      </w:r>
      <w:proofErr w:type="spellStart"/>
      <w:r w:rsidRPr="00425641">
        <w:rPr>
          <w:rFonts w:ascii="Arial" w:hAnsi="Arial" w:cs="Arial"/>
          <w:sz w:val="22"/>
          <w:szCs w:val="22"/>
        </w:rPr>
        <w:t>radiocommunication</w:t>
      </w:r>
      <w:proofErr w:type="spellEnd"/>
      <w:r w:rsidRPr="00425641">
        <w:rPr>
          <w:rFonts w:ascii="Arial" w:hAnsi="Arial" w:cs="Arial"/>
          <w:sz w:val="22"/>
          <w:szCs w:val="22"/>
        </w:rPr>
        <w:t xml:space="preserve"> equipment and systems –Global navi</w:t>
      </w:r>
      <w:r w:rsidR="00252B89">
        <w:rPr>
          <w:rFonts w:ascii="Arial" w:hAnsi="Arial" w:cs="Arial"/>
          <w:sz w:val="22"/>
          <w:szCs w:val="22"/>
        </w:rPr>
        <w:t>gation satellite systems (GNSS)’</w:t>
      </w:r>
    </w:p>
    <w:p w14:paraId="16097317" w14:textId="77777777" w:rsidR="00252B89" w:rsidRDefault="00252B89" w:rsidP="00425641">
      <w:pPr>
        <w:rPr>
          <w:rFonts w:ascii="Arial" w:hAnsi="Arial" w:cs="Arial"/>
          <w:sz w:val="22"/>
          <w:szCs w:val="22"/>
        </w:rPr>
      </w:pPr>
      <w:r>
        <w:rPr>
          <w:rFonts w:ascii="Arial" w:hAnsi="Arial" w:cs="Arial"/>
          <w:sz w:val="22"/>
          <w:szCs w:val="22"/>
        </w:rPr>
        <w:t>[13] ‘</w:t>
      </w:r>
      <w:r w:rsidRPr="00252B89">
        <w:rPr>
          <w:rFonts w:ascii="Arial" w:hAnsi="Arial" w:cs="Arial"/>
          <w:sz w:val="22"/>
          <w:szCs w:val="22"/>
        </w:rPr>
        <w:t>Loran's Capability to Mitigate the Impact of a GPS Outage on GPS Position, Navigation, and Time Applications</w:t>
      </w:r>
      <w:r>
        <w:rPr>
          <w:rFonts w:ascii="Arial" w:hAnsi="Arial" w:cs="Arial"/>
          <w:sz w:val="22"/>
          <w:szCs w:val="22"/>
        </w:rPr>
        <w:t>’,</w:t>
      </w:r>
      <w:r w:rsidRPr="00252B89">
        <w:rPr>
          <w:rFonts w:ascii="Arial" w:hAnsi="Arial" w:cs="Arial"/>
          <w:sz w:val="22"/>
          <w:szCs w:val="22"/>
        </w:rPr>
        <w:t xml:space="preserve"> Prepared for the Federal Aviation Administration, Vice President for Technical Operations, Navigation Services Directorate; dated 31 March 2004</w:t>
      </w:r>
    </w:p>
    <w:p w14:paraId="0390FC58" w14:textId="77777777" w:rsidR="00954151" w:rsidRPr="00954151" w:rsidRDefault="00954151" w:rsidP="00954151">
      <w:pPr>
        <w:rPr>
          <w:rFonts w:ascii="Arial" w:hAnsi="Arial" w:cs="Arial"/>
          <w:sz w:val="22"/>
          <w:szCs w:val="22"/>
        </w:rPr>
      </w:pPr>
      <w:r>
        <w:rPr>
          <w:rFonts w:ascii="Arial" w:hAnsi="Arial" w:cs="Arial"/>
          <w:sz w:val="22"/>
          <w:szCs w:val="22"/>
        </w:rPr>
        <w:t>[14] ‘</w:t>
      </w:r>
      <w:r w:rsidRPr="00954151">
        <w:rPr>
          <w:rFonts w:ascii="Arial" w:hAnsi="Arial" w:cs="Arial"/>
          <w:sz w:val="22"/>
          <w:szCs w:val="22"/>
        </w:rPr>
        <w:t>IALA List of radionavigation services</w:t>
      </w:r>
      <w:r>
        <w:rPr>
          <w:rFonts w:ascii="Arial" w:hAnsi="Arial" w:cs="Arial"/>
          <w:sz w:val="22"/>
          <w:szCs w:val="22"/>
        </w:rPr>
        <w:t xml:space="preserve"> - L</w:t>
      </w:r>
      <w:r w:rsidRPr="00954151">
        <w:rPr>
          <w:rFonts w:ascii="Arial" w:hAnsi="Arial" w:cs="Arial"/>
          <w:sz w:val="22"/>
          <w:szCs w:val="22"/>
        </w:rPr>
        <w:t>oran-</w:t>
      </w:r>
      <w:r>
        <w:rPr>
          <w:rFonts w:ascii="Arial" w:hAnsi="Arial" w:cs="Arial"/>
          <w:sz w:val="22"/>
          <w:szCs w:val="22"/>
        </w:rPr>
        <w:t>C</w:t>
      </w:r>
      <w:r w:rsidRPr="00954151">
        <w:rPr>
          <w:rFonts w:ascii="Arial" w:hAnsi="Arial" w:cs="Arial"/>
          <w:sz w:val="22"/>
          <w:szCs w:val="22"/>
        </w:rPr>
        <w:t>/</w:t>
      </w:r>
      <w:proofErr w:type="spellStart"/>
      <w:r>
        <w:rPr>
          <w:rFonts w:ascii="Arial" w:hAnsi="Arial" w:cs="Arial"/>
          <w:sz w:val="22"/>
          <w:szCs w:val="22"/>
        </w:rPr>
        <w:t>C</w:t>
      </w:r>
      <w:r w:rsidRPr="00954151">
        <w:rPr>
          <w:rFonts w:ascii="Arial" w:hAnsi="Arial" w:cs="Arial"/>
          <w:sz w:val="22"/>
          <w:szCs w:val="22"/>
        </w:rPr>
        <w:t>hayka</w:t>
      </w:r>
      <w:proofErr w:type="spellEnd"/>
      <w:r>
        <w:rPr>
          <w:rFonts w:ascii="Arial" w:hAnsi="Arial" w:cs="Arial"/>
          <w:sz w:val="22"/>
          <w:szCs w:val="22"/>
        </w:rPr>
        <w:t xml:space="preserve">’ </w:t>
      </w:r>
      <w:r w:rsidRPr="00954151">
        <w:rPr>
          <w:rFonts w:ascii="Arial" w:hAnsi="Arial" w:cs="Arial"/>
          <w:sz w:val="22"/>
          <w:szCs w:val="22"/>
        </w:rPr>
        <w:t>Collated and published</w:t>
      </w:r>
      <w:r>
        <w:rPr>
          <w:rFonts w:ascii="Arial" w:hAnsi="Arial" w:cs="Arial"/>
          <w:sz w:val="22"/>
          <w:szCs w:val="22"/>
        </w:rPr>
        <w:t xml:space="preserve"> </w:t>
      </w:r>
      <w:r w:rsidRPr="00954151">
        <w:rPr>
          <w:rFonts w:ascii="Arial" w:hAnsi="Arial" w:cs="Arial"/>
          <w:sz w:val="22"/>
          <w:szCs w:val="22"/>
        </w:rPr>
        <w:t>by the</w:t>
      </w:r>
    </w:p>
    <w:p w14:paraId="6C2D7E47" w14:textId="77777777" w:rsidR="00954151" w:rsidRDefault="00954151" w:rsidP="00954151">
      <w:pPr>
        <w:rPr>
          <w:rFonts w:ascii="Arial" w:hAnsi="Arial" w:cs="Arial"/>
          <w:sz w:val="22"/>
          <w:szCs w:val="22"/>
        </w:rPr>
      </w:pPr>
      <w:r w:rsidRPr="00954151">
        <w:rPr>
          <w:rFonts w:ascii="Arial" w:hAnsi="Arial" w:cs="Arial"/>
          <w:sz w:val="22"/>
          <w:szCs w:val="22"/>
        </w:rPr>
        <w:t>International Association of Lighthouse Authorities</w:t>
      </w:r>
      <w:r>
        <w:rPr>
          <w:rFonts w:ascii="Arial" w:hAnsi="Arial" w:cs="Arial"/>
          <w:sz w:val="22"/>
          <w:szCs w:val="22"/>
        </w:rPr>
        <w:t xml:space="preserve">, </w:t>
      </w:r>
      <w:r w:rsidRPr="00954151">
        <w:rPr>
          <w:rFonts w:ascii="Arial" w:hAnsi="Arial" w:cs="Arial"/>
          <w:sz w:val="22"/>
          <w:szCs w:val="22"/>
        </w:rPr>
        <w:t>First Edition - 1st July 1996</w:t>
      </w:r>
    </w:p>
    <w:p w14:paraId="2852607B" w14:textId="77777777" w:rsidR="004E4475" w:rsidRDefault="004E4475" w:rsidP="004E4475">
      <w:pPr>
        <w:rPr>
          <w:rFonts w:ascii="Arial" w:hAnsi="Arial" w:cs="Arial"/>
          <w:sz w:val="22"/>
          <w:szCs w:val="22"/>
        </w:rPr>
      </w:pPr>
      <w:r w:rsidRPr="004E4475">
        <w:rPr>
          <w:rFonts w:ascii="Arial" w:hAnsi="Arial" w:cs="Arial"/>
          <w:sz w:val="22"/>
          <w:szCs w:val="22"/>
        </w:rPr>
        <w:t xml:space="preserve">[15] IMO Resolution </w:t>
      </w:r>
      <w:proofErr w:type="gramStart"/>
      <w:r w:rsidRPr="004E4475">
        <w:rPr>
          <w:rFonts w:ascii="Arial" w:hAnsi="Arial" w:cs="Arial"/>
          <w:sz w:val="22"/>
          <w:szCs w:val="22"/>
        </w:rPr>
        <w:t>A.915(</w:t>
      </w:r>
      <w:proofErr w:type="gramEnd"/>
      <w:r w:rsidRPr="004E4475">
        <w:rPr>
          <w:rFonts w:ascii="Arial" w:hAnsi="Arial" w:cs="Arial"/>
          <w:sz w:val="22"/>
          <w:szCs w:val="22"/>
        </w:rPr>
        <w:t xml:space="preserve">22):2002, </w:t>
      </w:r>
      <w:r>
        <w:rPr>
          <w:rFonts w:ascii="Arial" w:hAnsi="Arial" w:cs="Arial"/>
          <w:sz w:val="22"/>
          <w:szCs w:val="22"/>
        </w:rPr>
        <w:t>‘</w:t>
      </w:r>
      <w:r w:rsidRPr="004E4475">
        <w:rPr>
          <w:rFonts w:ascii="Arial" w:hAnsi="Arial" w:cs="Arial"/>
          <w:sz w:val="22"/>
          <w:szCs w:val="22"/>
        </w:rPr>
        <w:t>Revised Maritime Policy And Requirements For A Future Global Navigation Satellite System (GNSS)</w:t>
      </w:r>
      <w:r>
        <w:rPr>
          <w:rFonts w:ascii="Arial" w:hAnsi="Arial" w:cs="Arial"/>
          <w:sz w:val="22"/>
          <w:szCs w:val="22"/>
        </w:rPr>
        <w:t>’</w:t>
      </w:r>
    </w:p>
    <w:p w14:paraId="7B4C1DBB" w14:textId="77777777" w:rsidR="005433D0" w:rsidRDefault="005433D0" w:rsidP="004E4475">
      <w:pPr>
        <w:rPr>
          <w:rFonts w:ascii="Arial" w:hAnsi="Arial" w:cs="Arial"/>
          <w:sz w:val="22"/>
          <w:szCs w:val="22"/>
        </w:rPr>
      </w:pPr>
      <w:r>
        <w:rPr>
          <w:rFonts w:ascii="Arial" w:hAnsi="Arial" w:cs="Arial"/>
          <w:sz w:val="22"/>
          <w:szCs w:val="22"/>
        </w:rPr>
        <w:t xml:space="preserve">[16] ‘Principles of GNSS, Inertial, and </w:t>
      </w:r>
      <w:proofErr w:type="spellStart"/>
      <w:r>
        <w:rPr>
          <w:rFonts w:ascii="Arial" w:hAnsi="Arial" w:cs="Arial"/>
          <w:sz w:val="22"/>
          <w:szCs w:val="22"/>
        </w:rPr>
        <w:t>Multisensor</w:t>
      </w:r>
      <w:proofErr w:type="spellEnd"/>
      <w:r>
        <w:rPr>
          <w:rFonts w:ascii="Arial" w:hAnsi="Arial" w:cs="Arial"/>
          <w:sz w:val="22"/>
          <w:szCs w:val="22"/>
        </w:rPr>
        <w:t xml:space="preserve"> Integrated Navigation Systems’, Paul D. Groves, </w:t>
      </w:r>
      <w:proofErr w:type="spellStart"/>
      <w:r>
        <w:rPr>
          <w:rFonts w:ascii="Arial" w:hAnsi="Arial" w:cs="Arial"/>
          <w:sz w:val="22"/>
          <w:szCs w:val="22"/>
        </w:rPr>
        <w:t>Artech</w:t>
      </w:r>
      <w:proofErr w:type="spellEnd"/>
      <w:r>
        <w:rPr>
          <w:rFonts w:ascii="Arial" w:hAnsi="Arial" w:cs="Arial"/>
          <w:sz w:val="22"/>
          <w:szCs w:val="22"/>
        </w:rPr>
        <w:t xml:space="preserve"> House, 2008.</w:t>
      </w:r>
    </w:p>
    <w:p w14:paraId="321D80FA" w14:textId="77777777" w:rsidR="007950D8" w:rsidRDefault="007950D8" w:rsidP="007950D8">
      <w:pPr>
        <w:rPr>
          <w:rFonts w:ascii="Arial" w:hAnsi="Arial" w:cs="Arial"/>
          <w:sz w:val="22"/>
          <w:szCs w:val="22"/>
        </w:rPr>
      </w:pPr>
      <w:r>
        <w:rPr>
          <w:rFonts w:ascii="Arial" w:hAnsi="Arial" w:cs="Arial"/>
          <w:sz w:val="22"/>
          <w:szCs w:val="22"/>
        </w:rPr>
        <w:t>[17] ‘</w:t>
      </w:r>
      <w:r w:rsidRPr="007950D8">
        <w:rPr>
          <w:rFonts w:ascii="Arial" w:hAnsi="Arial" w:cs="Arial"/>
          <w:sz w:val="22"/>
          <w:szCs w:val="22"/>
        </w:rPr>
        <w:t xml:space="preserve">Conditions Leading to Anomalously Early </w:t>
      </w:r>
      <w:proofErr w:type="spellStart"/>
      <w:r w:rsidRPr="007950D8">
        <w:rPr>
          <w:rFonts w:ascii="Arial" w:hAnsi="Arial" w:cs="Arial"/>
          <w:sz w:val="22"/>
          <w:szCs w:val="22"/>
        </w:rPr>
        <w:t>Skywave</w:t>
      </w:r>
      <w:proofErr w:type="spellEnd"/>
      <w:r>
        <w:rPr>
          <w:rFonts w:ascii="Arial" w:hAnsi="Arial" w:cs="Arial"/>
          <w:sz w:val="22"/>
          <w:szCs w:val="22"/>
        </w:rPr>
        <w:t xml:space="preserve">’, </w:t>
      </w:r>
      <w:r w:rsidRPr="007950D8">
        <w:rPr>
          <w:rFonts w:ascii="Arial" w:hAnsi="Arial" w:cs="Arial"/>
          <w:sz w:val="22"/>
          <w:szCs w:val="22"/>
        </w:rPr>
        <w:t>Peter B. Morris</w:t>
      </w:r>
      <w:r>
        <w:rPr>
          <w:rFonts w:ascii="Arial" w:hAnsi="Arial" w:cs="Arial"/>
          <w:sz w:val="22"/>
          <w:szCs w:val="22"/>
        </w:rPr>
        <w:t xml:space="preserve">, </w:t>
      </w:r>
      <w:r w:rsidRPr="007950D8">
        <w:rPr>
          <w:rFonts w:ascii="Arial" w:hAnsi="Arial" w:cs="Arial"/>
          <w:sz w:val="22"/>
          <w:szCs w:val="22"/>
        </w:rPr>
        <w:t>Northrop Grumman Information Technology</w:t>
      </w:r>
      <w:r>
        <w:rPr>
          <w:rFonts w:ascii="Arial" w:hAnsi="Arial" w:cs="Arial"/>
          <w:sz w:val="22"/>
          <w:szCs w:val="22"/>
        </w:rPr>
        <w:t xml:space="preserve">, </w:t>
      </w:r>
      <w:r w:rsidRPr="007950D8">
        <w:rPr>
          <w:rFonts w:ascii="Arial" w:hAnsi="Arial" w:cs="Arial"/>
          <w:sz w:val="22"/>
          <w:szCs w:val="22"/>
        </w:rPr>
        <w:t>Presented to</w:t>
      </w:r>
      <w:r>
        <w:rPr>
          <w:rFonts w:ascii="Arial" w:hAnsi="Arial" w:cs="Arial"/>
          <w:sz w:val="22"/>
          <w:szCs w:val="22"/>
        </w:rPr>
        <w:t xml:space="preserve"> </w:t>
      </w:r>
      <w:r w:rsidRPr="007950D8">
        <w:rPr>
          <w:rFonts w:ascii="Arial" w:hAnsi="Arial" w:cs="Arial"/>
          <w:sz w:val="22"/>
          <w:szCs w:val="22"/>
        </w:rPr>
        <w:t>The International Loran Association</w:t>
      </w:r>
      <w:r>
        <w:rPr>
          <w:rFonts w:ascii="Arial" w:hAnsi="Arial" w:cs="Arial"/>
          <w:sz w:val="22"/>
          <w:szCs w:val="22"/>
        </w:rPr>
        <w:t xml:space="preserve"> </w:t>
      </w:r>
      <w:r w:rsidRPr="007950D8">
        <w:rPr>
          <w:rFonts w:ascii="Arial" w:hAnsi="Arial" w:cs="Arial"/>
          <w:sz w:val="22"/>
          <w:szCs w:val="22"/>
        </w:rPr>
        <w:t>32nd Annual Convention and Technical Symposium</w:t>
      </w:r>
      <w:r>
        <w:rPr>
          <w:rFonts w:ascii="Arial" w:hAnsi="Arial" w:cs="Arial"/>
          <w:sz w:val="22"/>
          <w:szCs w:val="22"/>
        </w:rPr>
        <w:t xml:space="preserve"> </w:t>
      </w:r>
      <w:r w:rsidRPr="007950D8">
        <w:rPr>
          <w:rFonts w:ascii="Arial" w:hAnsi="Arial" w:cs="Arial"/>
          <w:sz w:val="22"/>
          <w:szCs w:val="22"/>
        </w:rPr>
        <w:t>Boulder, Colorado</w:t>
      </w:r>
      <w:r>
        <w:rPr>
          <w:rFonts w:ascii="Arial" w:hAnsi="Arial" w:cs="Arial"/>
          <w:sz w:val="22"/>
          <w:szCs w:val="22"/>
        </w:rPr>
        <w:t xml:space="preserve">, </w:t>
      </w:r>
      <w:r w:rsidRPr="007950D8">
        <w:rPr>
          <w:rFonts w:ascii="Arial" w:hAnsi="Arial" w:cs="Arial"/>
          <w:sz w:val="22"/>
          <w:szCs w:val="22"/>
        </w:rPr>
        <w:t>03 – 07 November 2003</w:t>
      </w:r>
      <w:r>
        <w:rPr>
          <w:rFonts w:ascii="Arial" w:hAnsi="Arial" w:cs="Arial"/>
          <w:sz w:val="22"/>
          <w:szCs w:val="22"/>
        </w:rPr>
        <w:t>.</w:t>
      </w:r>
    </w:p>
    <w:p w14:paraId="30E9BBFB" w14:textId="77777777" w:rsidR="00EF5FA8" w:rsidRDefault="007950D8" w:rsidP="000A11F4">
      <w:pPr>
        <w:rPr>
          <w:ins w:id="781" w:author="Peter Douglas" w:date="2016-03-15T15:03:00Z"/>
          <w:rFonts w:ascii="Arial" w:hAnsi="Arial" w:cs="Arial"/>
          <w:sz w:val="22"/>
          <w:szCs w:val="22"/>
        </w:rPr>
      </w:pPr>
      <w:r>
        <w:rPr>
          <w:rFonts w:ascii="Arial" w:hAnsi="Arial" w:cs="Arial"/>
          <w:sz w:val="22"/>
          <w:szCs w:val="22"/>
        </w:rPr>
        <w:t>[18] ‘</w:t>
      </w:r>
      <w:r w:rsidRPr="007950D8">
        <w:rPr>
          <w:rFonts w:ascii="Arial" w:hAnsi="Arial" w:cs="Arial"/>
          <w:sz w:val="22"/>
          <w:szCs w:val="22"/>
        </w:rPr>
        <w:t xml:space="preserve">Analysis and </w:t>
      </w:r>
      <w:proofErr w:type="spellStart"/>
      <w:r w:rsidRPr="007950D8">
        <w:rPr>
          <w:rFonts w:ascii="Arial" w:hAnsi="Arial" w:cs="Arial"/>
          <w:sz w:val="22"/>
          <w:szCs w:val="22"/>
        </w:rPr>
        <w:t>Modeling</w:t>
      </w:r>
      <w:proofErr w:type="spellEnd"/>
      <w:r w:rsidRPr="007950D8">
        <w:rPr>
          <w:rFonts w:ascii="Arial" w:hAnsi="Arial" w:cs="Arial"/>
          <w:sz w:val="22"/>
          <w:szCs w:val="22"/>
        </w:rPr>
        <w:t xml:space="preserve"> of </w:t>
      </w:r>
      <w:proofErr w:type="spellStart"/>
      <w:r w:rsidRPr="007950D8">
        <w:rPr>
          <w:rFonts w:ascii="Arial" w:hAnsi="Arial" w:cs="Arial"/>
          <w:sz w:val="22"/>
          <w:szCs w:val="22"/>
        </w:rPr>
        <w:t>Skywave</w:t>
      </w:r>
      <w:proofErr w:type="spellEnd"/>
      <w:r w:rsidRPr="007950D8">
        <w:rPr>
          <w:rFonts w:ascii="Arial" w:hAnsi="Arial" w:cs="Arial"/>
          <w:sz w:val="22"/>
          <w:szCs w:val="22"/>
        </w:rPr>
        <w:t xml:space="preserve"> </w:t>
      </w:r>
      <w:proofErr w:type="spellStart"/>
      <w:r w:rsidRPr="007950D8">
        <w:rPr>
          <w:rFonts w:ascii="Arial" w:hAnsi="Arial" w:cs="Arial"/>
          <w:sz w:val="22"/>
          <w:szCs w:val="22"/>
        </w:rPr>
        <w:t>Behavior</w:t>
      </w:r>
      <w:proofErr w:type="spellEnd"/>
      <w:r>
        <w:rPr>
          <w:rFonts w:ascii="Arial" w:hAnsi="Arial" w:cs="Arial"/>
          <w:sz w:val="22"/>
          <w:szCs w:val="22"/>
        </w:rPr>
        <w:t xml:space="preserve">’, </w:t>
      </w:r>
      <w:r w:rsidRPr="007950D8">
        <w:rPr>
          <w:rFonts w:ascii="Arial" w:hAnsi="Arial" w:cs="Arial"/>
          <w:sz w:val="22"/>
          <w:szCs w:val="22"/>
        </w:rPr>
        <w:t xml:space="preserve">Sherman Lo, Stanford University, Robert Wenzel, Booz Allen Hamilton, Per </w:t>
      </w:r>
      <w:proofErr w:type="spellStart"/>
      <w:r w:rsidRPr="007950D8">
        <w:rPr>
          <w:rFonts w:ascii="Arial" w:hAnsi="Arial" w:cs="Arial"/>
          <w:sz w:val="22"/>
          <w:szCs w:val="22"/>
        </w:rPr>
        <w:t>Enge</w:t>
      </w:r>
      <w:proofErr w:type="spellEnd"/>
      <w:r w:rsidRPr="007950D8">
        <w:rPr>
          <w:rFonts w:ascii="Arial" w:hAnsi="Arial" w:cs="Arial"/>
          <w:sz w:val="22"/>
          <w:szCs w:val="22"/>
        </w:rPr>
        <w:t>,</w:t>
      </w:r>
      <w:r>
        <w:rPr>
          <w:rFonts w:ascii="Arial" w:hAnsi="Arial" w:cs="Arial"/>
          <w:sz w:val="22"/>
          <w:szCs w:val="22"/>
        </w:rPr>
        <w:t xml:space="preserve"> </w:t>
      </w:r>
      <w:r w:rsidRPr="007950D8">
        <w:rPr>
          <w:rFonts w:ascii="Arial" w:hAnsi="Arial" w:cs="Arial"/>
          <w:sz w:val="22"/>
          <w:szCs w:val="22"/>
        </w:rPr>
        <w:t>Stanford University</w:t>
      </w:r>
      <w:r>
        <w:rPr>
          <w:rFonts w:ascii="Arial" w:hAnsi="Arial" w:cs="Arial"/>
          <w:sz w:val="22"/>
          <w:szCs w:val="22"/>
        </w:rPr>
        <w:t>, International Loran Association, 2009.</w:t>
      </w:r>
    </w:p>
    <w:p w14:paraId="789A5D3D" w14:textId="77777777" w:rsidR="005917B6" w:rsidRDefault="005917B6" w:rsidP="000A11F4">
      <w:pPr>
        <w:rPr>
          <w:rFonts w:cs="Arial"/>
        </w:rPr>
      </w:pPr>
    </w:p>
    <w:p w14:paraId="11DD58C3" w14:textId="22C5440F" w:rsidR="00EF5FA8" w:rsidDel="00DB54D6" w:rsidRDefault="00EF5FA8" w:rsidP="007170D6">
      <w:pPr>
        <w:pStyle w:val="Heading2"/>
        <w:rPr>
          <w:del w:id="782" w:author="Peter Douglas" w:date="2016-03-15T14:58:00Z"/>
        </w:rPr>
      </w:pPr>
      <w:bookmarkStart w:id="783" w:name="_Toc445900989"/>
      <w:bookmarkEnd w:id="783"/>
    </w:p>
    <w:p w14:paraId="73A2FCBD" w14:textId="04D0B41E" w:rsidR="00EF5FA8" w:rsidDel="00DB54D6" w:rsidRDefault="00EF5FA8" w:rsidP="007170D6">
      <w:pPr>
        <w:pStyle w:val="Heading2"/>
        <w:rPr>
          <w:del w:id="784" w:author="Peter Douglas" w:date="2016-03-15T14:58:00Z"/>
        </w:rPr>
      </w:pPr>
      <w:bookmarkStart w:id="785" w:name="_Toc445900990"/>
      <w:bookmarkEnd w:id="785"/>
    </w:p>
    <w:p w14:paraId="4EC6DEF0" w14:textId="6C375BAF" w:rsidR="00EF5FA8" w:rsidRDefault="00DB54D6" w:rsidP="007170D6">
      <w:pPr>
        <w:pStyle w:val="Heading2"/>
      </w:pPr>
      <w:bookmarkStart w:id="786" w:name="_Toc445900991"/>
      <w:r>
        <w:t>Additional Reading</w:t>
      </w:r>
      <w:bookmarkEnd w:id="786"/>
    </w:p>
    <w:p w14:paraId="3E6375D4" w14:textId="31D43DFE" w:rsidR="00EF5FA8" w:rsidRPr="00DB54D6" w:rsidDel="00DB54D6" w:rsidRDefault="00EF5FA8" w:rsidP="000A11F4">
      <w:pPr>
        <w:rPr>
          <w:del w:id="787" w:author="Peter Douglas" w:date="2016-03-15T14:59:00Z"/>
          <w:rFonts w:ascii="Arial" w:hAnsi="Arial" w:cs="Arial"/>
          <w:sz w:val="22"/>
          <w:szCs w:val="22"/>
        </w:rPr>
      </w:pPr>
      <w:del w:id="788" w:author="Peter Douglas" w:date="2016-03-15T14:59:00Z">
        <w:r w:rsidRPr="00EF5FA8" w:rsidDel="00DB54D6">
          <w:rPr>
            <w:rFonts w:ascii="Arial" w:hAnsi="Arial" w:cs="Arial"/>
            <w:sz w:val="22"/>
            <w:szCs w:val="22"/>
          </w:rPr>
          <w:delText xml:space="preserve">Extra references not currently referred to in the text, but might be appropriate for insertion </w:delText>
        </w:r>
        <w:r w:rsidRPr="00DB54D6" w:rsidDel="00DB54D6">
          <w:rPr>
            <w:rFonts w:ascii="Arial" w:hAnsi="Arial" w:cs="Arial"/>
            <w:sz w:val="22"/>
            <w:szCs w:val="22"/>
          </w:rPr>
          <w:delText>somewhere….</w:delText>
        </w:r>
      </w:del>
    </w:p>
    <w:p w14:paraId="08AC1B4A" w14:textId="77777777" w:rsidR="00EF5FA8" w:rsidRPr="00EE7D06" w:rsidRDefault="00EF5FA8" w:rsidP="000A11F4">
      <w:pPr>
        <w:rPr>
          <w:rFonts w:ascii="Arial" w:hAnsi="Arial" w:cs="Arial"/>
          <w:sz w:val="22"/>
          <w:szCs w:val="22"/>
        </w:rPr>
      </w:pPr>
    </w:p>
    <w:p w14:paraId="4D9F8E1E" w14:textId="5EDE483D" w:rsidR="00E446EA" w:rsidRDefault="000D6725" w:rsidP="003B456B">
      <w:pPr>
        <w:tabs>
          <w:tab w:val="left" w:pos="426"/>
        </w:tabs>
        <w:ind w:left="426" w:hanging="426"/>
        <w:rPr>
          <w:ins w:id="789" w:author="Peter Douglas" w:date="2016-03-15T14:59:00Z"/>
          <w:rFonts w:ascii="Arial" w:hAnsi="Arial" w:cs="Arial"/>
          <w:sz w:val="22"/>
          <w:szCs w:val="22"/>
        </w:rPr>
      </w:pPr>
      <w:proofErr w:type="gramStart"/>
      <w:ins w:id="790" w:author="Peter Douglas" w:date="2016-03-15T14:58:00Z">
        <w:r w:rsidRPr="004F3187">
          <w:rPr>
            <w:rFonts w:ascii="Arial" w:hAnsi="Arial" w:cs="Arial"/>
            <w:sz w:val="22"/>
            <w:szCs w:val="22"/>
          </w:rPr>
          <w:t xml:space="preserve">1. </w:t>
        </w:r>
      </w:ins>
      <w:ins w:id="791" w:author="Peter Douglas" w:date="2016-03-15T15:02:00Z">
        <w:r>
          <w:rPr>
            <w:rFonts w:ascii="Arial" w:hAnsi="Arial" w:cs="Arial"/>
            <w:sz w:val="22"/>
            <w:szCs w:val="22"/>
          </w:rPr>
          <w:t xml:space="preserve"> </w:t>
        </w:r>
      </w:ins>
      <w:ins w:id="792" w:author="Peter Douglas" w:date="2016-03-16T14:12:00Z">
        <w:r w:rsidR="003B456B">
          <w:rPr>
            <w:rFonts w:ascii="Arial" w:hAnsi="Arial" w:cs="Arial"/>
            <w:sz w:val="22"/>
            <w:szCs w:val="22"/>
          </w:rPr>
          <w:t xml:space="preserve">  </w:t>
        </w:r>
      </w:ins>
      <w:r w:rsidR="00E446EA" w:rsidRPr="00EE7D06">
        <w:rPr>
          <w:rFonts w:ascii="Arial" w:hAnsi="Arial" w:cs="Arial"/>
          <w:sz w:val="22"/>
          <w:szCs w:val="22"/>
        </w:rPr>
        <w:t>IMO Resolution A 115</w:t>
      </w:r>
      <w:proofErr w:type="gramEnd"/>
      <w:r w:rsidR="00E446EA" w:rsidRPr="00EE7D06">
        <w:rPr>
          <w:rFonts w:ascii="Arial" w:hAnsi="Arial" w:cs="Arial"/>
          <w:sz w:val="22"/>
          <w:szCs w:val="22"/>
        </w:rPr>
        <w:t xml:space="preserve"> (22) </w:t>
      </w:r>
      <w:ins w:id="793" w:author="Peter Douglas" w:date="2016-03-16T14:05:00Z">
        <w:r w:rsidR="003B456B">
          <w:rPr>
            <w:rFonts w:ascii="Arial" w:hAnsi="Arial" w:cs="Arial"/>
            <w:sz w:val="22"/>
            <w:szCs w:val="22"/>
          </w:rPr>
          <w:t xml:space="preserve">Revised performance </w:t>
        </w:r>
      </w:ins>
      <w:ins w:id="794" w:author="Peter Douglas" w:date="2016-03-16T14:06:00Z">
        <w:r w:rsidR="003B456B">
          <w:rPr>
            <w:rFonts w:ascii="Arial" w:hAnsi="Arial" w:cs="Arial"/>
            <w:sz w:val="22"/>
            <w:szCs w:val="22"/>
          </w:rPr>
          <w:t>s</w:t>
        </w:r>
      </w:ins>
      <w:ins w:id="795" w:author="Peter Douglas" w:date="2016-03-16T14:05:00Z">
        <w:r w:rsidR="003B456B">
          <w:rPr>
            <w:rFonts w:ascii="Arial" w:hAnsi="Arial" w:cs="Arial"/>
            <w:sz w:val="22"/>
            <w:szCs w:val="22"/>
          </w:rPr>
          <w:t xml:space="preserve">tandards for </w:t>
        </w:r>
      </w:ins>
      <w:ins w:id="796" w:author="Peter Douglas" w:date="2016-03-16T14:06:00Z">
        <w:r w:rsidR="003B456B">
          <w:rPr>
            <w:rFonts w:ascii="Arial" w:hAnsi="Arial" w:cs="Arial"/>
            <w:sz w:val="22"/>
            <w:szCs w:val="22"/>
          </w:rPr>
          <w:t>shipborne combined GPS/GLONASS receiver equipment</w:t>
        </w:r>
      </w:ins>
    </w:p>
    <w:p w14:paraId="365B0B19" w14:textId="68F3750C" w:rsidR="00DB54D6" w:rsidRPr="00EE7D06" w:rsidDel="00DB54D6" w:rsidRDefault="00DB54D6" w:rsidP="003B456B">
      <w:pPr>
        <w:tabs>
          <w:tab w:val="left" w:pos="284"/>
          <w:tab w:val="left" w:pos="426"/>
        </w:tabs>
        <w:ind w:left="426" w:hanging="426"/>
        <w:rPr>
          <w:del w:id="797" w:author="Peter Douglas" w:date="2016-03-15T14:59:00Z"/>
          <w:rFonts w:ascii="Arial" w:hAnsi="Arial" w:cs="Arial"/>
          <w:sz w:val="22"/>
          <w:szCs w:val="22"/>
        </w:rPr>
      </w:pPr>
      <w:ins w:id="798" w:author="Peter Douglas" w:date="2016-03-15T14:59:00Z">
        <w:r>
          <w:rPr>
            <w:rFonts w:ascii="Arial" w:hAnsi="Arial" w:cs="Arial"/>
            <w:sz w:val="22"/>
            <w:szCs w:val="22"/>
          </w:rPr>
          <w:t>2.</w:t>
        </w:r>
        <w:r>
          <w:rPr>
            <w:rFonts w:ascii="Arial" w:hAnsi="Arial" w:cs="Arial"/>
            <w:sz w:val="22"/>
            <w:szCs w:val="22"/>
          </w:rPr>
          <w:tab/>
        </w:r>
      </w:ins>
      <w:ins w:id="799" w:author="Peter Douglas" w:date="2016-03-16T14:12:00Z">
        <w:r w:rsidR="003B456B">
          <w:rPr>
            <w:rFonts w:ascii="Arial" w:hAnsi="Arial" w:cs="Arial"/>
            <w:sz w:val="22"/>
            <w:szCs w:val="22"/>
          </w:rPr>
          <w:t xml:space="preserve">  </w:t>
        </w:r>
      </w:ins>
    </w:p>
    <w:p w14:paraId="7D1C037D" w14:textId="37ABF52B" w:rsidR="00E446EA" w:rsidRPr="00DB54D6" w:rsidDel="00DB54D6" w:rsidRDefault="00E446EA" w:rsidP="007170D6">
      <w:pPr>
        <w:tabs>
          <w:tab w:val="left" w:pos="426"/>
        </w:tabs>
        <w:ind w:left="426" w:hanging="426"/>
        <w:rPr>
          <w:del w:id="800" w:author="Peter Douglas" w:date="2016-03-15T15:00:00Z"/>
          <w:rFonts w:ascii="Arial" w:hAnsi="Arial" w:cs="Arial"/>
          <w:sz w:val="22"/>
          <w:szCs w:val="22"/>
        </w:rPr>
      </w:pPr>
      <w:r w:rsidRPr="00DB54D6">
        <w:rPr>
          <w:rFonts w:ascii="Arial" w:hAnsi="Arial" w:cs="Arial"/>
          <w:sz w:val="22"/>
          <w:szCs w:val="22"/>
        </w:rPr>
        <w:t>IMO Resolution A 818 (19)</w:t>
      </w:r>
      <w:ins w:id="801" w:author="Peter Douglas" w:date="2016-03-16T14:06:00Z">
        <w:r w:rsidR="003B456B" w:rsidRPr="003B456B">
          <w:rPr>
            <w:rFonts w:ascii="Arial" w:hAnsi="Arial" w:cs="Arial"/>
            <w:sz w:val="22"/>
            <w:szCs w:val="22"/>
          </w:rPr>
          <w:t xml:space="preserve"> </w:t>
        </w:r>
        <w:r w:rsidR="003B456B">
          <w:rPr>
            <w:rFonts w:ascii="Arial" w:hAnsi="Arial" w:cs="Arial"/>
            <w:sz w:val="22"/>
            <w:szCs w:val="22"/>
          </w:rPr>
          <w:t xml:space="preserve">Performance standards for </w:t>
        </w:r>
        <w:proofErr w:type="spellStart"/>
        <w:r w:rsidR="003B456B">
          <w:rPr>
            <w:rFonts w:ascii="Arial" w:hAnsi="Arial" w:cs="Arial"/>
            <w:sz w:val="22"/>
            <w:szCs w:val="22"/>
          </w:rPr>
          <w:t>shipborne</w:t>
        </w:r>
        <w:proofErr w:type="spellEnd"/>
        <w:r w:rsidR="003B456B">
          <w:rPr>
            <w:rFonts w:ascii="Arial" w:hAnsi="Arial" w:cs="Arial"/>
            <w:sz w:val="22"/>
            <w:szCs w:val="22"/>
          </w:rPr>
          <w:t xml:space="preserve"> </w:t>
        </w:r>
      </w:ins>
      <w:ins w:id="802" w:author="Peter Douglas" w:date="2016-03-16T14:07:00Z">
        <w:r w:rsidR="003B456B">
          <w:rPr>
            <w:rFonts w:ascii="Arial" w:hAnsi="Arial" w:cs="Arial"/>
            <w:sz w:val="22"/>
            <w:szCs w:val="22"/>
          </w:rPr>
          <w:t xml:space="preserve">Loran-C and </w:t>
        </w:r>
        <w:proofErr w:type="spellStart"/>
        <w:proofErr w:type="gramStart"/>
        <w:r w:rsidR="003B456B">
          <w:rPr>
            <w:rFonts w:ascii="Arial" w:hAnsi="Arial" w:cs="Arial"/>
            <w:sz w:val="22"/>
            <w:szCs w:val="22"/>
          </w:rPr>
          <w:t>Chayka</w:t>
        </w:r>
        <w:proofErr w:type="spellEnd"/>
        <w:r w:rsidR="003B456B">
          <w:rPr>
            <w:rFonts w:ascii="Arial" w:hAnsi="Arial" w:cs="Arial"/>
            <w:sz w:val="22"/>
            <w:szCs w:val="22"/>
          </w:rPr>
          <w:t xml:space="preserve"> </w:t>
        </w:r>
      </w:ins>
      <w:ins w:id="803" w:author="Peter Douglas" w:date="2016-03-16T14:06:00Z">
        <w:r w:rsidR="003B456B">
          <w:rPr>
            <w:rFonts w:ascii="Arial" w:hAnsi="Arial" w:cs="Arial"/>
            <w:sz w:val="22"/>
            <w:szCs w:val="22"/>
          </w:rPr>
          <w:t xml:space="preserve"> receiver</w:t>
        </w:r>
      </w:ins>
      <w:ins w:id="804" w:author="Peter Douglas" w:date="2016-03-16T14:07:00Z">
        <w:r w:rsidR="003B456B">
          <w:rPr>
            <w:rFonts w:ascii="Arial" w:hAnsi="Arial" w:cs="Arial"/>
            <w:sz w:val="22"/>
            <w:szCs w:val="22"/>
          </w:rPr>
          <w:t>s</w:t>
        </w:r>
      </w:ins>
      <w:proofErr w:type="gramEnd"/>
      <w:ins w:id="805" w:author="Peter Douglas" w:date="2016-03-16T14:06:00Z">
        <w:r w:rsidR="003B456B">
          <w:rPr>
            <w:rFonts w:ascii="Arial" w:hAnsi="Arial" w:cs="Arial"/>
            <w:sz w:val="22"/>
            <w:szCs w:val="22"/>
          </w:rPr>
          <w:t xml:space="preserve"> </w:t>
        </w:r>
      </w:ins>
    </w:p>
    <w:p w14:paraId="36BED682" w14:textId="15BDB2DC" w:rsidR="00E446EA" w:rsidRPr="00EE7D06" w:rsidDel="00DB54D6" w:rsidRDefault="00E446EA" w:rsidP="003B456B">
      <w:pPr>
        <w:tabs>
          <w:tab w:val="left" w:pos="284"/>
          <w:tab w:val="left" w:pos="426"/>
        </w:tabs>
        <w:ind w:left="426" w:hanging="426"/>
        <w:rPr>
          <w:del w:id="806" w:author="Peter Douglas" w:date="2016-03-15T15:00:00Z"/>
          <w:rFonts w:ascii="Arial" w:hAnsi="Arial" w:cs="Arial"/>
          <w:sz w:val="22"/>
          <w:szCs w:val="22"/>
        </w:rPr>
      </w:pPr>
    </w:p>
    <w:p w14:paraId="52381C0E" w14:textId="77777777" w:rsidR="000308EB" w:rsidRPr="00EE7D06" w:rsidRDefault="000308EB" w:rsidP="003B456B">
      <w:pPr>
        <w:tabs>
          <w:tab w:val="left" w:pos="284"/>
          <w:tab w:val="left" w:pos="426"/>
        </w:tabs>
        <w:ind w:left="426" w:hanging="426"/>
        <w:rPr>
          <w:rFonts w:ascii="Arial" w:hAnsi="Arial" w:cs="Arial"/>
          <w:sz w:val="22"/>
          <w:szCs w:val="22"/>
        </w:rPr>
      </w:pPr>
    </w:p>
    <w:p w14:paraId="4D993554" w14:textId="54104AE0" w:rsidR="00684704" w:rsidRPr="001C5060" w:rsidDel="000D6725" w:rsidRDefault="00684704" w:rsidP="003B456B">
      <w:pPr>
        <w:pStyle w:val="ListParagraph"/>
        <w:numPr>
          <w:ilvl w:val="0"/>
          <w:numId w:val="20"/>
        </w:numPr>
        <w:tabs>
          <w:tab w:val="left" w:pos="426"/>
        </w:tabs>
        <w:ind w:left="426" w:hanging="426"/>
        <w:rPr>
          <w:del w:id="807" w:author="Peter Douglas" w:date="2016-03-15T15:00:00Z"/>
          <w:rFonts w:cs="Arial"/>
        </w:rPr>
      </w:pPr>
      <w:r w:rsidRPr="004F3187">
        <w:rPr>
          <w:rFonts w:cs="Arial"/>
        </w:rPr>
        <w:t xml:space="preserve">Enhanced Loran (eLoran) Definition Document Version 1.0, 16 October 2007 </w:t>
      </w:r>
    </w:p>
    <w:p w14:paraId="099FB51B" w14:textId="32077233" w:rsidR="00381B5E" w:rsidRPr="004F3187" w:rsidRDefault="00684704" w:rsidP="003B456B">
      <w:pPr>
        <w:pStyle w:val="ListParagraph"/>
        <w:numPr>
          <w:ilvl w:val="0"/>
          <w:numId w:val="20"/>
        </w:numPr>
        <w:tabs>
          <w:tab w:val="left" w:pos="426"/>
        </w:tabs>
        <w:ind w:left="426" w:hanging="426"/>
        <w:rPr>
          <w:rFonts w:cs="Arial"/>
        </w:rPr>
      </w:pPr>
      <w:del w:id="808" w:author="Peter Douglas" w:date="2016-03-15T15:00:00Z">
        <w:r w:rsidRPr="004F3187" w:rsidDel="000D6725">
          <w:rPr>
            <w:rFonts w:cs="Arial"/>
          </w:rPr>
          <w:cr/>
        </w:r>
      </w:del>
    </w:p>
    <w:p w14:paraId="4EF37B43" w14:textId="77777777" w:rsidR="00684704" w:rsidRPr="001C5060" w:rsidRDefault="00684704" w:rsidP="003B456B">
      <w:pPr>
        <w:pStyle w:val="ListParagraph"/>
        <w:numPr>
          <w:ilvl w:val="0"/>
          <w:numId w:val="20"/>
        </w:numPr>
        <w:tabs>
          <w:tab w:val="left" w:pos="426"/>
        </w:tabs>
        <w:ind w:left="426" w:hanging="426"/>
        <w:rPr>
          <w:rFonts w:cs="Arial"/>
        </w:rPr>
      </w:pPr>
      <w:r w:rsidRPr="001C5060">
        <w:rPr>
          <w:rFonts w:cs="Arial"/>
        </w:rPr>
        <w:t>IEC 60721-3-6:1987, Classification of environmental conditions – Part 3: Classification of groups of environmental parameters and their severities – Ship environment</w:t>
      </w:r>
    </w:p>
    <w:p w14:paraId="6DCCAADB" w14:textId="77777777" w:rsidR="000308EB" w:rsidRPr="001C5060" w:rsidRDefault="00684704" w:rsidP="001C5060">
      <w:pPr>
        <w:pStyle w:val="ListParagraph"/>
        <w:numPr>
          <w:ilvl w:val="0"/>
          <w:numId w:val="20"/>
        </w:numPr>
        <w:rPr>
          <w:rFonts w:cs="Arial"/>
        </w:rPr>
      </w:pPr>
      <w:r w:rsidRPr="001C5060">
        <w:rPr>
          <w:rFonts w:cs="Arial"/>
        </w:rPr>
        <w:t xml:space="preserve">IEC 60945, Maritime navigation and </w:t>
      </w:r>
      <w:proofErr w:type="spellStart"/>
      <w:r w:rsidRPr="001C5060">
        <w:rPr>
          <w:rFonts w:cs="Arial"/>
        </w:rPr>
        <w:t>radiocommunication</w:t>
      </w:r>
      <w:proofErr w:type="spellEnd"/>
      <w:r w:rsidRPr="001C5060">
        <w:rPr>
          <w:rFonts w:cs="Arial"/>
        </w:rPr>
        <w:t xml:space="preserve"> equipment and systems – General requirements – Methods of testing and required test results</w:t>
      </w:r>
    </w:p>
    <w:p w14:paraId="5FC37484" w14:textId="77777777" w:rsidR="00D017EB" w:rsidRPr="001C5060" w:rsidRDefault="00D017EB" w:rsidP="001C5060">
      <w:pPr>
        <w:pStyle w:val="ListParagraph"/>
        <w:numPr>
          <w:ilvl w:val="0"/>
          <w:numId w:val="20"/>
        </w:numPr>
        <w:rPr>
          <w:rFonts w:cs="Arial"/>
        </w:rPr>
      </w:pPr>
      <w:r w:rsidRPr="001C5060">
        <w:rPr>
          <w:rFonts w:cs="Arial"/>
        </w:rPr>
        <w:t xml:space="preserve">IEC 61162 (all parts), Maritime navigation and </w:t>
      </w:r>
      <w:proofErr w:type="spellStart"/>
      <w:r w:rsidRPr="001C5060">
        <w:rPr>
          <w:rFonts w:cs="Arial"/>
        </w:rPr>
        <w:t>radiocommunication</w:t>
      </w:r>
      <w:proofErr w:type="spellEnd"/>
      <w:r w:rsidRPr="001C5060">
        <w:rPr>
          <w:rFonts w:cs="Arial"/>
        </w:rPr>
        <w:t xml:space="preserve"> equipment and systems – Digital interfaces </w:t>
      </w:r>
    </w:p>
    <w:p w14:paraId="6859C797" w14:textId="1086482B" w:rsidR="00D017EB" w:rsidRPr="001C5060" w:rsidDel="003B456B" w:rsidRDefault="00D017EB" w:rsidP="001C5060">
      <w:pPr>
        <w:pStyle w:val="ListParagraph"/>
        <w:numPr>
          <w:ilvl w:val="0"/>
          <w:numId w:val="20"/>
        </w:numPr>
        <w:rPr>
          <w:del w:id="809" w:author="Peter Douglas" w:date="2016-03-16T14:12:00Z"/>
          <w:rFonts w:cs="Arial"/>
        </w:rPr>
      </w:pPr>
      <w:del w:id="810" w:author="Peter Douglas" w:date="2016-03-16T14:12:00Z">
        <w:r w:rsidRPr="001C5060" w:rsidDel="003B456B">
          <w:rPr>
            <w:rFonts w:cs="Arial"/>
          </w:rPr>
          <w:delText>IMO resolution A.818 (19):1995, Performance Standards for Shipborne LORAN-C and CHAYKA Receivers</w:delText>
        </w:r>
      </w:del>
    </w:p>
    <w:p w14:paraId="574ACB50" w14:textId="07AFD572" w:rsidR="00D017EB" w:rsidRPr="001C5060" w:rsidDel="003B456B" w:rsidRDefault="00D017EB" w:rsidP="001C5060">
      <w:pPr>
        <w:pStyle w:val="ListParagraph"/>
        <w:numPr>
          <w:ilvl w:val="0"/>
          <w:numId w:val="20"/>
        </w:numPr>
        <w:rPr>
          <w:del w:id="811" w:author="Peter Douglas" w:date="2016-03-16T14:10:00Z"/>
          <w:rFonts w:cs="Arial"/>
        </w:rPr>
      </w:pPr>
      <w:del w:id="812" w:author="Peter Douglas" w:date="2016-03-16T14:10:00Z">
        <w:r w:rsidRPr="001C5060" w:rsidDel="003B456B">
          <w:rPr>
            <w:rFonts w:cs="Arial"/>
          </w:rPr>
          <w:delText>IMO Resolution A.529(13):1983 , Accuracy standards for navigation</w:delText>
        </w:r>
      </w:del>
    </w:p>
    <w:p w14:paraId="6B66A5A2" w14:textId="77777777" w:rsidR="00D017EB" w:rsidRPr="001C5060" w:rsidRDefault="00D017EB" w:rsidP="001C5060">
      <w:pPr>
        <w:pStyle w:val="ListParagraph"/>
        <w:numPr>
          <w:ilvl w:val="0"/>
          <w:numId w:val="20"/>
        </w:numPr>
        <w:rPr>
          <w:rFonts w:cs="Arial"/>
        </w:rPr>
      </w:pPr>
      <w:r w:rsidRPr="001C5060">
        <w:rPr>
          <w:rFonts w:cs="Arial"/>
        </w:rPr>
        <w:t>IMO Resolution A.694(17):1991, General requirements for shipborne radio equipment forming part of the Global maritime distress and safety system (GMDSS) and for electronic navigational aids</w:t>
      </w:r>
    </w:p>
    <w:p w14:paraId="5BED356E" w14:textId="6B618D49" w:rsidR="00D017EB" w:rsidRPr="001C5060" w:rsidDel="003B456B" w:rsidRDefault="00D017EB" w:rsidP="001C5060">
      <w:pPr>
        <w:pStyle w:val="ListParagraph"/>
        <w:numPr>
          <w:ilvl w:val="0"/>
          <w:numId w:val="20"/>
        </w:numPr>
        <w:rPr>
          <w:del w:id="813" w:author="Peter Douglas" w:date="2016-03-16T14:08:00Z"/>
          <w:rFonts w:cs="Arial"/>
        </w:rPr>
      </w:pPr>
      <w:del w:id="814" w:author="Peter Douglas" w:date="2016-03-16T14:08:00Z">
        <w:r w:rsidRPr="001C5060" w:rsidDel="003B456B">
          <w:rPr>
            <w:rFonts w:cs="Arial"/>
          </w:rPr>
          <w:delText>IMO Resolution A.953 (23):2004, Worldwide radionavigation system</w:delText>
        </w:r>
      </w:del>
    </w:p>
    <w:p w14:paraId="3627A749" w14:textId="77777777" w:rsidR="00D017EB" w:rsidRPr="001C5060" w:rsidRDefault="00D017EB" w:rsidP="001C5060">
      <w:pPr>
        <w:pStyle w:val="ListParagraph"/>
        <w:numPr>
          <w:ilvl w:val="0"/>
          <w:numId w:val="20"/>
        </w:numPr>
        <w:rPr>
          <w:rFonts w:cs="Arial"/>
        </w:rPr>
      </w:pPr>
      <w:r w:rsidRPr="001C5060">
        <w:rPr>
          <w:rFonts w:cs="Arial"/>
        </w:rPr>
        <w:t>IMO Resolution MSC.112(73):2000, Performance standards for shipborne global positioning system (GPS) receiver equipment</w:t>
      </w:r>
    </w:p>
    <w:p w14:paraId="2A496BB2" w14:textId="18762681" w:rsidR="00D017EB" w:rsidRPr="001C5060" w:rsidDel="003B456B" w:rsidRDefault="00D017EB" w:rsidP="001C5060">
      <w:pPr>
        <w:pStyle w:val="ListParagraph"/>
        <w:numPr>
          <w:ilvl w:val="0"/>
          <w:numId w:val="20"/>
        </w:numPr>
        <w:rPr>
          <w:del w:id="815" w:author="Peter Douglas" w:date="2016-03-16T14:09:00Z"/>
          <w:rFonts w:cs="Arial"/>
        </w:rPr>
      </w:pPr>
      <w:del w:id="816" w:author="Peter Douglas" w:date="2016-03-16T14:09:00Z">
        <w:r w:rsidRPr="001C5060" w:rsidDel="003B456B">
          <w:rPr>
            <w:rFonts w:cs="Arial"/>
          </w:rPr>
          <w:delText>IMO Resolution MSC.114(73):2000, Performance standards for shipborne DGPS and DGLONASS maritime radio beacon receiver equipment</w:delText>
        </w:r>
      </w:del>
    </w:p>
    <w:p w14:paraId="5DB54CC6" w14:textId="77777777" w:rsidR="00D017EB" w:rsidRPr="001C5060" w:rsidRDefault="00D017EB" w:rsidP="001C5060">
      <w:pPr>
        <w:pStyle w:val="ListParagraph"/>
        <w:numPr>
          <w:ilvl w:val="0"/>
          <w:numId w:val="20"/>
        </w:numPr>
        <w:rPr>
          <w:rFonts w:cs="Arial"/>
        </w:rPr>
      </w:pPr>
      <w:r w:rsidRPr="001C5060">
        <w:rPr>
          <w:rFonts w:cs="Arial"/>
        </w:rPr>
        <w:t>NMEA 0183 rev 4 Standard for Interfacing Marine Electronic Devices.</w:t>
      </w:r>
    </w:p>
    <w:p w14:paraId="0F4F4237" w14:textId="71F974A1" w:rsidR="00D017EB" w:rsidRPr="001C5060" w:rsidDel="005917B6" w:rsidRDefault="00D017EB" w:rsidP="00572657">
      <w:pPr>
        <w:pStyle w:val="ListParagraph"/>
        <w:numPr>
          <w:ilvl w:val="0"/>
          <w:numId w:val="20"/>
        </w:numPr>
        <w:rPr>
          <w:del w:id="817" w:author="Peter Douglas" w:date="2016-03-15T15:03:00Z"/>
          <w:rFonts w:cs="Arial"/>
        </w:rPr>
      </w:pPr>
      <w:r w:rsidRPr="004F3187">
        <w:rPr>
          <w:rFonts w:cs="Arial"/>
        </w:rPr>
        <w:t xml:space="preserve">NMEA 2000 </w:t>
      </w:r>
      <w:proofErr w:type="gramStart"/>
      <w:r w:rsidRPr="004F3187">
        <w:rPr>
          <w:rFonts w:cs="Arial"/>
        </w:rPr>
        <w:t>rev  Standard</w:t>
      </w:r>
      <w:proofErr w:type="gramEnd"/>
      <w:r w:rsidRPr="004F3187">
        <w:rPr>
          <w:rFonts w:cs="Arial"/>
        </w:rPr>
        <w:t xml:space="preserve"> for Interfacing Marine Electronic Devices</w:t>
      </w:r>
      <w:ins w:id="818" w:author="Peter Douglas" w:date="2016-03-15T15:03:00Z">
        <w:r w:rsidR="005917B6" w:rsidRPr="004F3187">
          <w:rPr>
            <w:rFonts w:cs="Arial"/>
          </w:rPr>
          <w:t>.</w:t>
        </w:r>
      </w:ins>
      <w:del w:id="819" w:author="Peter Douglas" w:date="2016-03-15T15:03:00Z">
        <w:r w:rsidRPr="004F3187" w:rsidDel="005917B6">
          <w:rPr>
            <w:rFonts w:cs="Arial"/>
          </w:rPr>
          <w:delText>.</w:delText>
        </w:r>
      </w:del>
    </w:p>
    <w:p w14:paraId="6EABFC3D" w14:textId="77777777" w:rsidR="00D017EB" w:rsidRPr="004F3187" w:rsidRDefault="00D017EB" w:rsidP="00EE7D06">
      <w:pPr>
        <w:pStyle w:val="ListParagraph"/>
        <w:numPr>
          <w:ilvl w:val="0"/>
          <w:numId w:val="20"/>
        </w:numPr>
        <w:rPr>
          <w:rFonts w:cs="Arial"/>
          <w:sz w:val="10"/>
        </w:rPr>
      </w:pPr>
    </w:p>
    <w:p w14:paraId="56F89C35" w14:textId="12F9F513" w:rsidR="0031438A" w:rsidRPr="001C5060" w:rsidDel="000D6725" w:rsidRDefault="0031438A" w:rsidP="00572657">
      <w:pPr>
        <w:pStyle w:val="ListParagraph"/>
        <w:numPr>
          <w:ilvl w:val="0"/>
          <w:numId w:val="20"/>
        </w:numPr>
        <w:rPr>
          <w:del w:id="820" w:author="Peter Douglas" w:date="2016-03-15T15:02:00Z"/>
          <w:rFonts w:cs="Arial"/>
        </w:rPr>
      </w:pPr>
      <w:r w:rsidRPr="004F3187">
        <w:rPr>
          <w:rFonts w:cs="Arial"/>
        </w:rPr>
        <w:t>Specification of the Transmitted Loran-C Signal, COMDTINST M 18582.4A, 1994. United States Coast Guard.</w:t>
      </w:r>
    </w:p>
    <w:p w14:paraId="1A8D7466" w14:textId="77777777" w:rsidR="0031438A" w:rsidRPr="004F3187" w:rsidRDefault="0031438A" w:rsidP="00EE7D06">
      <w:pPr>
        <w:pStyle w:val="ListParagraph"/>
        <w:numPr>
          <w:ilvl w:val="0"/>
          <w:numId w:val="20"/>
        </w:numPr>
        <w:rPr>
          <w:rFonts w:cs="Arial"/>
          <w:color w:val="0000FF"/>
          <w:sz w:val="14"/>
          <w:szCs w:val="24"/>
        </w:rPr>
      </w:pPr>
    </w:p>
    <w:p w14:paraId="3FB72A0C" w14:textId="284906F1" w:rsidR="0031438A" w:rsidRPr="001C5060" w:rsidDel="000D6725" w:rsidRDefault="0031438A" w:rsidP="00572657">
      <w:pPr>
        <w:pStyle w:val="ListParagraph"/>
        <w:numPr>
          <w:ilvl w:val="0"/>
          <w:numId w:val="20"/>
        </w:numPr>
        <w:rPr>
          <w:del w:id="821" w:author="Peter Douglas" w:date="2016-03-15T15:02:00Z"/>
          <w:rFonts w:cs="Arial"/>
        </w:rPr>
      </w:pPr>
      <w:r w:rsidRPr="004F3187">
        <w:rPr>
          <w:rFonts w:cs="Arial"/>
        </w:rPr>
        <w:t xml:space="preserve">eLoran; Securing Positioning, Navigation and Timing for Europe’s Future, Prepared by the </w:t>
      </w:r>
      <w:r w:rsidRPr="00EE7D06">
        <w:rPr>
          <w:rFonts w:cs="Arial"/>
        </w:rPr>
        <w:t>European eLoran Forum, April 2008</w:t>
      </w:r>
    </w:p>
    <w:p w14:paraId="70D4E2A7" w14:textId="77777777" w:rsidR="0031438A" w:rsidRPr="004F3187" w:rsidRDefault="0031438A" w:rsidP="00EE7D06">
      <w:pPr>
        <w:pStyle w:val="ListParagraph"/>
        <w:numPr>
          <w:ilvl w:val="0"/>
          <w:numId w:val="20"/>
        </w:numPr>
        <w:rPr>
          <w:rFonts w:cs="Arial"/>
          <w:color w:val="0000FF"/>
          <w:sz w:val="14"/>
          <w:szCs w:val="24"/>
        </w:rPr>
      </w:pPr>
    </w:p>
    <w:p w14:paraId="320807C5" w14:textId="576E2F52" w:rsidR="0031438A" w:rsidRPr="001C5060" w:rsidDel="000D6725" w:rsidRDefault="0031438A" w:rsidP="00572657">
      <w:pPr>
        <w:pStyle w:val="ListParagraph"/>
        <w:numPr>
          <w:ilvl w:val="0"/>
          <w:numId w:val="20"/>
        </w:numPr>
        <w:rPr>
          <w:del w:id="822" w:author="Peter Douglas" w:date="2016-03-15T15:03:00Z"/>
          <w:rFonts w:cs="Arial"/>
          <w:lang w:val="pt-PT"/>
        </w:rPr>
      </w:pPr>
      <w:r w:rsidRPr="004F3187">
        <w:rPr>
          <w:rFonts w:cs="Arial"/>
          <w:lang w:val="pt-PT"/>
        </w:rPr>
        <w:t>Enhanced Loran (</w:t>
      </w:r>
      <w:r w:rsidRPr="00EE7D06">
        <w:rPr>
          <w:rFonts w:cs="Arial"/>
          <w:i/>
          <w:iCs/>
          <w:lang w:val="pt-PT"/>
        </w:rPr>
        <w:t>eLoran</w:t>
      </w:r>
      <w:r w:rsidRPr="00EE7D06">
        <w:rPr>
          <w:rFonts w:cs="Arial"/>
          <w:lang w:val="pt-PT"/>
        </w:rPr>
        <w:t xml:space="preserve">) Definition Document, International Loran Association,  2007 </w:t>
      </w:r>
    </w:p>
    <w:p w14:paraId="791EE801" w14:textId="77777777" w:rsidR="0031438A" w:rsidRPr="004F3187" w:rsidRDefault="0031438A" w:rsidP="00EE7D06">
      <w:pPr>
        <w:pStyle w:val="ListParagraph"/>
        <w:numPr>
          <w:ilvl w:val="0"/>
          <w:numId w:val="20"/>
        </w:numPr>
        <w:rPr>
          <w:rFonts w:cs="Arial"/>
          <w:bCs/>
          <w:color w:val="0000FF"/>
          <w:sz w:val="14"/>
          <w:szCs w:val="24"/>
          <w:lang w:val="pt-PT"/>
        </w:rPr>
      </w:pPr>
    </w:p>
    <w:p w14:paraId="31B76D98" w14:textId="77777777" w:rsidR="0031438A" w:rsidRPr="001C5060" w:rsidRDefault="0031438A" w:rsidP="001C5060">
      <w:pPr>
        <w:pStyle w:val="ListParagraph"/>
        <w:numPr>
          <w:ilvl w:val="0"/>
          <w:numId w:val="20"/>
        </w:numPr>
        <w:rPr>
          <w:rFonts w:cs="Arial"/>
        </w:rPr>
      </w:pPr>
      <w:r w:rsidRPr="00DF2085">
        <w:rPr>
          <w:rFonts w:cs="Arial"/>
        </w:rPr>
        <w:lastRenderedPageBreak/>
        <w:t xml:space="preserve">Independent Assessment Team (IAT) Summary of Initial Findings on eLoran, Institute for </w:t>
      </w:r>
      <w:proofErr w:type="spellStart"/>
      <w:r w:rsidRPr="00DF2085">
        <w:rPr>
          <w:rFonts w:cs="Arial"/>
        </w:rPr>
        <w:t>Defense</w:t>
      </w:r>
      <w:proofErr w:type="spellEnd"/>
      <w:r w:rsidRPr="00DF2085">
        <w:rPr>
          <w:rFonts w:cs="Arial"/>
        </w:rPr>
        <w:t xml:space="preserve"> Analyses, January 2009</w:t>
      </w:r>
    </w:p>
    <w:p w14:paraId="64F4242D" w14:textId="77777777" w:rsidR="0031438A" w:rsidRPr="001C5060" w:rsidRDefault="0031438A" w:rsidP="001C5060">
      <w:pPr>
        <w:pStyle w:val="ListParagraph"/>
        <w:numPr>
          <w:ilvl w:val="0"/>
          <w:numId w:val="20"/>
        </w:numPr>
        <w:rPr>
          <w:rFonts w:cs="Arial"/>
        </w:rPr>
      </w:pPr>
      <w:r w:rsidRPr="001C5060">
        <w:rPr>
          <w:rFonts w:cs="Arial"/>
        </w:rPr>
        <w:t>NELS Manual</w:t>
      </w:r>
    </w:p>
    <w:p w14:paraId="051CC8E3" w14:textId="77777777" w:rsidR="0031438A" w:rsidRDefault="0031438A" w:rsidP="001C5060">
      <w:pPr>
        <w:pStyle w:val="ListParagraph"/>
        <w:numPr>
          <w:ilvl w:val="0"/>
          <w:numId w:val="20"/>
        </w:numPr>
        <w:rPr>
          <w:rFonts w:cs="Arial"/>
        </w:rPr>
      </w:pPr>
      <w:r w:rsidRPr="001C5060">
        <w:rPr>
          <w:rFonts w:cs="Arial"/>
        </w:rPr>
        <w:t>New Potential of Low-Frequency Radionavigation in the 21</w:t>
      </w:r>
      <w:r w:rsidRPr="001C5060">
        <w:rPr>
          <w:rFonts w:cs="Arial"/>
          <w:vertAlign w:val="superscript"/>
        </w:rPr>
        <w:t>st</w:t>
      </w:r>
      <w:r w:rsidRPr="001C5060">
        <w:rPr>
          <w:rFonts w:cs="Arial"/>
        </w:rPr>
        <w:t xml:space="preserve"> Century, </w:t>
      </w:r>
      <w:proofErr w:type="spellStart"/>
      <w:r w:rsidRPr="001C5060">
        <w:rPr>
          <w:rFonts w:cs="Arial"/>
        </w:rPr>
        <w:t>Wouter</w:t>
      </w:r>
      <w:proofErr w:type="spellEnd"/>
      <w:r w:rsidRPr="001C5060">
        <w:rPr>
          <w:rFonts w:cs="Arial"/>
        </w:rPr>
        <w:t xml:space="preserve"> J </w:t>
      </w:r>
      <w:proofErr w:type="spellStart"/>
      <w:r w:rsidRPr="001C5060">
        <w:rPr>
          <w:rFonts w:cs="Arial"/>
        </w:rPr>
        <w:t>Pelgrum</w:t>
      </w:r>
      <w:proofErr w:type="spellEnd"/>
      <w:r w:rsidRPr="001C5060">
        <w:rPr>
          <w:rFonts w:cs="Arial"/>
        </w:rPr>
        <w:t>, 2006</w:t>
      </w:r>
    </w:p>
    <w:p w14:paraId="3C536D94" w14:textId="77777777" w:rsidR="00DF31EA" w:rsidRDefault="00DF31EA" w:rsidP="001C5060">
      <w:pPr>
        <w:pStyle w:val="ListParagraph"/>
        <w:numPr>
          <w:ilvl w:val="0"/>
          <w:numId w:val="20"/>
        </w:numPr>
        <w:rPr>
          <w:rFonts w:cs="Arial"/>
        </w:rPr>
      </w:pPr>
      <w:r>
        <w:rPr>
          <w:rFonts w:cs="Arial"/>
        </w:rPr>
        <w:t xml:space="preserve">Delivering a National Timescale using eLoran, </w:t>
      </w:r>
      <w:proofErr w:type="spellStart"/>
      <w:r>
        <w:rPr>
          <w:rFonts w:cs="Arial"/>
        </w:rPr>
        <w:t>Chronos</w:t>
      </w:r>
      <w:proofErr w:type="spellEnd"/>
      <w:r>
        <w:rPr>
          <w:rFonts w:cs="Arial"/>
        </w:rPr>
        <w:t xml:space="preserve"> Technology, Issue 1.0, 07 June 2014</w:t>
      </w:r>
    </w:p>
    <w:p w14:paraId="679F9AAF" w14:textId="77777777" w:rsidR="00DF31EA" w:rsidRPr="001C5060" w:rsidRDefault="00DF31EA" w:rsidP="001C5060">
      <w:pPr>
        <w:pStyle w:val="ListParagraph"/>
        <w:numPr>
          <w:ilvl w:val="0"/>
          <w:numId w:val="20"/>
        </w:numPr>
        <w:rPr>
          <w:rFonts w:cs="Arial"/>
        </w:rPr>
      </w:pPr>
      <w:r w:rsidRPr="001C5060">
        <w:rPr>
          <w:rFonts w:cs="Arial"/>
        </w:rPr>
        <w:t xml:space="preserve">International Telecommunications Union - </w:t>
      </w:r>
      <w:proofErr w:type="spellStart"/>
      <w:r w:rsidRPr="001C5060">
        <w:rPr>
          <w:rFonts w:cs="Arial"/>
        </w:rPr>
        <w:t>Radiocommunication</w:t>
      </w:r>
      <w:proofErr w:type="spellEnd"/>
      <w:r w:rsidRPr="001C5060">
        <w:rPr>
          <w:rFonts w:cs="Arial"/>
        </w:rPr>
        <w:t xml:space="preserve"> Sector (ITU-R),  Recommendation M.589-2</w:t>
      </w:r>
    </w:p>
    <w:p w14:paraId="70FE1632" w14:textId="77777777" w:rsidR="00DF31EA" w:rsidRPr="001C5060" w:rsidRDefault="00DF31EA" w:rsidP="00DF31EA">
      <w:pPr>
        <w:pStyle w:val="BodyText"/>
        <w:numPr>
          <w:ilvl w:val="0"/>
          <w:numId w:val="20"/>
        </w:numPr>
        <w:rPr>
          <w:rFonts w:ascii="Arial" w:hAnsi="Arial" w:cs="Arial"/>
          <w:sz w:val="22"/>
          <w:szCs w:val="22"/>
        </w:rPr>
      </w:pPr>
      <w:r w:rsidRPr="001C5060">
        <w:rPr>
          <w:rFonts w:ascii="Arial" w:hAnsi="Arial" w:cs="Arial"/>
          <w:sz w:val="22"/>
          <w:szCs w:val="22"/>
        </w:rPr>
        <w:t xml:space="preserve">ITU, </w:t>
      </w:r>
      <w:r w:rsidRPr="001C5060">
        <w:rPr>
          <w:rFonts w:ascii="Arial" w:hAnsi="Arial" w:cs="Arial"/>
          <w:i/>
          <w:sz w:val="22"/>
          <w:szCs w:val="22"/>
        </w:rPr>
        <w:t>“Groundwave Propagation Curves for the frequencies between 10kHz and 30MHz”. ITU</w:t>
      </w:r>
      <w:r w:rsidRPr="001C5060">
        <w:rPr>
          <w:rFonts w:ascii="Arial" w:hAnsi="Arial" w:cs="Arial"/>
          <w:i/>
          <w:sz w:val="22"/>
          <w:szCs w:val="22"/>
        </w:rPr>
        <w:noBreakHyphen/>
        <w:t>R P.368-7, Geneva 1992.</w:t>
      </w:r>
    </w:p>
    <w:p w14:paraId="5EA66836" w14:textId="77777777" w:rsidR="00DF31EA" w:rsidRPr="001C5060" w:rsidRDefault="00DF31EA" w:rsidP="001C5060">
      <w:pPr>
        <w:pStyle w:val="ListParagraph"/>
        <w:numPr>
          <w:ilvl w:val="0"/>
          <w:numId w:val="20"/>
        </w:numPr>
        <w:rPr>
          <w:rFonts w:cs="Arial"/>
        </w:rPr>
      </w:pPr>
      <w:r w:rsidRPr="001C5060">
        <w:rPr>
          <w:rFonts w:cs="Arial"/>
        </w:rPr>
        <w:t xml:space="preserve">ITU, </w:t>
      </w:r>
      <w:r w:rsidRPr="001C5060">
        <w:rPr>
          <w:rFonts w:cs="Arial"/>
          <w:i/>
        </w:rPr>
        <w:t>“World Atlas of Ground Conductivities,”</w:t>
      </w:r>
      <w:r w:rsidRPr="001C5060">
        <w:rPr>
          <w:rFonts w:cs="Arial"/>
        </w:rPr>
        <w:t xml:space="preserve"> ITU-RP.832-2, Geneva 1999</w:t>
      </w:r>
    </w:p>
    <w:p w14:paraId="30F8B6C3" w14:textId="77777777" w:rsidR="0031438A" w:rsidRPr="001C5060" w:rsidRDefault="0031438A" w:rsidP="0031438A">
      <w:pPr>
        <w:rPr>
          <w:rFonts w:ascii="Arial" w:hAnsi="Arial" w:cs="Arial"/>
        </w:rPr>
      </w:pPr>
    </w:p>
    <w:p w14:paraId="508813D5" w14:textId="48B3B1F7" w:rsidR="0031438A" w:rsidRPr="001C5060" w:rsidDel="00011CAC" w:rsidRDefault="0031438A" w:rsidP="0031438A">
      <w:pPr>
        <w:rPr>
          <w:del w:id="823" w:author="Peter Douglas" w:date="2016-03-15T15:15:00Z"/>
          <w:rFonts w:ascii="Arial" w:hAnsi="Arial" w:cs="Arial"/>
        </w:rPr>
      </w:pPr>
    </w:p>
    <w:p w14:paraId="0F6DA6AD" w14:textId="2068E40B" w:rsidR="0031438A" w:rsidRPr="001C5060" w:rsidDel="00011CAC" w:rsidRDefault="0031438A" w:rsidP="001C5060">
      <w:pPr>
        <w:pStyle w:val="BodyText"/>
        <w:ind w:left="720"/>
        <w:rPr>
          <w:del w:id="824" w:author="Peter Douglas" w:date="2016-03-15T15:15:00Z"/>
          <w:rFonts w:ascii="Arial" w:hAnsi="Arial" w:cs="Arial"/>
          <w:color w:val="FF0000"/>
        </w:rPr>
      </w:pPr>
    </w:p>
    <w:p w14:paraId="7C9FFB95" w14:textId="73012AC6" w:rsidR="00DF31EA" w:rsidDel="00011CAC" w:rsidRDefault="00DF31EA" w:rsidP="001C5060">
      <w:pPr>
        <w:pStyle w:val="BodyText"/>
        <w:ind w:left="720"/>
        <w:rPr>
          <w:del w:id="825" w:author="Peter Douglas" w:date="2016-03-15T15:15:00Z"/>
          <w:rFonts w:ascii="Arial" w:hAnsi="Arial" w:cs="Arial"/>
          <w:color w:val="FF0000"/>
        </w:rPr>
      </w:pPr>
    </w:p>
    <w:p w14:paraId="208380F0" w14:textId="0ED2D14A" w:rsidR="0031438A" w:rsidRPr="001C5060" w:rsidRDefault="0031438A" w:rsidP="001C5060">
      <w:pPr>
        <w:pStyle w:val="BodyText"/>
        <w:ind w:left="720"/>
        <w:rPr>
          <w:rFonts w:ascii="Arial" w:hAnsi="Arial" w:cs="Arial"/>
          <w:color w:val="FF0000"/>
        </w:rPr>
      </w:pPr>
      <w:del w:id="826" w:author="Peter Douglas" w:date="2016-03-15T15:15:00Z">
        <w:r w:rsidRPr="001C5060" w:rsidDel="00011CAC">
          <w:rPr>
            <w:rFonts w:ascii="Arial" w:hAnsi="Arial" w:cs="Arial"/>
            <w:color w:val="FF0000"/>
          </w:rPr>
          <w:delText xml:space="preserve"> </w:delText>
        </w:r>
      </w:del>
    </w:p>
    <w:sectPr w:rsidR="0031438A" w:rsidRPr="001C5060" w:rsidSect="00032D66">
      <w:headerReference w:type="default" r:id="rId19"/>
      <w:footerReference w:type="even" r:id="rId20"/>
      <w:footerReference w:type="default" r:id="rId21"/>
      <w:headerReference w:type="first" r:id="rId22"/>
      <w:footerReference w:type="first" r:id="rId23"/>
      <w:pgSz w:w="11907" w:h="16834" w:code="9"/>
      <w:pgMar w:top="1797" w:right="1440" w:bottom="1440" w:left="1440" w:header="851" w:footer="85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C4F87" w14:textId="77777777" w:rsidR="00263D33" w:rsidRDefault="00263D33" w:rsidP="003B55C6">
      <w:r>
        <w:separator/>
      </w:r>
    </w:p>
  </w:endnote>
  <w:endnote w:type="continuationSeparator" w:id="0">
    <w:p w14:paraId="7E5C7B4A" w14:textId="77777777" w:rsidR="00263D33" w:rsidRDefault="00263D33"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E3640" w14:textId="77777777" w:rsidR="00263D33" w:rsidRDefault="00263D33">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7BF4281D" w14:textId="77777777" w:rsidR="00263D33" w:rsidRDefault="00263D33">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F8869" w14:textId="77777777" w:rsidR="00263D33" w:rsidRDefault="00263D33">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484283">
      <w:rPr>
        <w:rStyle w:val="PageNumber"/>
        <w:noProof/>
        <w:lang w:val="en-US"/>
      </w:rPr>
      <w:t>30</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484283">
      <w:rPr>
        <w:rStyle w:val="PageNumber"/>
        <w:noProof/>
        <w:lang w:val="en-US"/>
      </w:rPr>
      <w:t>37</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8291A" w14:textId="77777777" w:rsidR="00263D33" w:rsidRDefault="00263D33">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2E8C7" w14:textId="77777777" w:rsidR="00263D33" w:rsidRDefault="00263D33" w:rsidP="003B55C6">
      <w:r>
        <w:separator/>
      </w:r>
    </w:p>
  </w:footnote>
  <w:footnote w:type="continuationSeparator" w:id="0">
    <w:p w14:paraId="4EBB65AC" w14:textId="77777777" w:rsidR="00263D33" w:rsidRDefault="00263D33" w:rsidP="003B55C6">
      <w:r>
        <w:continuationSeparator/>
      </w:r>
    </w:p>
  </w:footnote>
  <w:footnote w:id="1">
    <w:p w14:paraId="2D1F387D" w14:textId="77777777" w:rsidR="00263D33" w:rsidDel="00A738A1" w:rsidRDefault="00263D33" w:rsidP="00C12458">
      <w:pPr>
        <w:autoSpaceDE w:val="0"/>
        <w:autoSpaceDN w:val="0"/>
        <w:adjustRightInd w:val="0"/>
        <w:rPr>
          <w:del w:id="154" w:author="Peter Douglas" w:date="2016-03-15T13:51:00Z"/>
        </w:rPr>
      </w:pPr>
      <w:del w:id="155" w:author="Peter Douglas" w:date="2016-03-15T13:51:00Z">
        <w:r w:rsidRPr="00A738A1" w:rsidDel="00A738A1">
          <w:rPr>
            <w:rStyle w:val="FootnoteReference"/>
            <w:sz w:val="18"/>
            <w:szCs w:val="18"/>
            <w:vertAlign w:val="superscript"/>
          </w:rPr>
          <w:footnoteRef/>
        </w:r>
        <w:r w:rsidRPr="00A738A1" w:rsidDel="00A738A1">
          <w:rPr>
            <w:vertAlign w:val="superscript"/>
          </w:rPr>
          <w:delText xml:space="preserve"> </w:delText>
        </w:r>
        <w:r w:rsidDel="00A738A1">
          <w:rPr>
            <w:sz w:val="16"/>
            <w:szCs w:val="16"/>
          </w:rPr>
          <w:delText xml:space="preserve">For high speed craft purposes the </w:delText>
        </w:r>
        <w:r w:rsidRPr="001C5060" w:rsidDel="00A738A1">
          <w:rPr>
            <w:sz w:val="16"/>
            <w:szCs w:val="16"/>
            <w:highlight w:val="yellow"/>
          </w:rPr>
          <w:delText>EUT</w:delText>
        </w:r>
        <w:r w:rsidDel="00A738A1">
          <w:rPr>
            <w:sz w:val="16"/>
            <w:szCs w:val="16"/>
          </w:rPr>
          <w:delText xml:space="preserve"> has to provide an IEC 61162-2 interface with a position update rate of 2Hz.</w:delText>
        </w:r>
      </w:del>
    </w:p>
  </w:footnote>
  <w:footnote w:id="2">
    <w:p w14:paraId="5D203D53" w14:textId="4BCC0ED0" w:rsidR="009420F1" w:rsidRDefault="009420F1">
      <w:pPr>
        <w:pStyle w:val="FootnoteText"/>
      </w:pPr>
      <w:ins w:id="169" w:author="Alan Grant" w:date="2016-03-17T10:41:00Z">
        <w:r>
          <w:rPr>
            <w:rStyle w:val="FootnoteReference"/>
          </w:rPr>
          <w:footnoteRef/>
        </w:r>
        <w:r>
          <w:t xml:space="preserve"> It should be noted that since publication of this reference, Continuity is calculated over 15 minutes and not 3 </w:t>
        </w:r>
        <w:r>
          <w:t>hours.</w:t>
        </w:r>
      </w:ins>
      <w:bookmarkStart w:id="170" w:name="_GoBack"/>
      <w:bookmarkEnd w:id="17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A8580" w14:textId="34278009" w:rsidR="00263D33" w:rsidRDefault="00263D33" w:rsidP="005E19AD">
    <w:pPr>
      <w:jc w:val="center"/>
      <w:rPr>
        <w:rFonts w:ascii="Arial" w:hAnsi="Arial"/>
        <w:b/>
        <w:sz w:val="48"/>
        <w:lang w:val="fr-FR"/>
      </w:rPr>
    </w:pPr>
    <w:r>
      <w:rPr>
        <w:rFonts w:ascii="Arial" w:hAnsi="Arial"/>
        <w:sz w:val="18"/>
      </w:rPr>
      <w:t xml:space="preserve">Guideline G-XXX on </w:t>
    </w:r>
    <w:r w:rsidRPr="005E19AD">
      <w:rPr>
        <w:rFonts w:ascii="Arial" w:hAnsi="Arial"/>
        <w:sz w:val="18"/>
      </w:rPr>
      <w:t xml:space="preserve">the Technical Approach to Establishing a Maritime eLoran Service </w:t>
    </w:r>
    <w:del w:id="827" w:author="Peter Douglas" w:date="2016-03-15T13:33:00Z">
      <w:r w:rsidRPr="005E19AD" w:rsidDel="00EF4312">
        <w:rPr>
          <w:rFonts w:ascii="Arial" w:hAnsi="Arial"/>
          <w:sz w:val="18"/>
        </w:rPr>
        <w:delText>by Service Providers</w:delText>
      </w:r>
      <w:r w:rsidDel="00EF4312">
        <w:rPr>
          <w:rFonts w:ascii="Arial" w:hAnsi="Arial"/>
          <w:b/>
          <w:sz w:val="36"/>
        </w:rPr>
        <w:delText xml:space="preserve"> </w:delText>
      </w:r>
    </w:del>
  </w:p>
  <w:p w14:paraId="473EC539" w14:textId="6B6B04F8" w:rsidR="00263D33" w:rsidRDefault="00263D33" w:rsidP="005E19AD">
    <w:pPr>
      <w:jc w:val="center"/>
      <w:rPr>
        <w:rFonts w:ascii="Arial" w:hAnsi="Arial"/>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FF169" w14:textId="788F3D21" w:rsidR="00263D33" w:rsidRDefault="00263D33">
    <w:pPr>
      <w:pStyle w:val="Header"/>
      <w:jc w:val="right"/>
      <w:rPr>
        <w:rFonts w:ascii="Arial" w:hAnsi="Arial" w:cs="Arial"/>
        <w:iCs/>
        <w:sz w:val="24"/>
      </w:rPr>
    </w:pPr>
    <w:r>
      <w:rPr>
        <w:rFonts w:ascii="Arial" w:hAnsi="Arial" w:cs="Arial"/>
        <w:iCs/>
        <w:sz w:val="24"/>
      </w:rPr>
      <w:t>ENAV18-</w:t>
    </w:r>
    <w:del w:id="828" w:author="Peter Douglas" w:date="2016-03-16T14:30:00Z">
      <w:r w:rsidDel="00B51B8A">
        <w:rPr>
          <w:rFonts w:ascii="Arial" w:hAnsi="Arial" w:cs="Arial"/>
          <w:iCs/>
          <w:sz w:val="24"/>
        </w:rPr>
        <w:delText>13.11.2</w:delText>
      </w:r>
    </w:del>
    <w:ins w:id="829" w:author="Peter Douglas" w:date="2016-03-16T14:30:00Z">
      <w:r>
        <w:rPr>
          <w:rFonts w:ascii="Arial" w:hAnsi="Arial" w:cs="Arial"/>
          <w:iCs/>
          <w:sz w:val="24"/>
        </w:rPr>
        <w:t>WG5.WP1</w:t>
      </w:r>
    </w:ins>
  </w:p>
  <w:p w14:paraId="2F7DB8DD" w14:textId="056792CF" w:rsidR="00263D33" w:rsidRPr="00222CDD" w:rsidRDefault="00263D33" w:rsidP="00222CDD">
    <w:pPr>
      <w:pStyle w:val="Header"/>
      <w:jc w:val="right"/>
      <w:rPr>
        <w:rFonts w:ascii="Arial" w:hAnsi="Arial" w:cs="Arial"/>
        <w:iCs/>
        <w:sz w:val="24"/>
      </w:rPr>
    </w:pPr>
    <w:r>
      <w:rPr>
        <w:rFonts w:ascii="Arial" w:hAnsi="Arial" w:cs="Arial"/>
        <w:iCs/>
        <w:sz w:val="24"/>
      </w:rPr>
      <w:t>Formerly ENAV1</w:t>
    </w:r>
    <w:ins w:id="830" w:author="Peter Douglas" w:date="2016-03-16T14:30:00Z">
      <w:r>
        <w:rPr>
          <w:rFonts w:ascii="Arial" w:hAnsi="Arial" w:cs="Arial"/>
          <w:iCs/>
          <w:sz w:val="24"/>
        </w:rPr>
        <w:t>8</w:t>
      </w:r>
    </w:ins>
    <w:del w:id="831" w:author="Peter Douglas" w:date="2016-03-16T14:30:00Z">
      <w:r w:rsidDel="00B51B8A">
        <w:rPr>
          <w:rFonts w:ascii="Arial" w:hAnsi="Arial" w:cs="Arial"/>
          <w:iCs/>
          <w:sz w:val="24"/>
        </w:rPr>
        <w:delText>7</w:delText>
      </w:r>
    </w:del>
    <w:r>
      <w:rPr>
        <w:rFonts w:ascii="Arial" w:hAnsi="Arial" w:cs="Arial"/>
        <w:iCs/>
        <w:sz w:val="24"/>
      </w:rPr>
      <w:t>-13.1</w:t>
    </w:r>
    <w:ins w:id="832" w:author="Peter Douglas" w:date="2016-03-16T14:30:00Z">
      <w:r>
        <w:rPr>
          <w:rFonts w:ascii="Arial" w:hAnsi="Arial" w:cs="Arial"/>
          <w:iCs/>
          <w:sz w:val="24"/>
        </w:rPr>
        <w:t>1</w:t>
      </w:r>
    </w:ins>
    <w:del w:id="833" w:author="Peter Douglas" w:date="2016-03-16T14:30:00Z">
      <w:r w:rsidDel="00B51B8A">
        <w:rPr>
          <w:rFonts w:ascii="Arial" w:hAnsi="Arial" w:cs="Arial"/>
          <w:iCs/>
          <w:sz w:val="24"/>
        </w:rPr>
        <w:delText>5</w:delText>
      </w:r>
    </w:del>
    <w:r>
      <w:rPr>
        <w:rFonts w:ascii="Arial" w:hAnsi="Arial" w:cs="Arial"/>
        <w:iCs/>
        <w:sz w:val="24"/>
      </w:rPr>
      <w:t>.</w:t>
    </w:r>
    <w:ins w:id="834" w:author="Peter Douglas" w:date="2016-03-16T14:30:00Z">
      <w:r>
        <w:rPr>
          <w:rFonts w:ascii="Arial" w:hAnsi="Arial" w:cs="Arial"/>
          <w:iCs/>
          <w:sz w:val="24"/>
        </w:rPr>
        <w:t>2</w:t>
      </w:r>
    </w:ins>
    <w:del w:id="835" w:author="Peter Douglas" w:date="2016-03-16T14:30:00Z">
      <w:r w:rsidDel="00B51B8A">
        <w:rPr>
          <w:rFonts w:ascii="Arial" w:hAnsi="Arial" w:cs="Arial"/>
          <w:iCs/>
          <w:sz w:val="24"/>
        </w:rPr>
        <w:delText>3</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96E111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2">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3033473"/>
    <w:multiLevelType w:val="multilevel"/>
    <w:tmpl w:val="E460E9EE"/>
    <w:lvl w:ilvl="0">
      <w:start w:val="1"/>
      <w:numFmt w:val="decimal"/>
      <w:pStyle w:val="Heading1"/>
      <w:lvlText w:val="%1"/>
      <w:lvlJc w:val="left"/>
      <w:pPr>
        <w:ind w:left="716" w:hanging="432"/>
      </w:pPr>
      <w:rPr>
        <w:rFonts w:cs="Times New Roman"/>
      </w:rPr>
    </w:lvl>
    <w:lvl w:ilvl="1">
      <w:start w:val="1"/>
      <w:numFmt w:val="decimal"/>
      <w:pStyle w:val="Heading2"/>
      <w:lvlText w:val="%1.%2"/>
      <w:lvlJc w:val="left"/>
      <w:pPr>
        <w:ind w:left="1994"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1006" w:hanging="864"/>
      </w:pPr>
      <w:rPr>
        <w:rFonts w:cs="Times New Roman"/>
      </w:rPr>
    </w:lvl>
    <w:lvl w:ilvl="4">
      <w:start w:val="1"/>
      <w:numFmt w:val="decimal"/>
      <w:pStyle w:val="Heading5"/>
      <w:lvlText w:val="%1.%2.%3.%4.%5"/>
      <w:lvlJc w:val="left"/>
      <w:pPr>
        <w:ind w:left="2709"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4">
    <w:nsid w:val="03475772"/>
    <w:multiLevelType w:val="hybridMultilevel"/>
    <w:tmpl w:val="A89CDEFC"/>
    <w:lvl w:ilvl="0" w:tplc="0409000F">
      <w:start w:val="1"/>
      <w:numFmt w:val="decimal"/>
      <w:lvlText w:val="%1."/>
      <w:lvlJc w:val="left"/>
      <w:pPr>
        <w:tabs>
          <w:tab w:val="num" w:pos="360"/>
        </w:tabs>
        <w:ind w:left="360" w:hanging="360"/>
      </w:pPr>
      <w:rPr>
        <w:rFonts w:hint="default"/>
      </w:rPr>
    </w:lvl>
    <w:lvl w:ilvl="1" w:tplc="FCD2A894">
      <w:numFmt w:val="bullet"/>
      <w:lvlText w:val="•"/>
      <w:lvlJc w:val="left"/>
      <w:pPr>
        <w:ind w:left="1080" w:hanging="360"/>
      </w:pPr>
      <w:rPr>
        <w:rFonts w:ascii="Arial" w:eastAsia="Times New Roman" w:hAnsi="Arial" w:cs="Aria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4A71D6A"/>
    <w:multiLevelType w:val="multilevel"/>
    <w:tmpl w:val="436CEBFE"/>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rPr>
        <w:rFonts w:ascii="Arial" w:hAnsi="Arial" w:cs="Aria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5764167"/>
    <w:multiLevelType w:val="hybridMultilevel"/>
    <w:tmpl w:val="89305678"/>
    <w:lvl w:ilvl="0" w:tplc="0F2A202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7980129"/>
    <w:multiLevelType w:val="hybridMultilevel"/>
    <w:tmpl w:val="437E8BEC"/>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5800E16"/>
    <w:multiLevelType w:val="hybridMultilevel"/>
    <w:tmpl w:val="B2E8E58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170B2E1D"/>
    <w:multiLevelType w:val="hybridMultilevel"/>
    <w:tmpl w:val="97589586"/>
    <w:lvl w:ilvl="0" w:tplc="08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7C354AF"/>
    <w:multiLevelType w:val="hybridMultilevel"/>
    <w:tmpl w:val="267A8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A85231D"/>
    <w:multiLevelType w:val="hybridMultilevel"/>
    <w:tmpl w:val="8870A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AA30395"/>
    <w:multiLevelType w:val="hybridMultilevel"/>
    <w:tmpl w:val="D76E5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E0565C2"/>
    <w:multiLevelType w:val="hybridMultilevel"/>
    <w:tmpl w:val="5AA4BCC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EC517D3"/>
    <w:multiLevelType w:val="hybridMultilevel"/>
    <w:tmpl w:val="5510996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6">
    <w:nsid w:val="1F6766AC"/>
    <w:multiLevelType w:val="hybridMultilevel"/>
    <w:tmpl w:val="AAE466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4F87CBC"/>
    <w:multiLevelType w:val="hybridMultilevel"/>
    <w:tmpl w:val="1F14BA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6FC2FE2"/>
    <w:multiLevelType w:val="hybridMultilevel"/>
    <w:tmpl w:val="7018E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7AC705A"/>
    <w:multiLevelType w:val="hybridMultilevel"/>
    <w:tmpl w:val="D8908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CC351A"/>
    <w:multiLevelType w:val="hybridMultilevel"/>
    <w:tmpl w:val="DA8E1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3F956FA8"/>
    <w:multiLevelType w:val="hybridMultilevel"/>
    <w:tmpl w:val="AD1A2F90"/>
    <w:lvl w:ilvl="0" w:tplc="0409000F">
      <w:start w:val="1"/>
      <w:numFmt w:val="decimal"/>
      <w:lvlText w:val="%1."/>
      <w:lvlJc w:val="left"/>
      <w:pPr>
        <w:tabs>
          <w:tab w:val="num" w:pos="360"/>
        </w:tabs>
        <w:ind w:left="360" w:hanging="360"/>
      </w:pPr>
    </w:lvl>
    <w:lvl w:ilvl="1" w:tplc="022A6124">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42266141"/>
    <w:multiLevelType w:val="hybridMultilevel"/>
    <w:tmpl w:val="97BC6F18"/>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56279E7"/>
    <w:multiLevelType w:val="hybridMultilevel"/>
    <w:tmpl w:val="DA0A2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9824606"/>
    <w:multiLevelType w:val="hybridMultilevel"/>
    <w:tmpl w:val="98C2DB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AE50390"/>
    <w:multiLevelType w:val="hybridMultilevel"/>
    <w:tmpl w:val="B186EA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2943292"/>
    <w:multiLevelType w:val="hybridMultilevel"/>
    <w:tmpl w:val="7EDC4540"/>
    <w:lvl w:ilvl="0" w:tplc="378E89A2">
      <w:start w:val="1"/>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8">
    <w:nsid w:val="538E41C2"/>
    <w:multiLevelType w:val="hybridMultilevel"/>
    <w:tmpl w:val="EF542C30"/>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56013E0D"/>
    <w:multiLevelType w:val="hybridMultilevel"/>
    <w:tmpl w:val="6FA6CB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919545B"/>
    <w:multiLevelType w:val="hybridMultilevel"/>
    <w:tmpl w:val="5D0272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D543678"/>
    <w:multiLevelType w:val="hybridMultilevel"/>
    <w:tmpl w:val="94BEC9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135298"/>
    <w:multiLevelType w:val="hybridMultilevel"/>
    <w:tmpl w:val="984867F6"/>
    <w:lvl w:ilvl="0" w:tplc="4DD8CAF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61606AB4"/>
    <w:multiLevelType w:val="hybridMultilevel"/>
    <w:tmpl w:val="8202F08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5B17C5E"/>
    <w:multiLevelType w:val="hybridMultilevel"/>
    <w:tmpl w:val="DAFC8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A3D037D"/>
    <w:multiLevelType w:val="multilevel"/>
    <w:tmpl w:val="459CF7FA"/>
    <w:lvl w:ilvl="0">
      <w:start w:val="1"/>
      <w:numFmt w:val="decimal"/>
      <w:suff w:val="space"/>
      <w:lvlText w:val="%1."/>
      <w:lvlJc w:val="left"/>
      <w:pPr>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isLgl/>
      <w:lvlText w:val="%2.%1.%3"/>
      <w:lvlJc w:val="left"/>
      <w:pPr>
        <w:tabs>
          <w:tab w:val="num" w:pos="720"/>
        </w:tabs>
        <w:ind w:left="0" w:firstLine="0"/>
      </w:pPr>
      <w:rPr>
        <w:rFonts w:hint="default"/>
      </w:rPr>
    </w:lvl>
    <w:lvl w:ilvl="3">
      <w:start w:val="1"/>
      <w:numFmt w:val="decimal"/>
      <w:lvlText w:val="%3.%1.%2.%4"/>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6">
    <w:nsid w:val="6ACC751C"/>
    <w:multiLevelType w:val="hybridMultilevel"/>
    <w:tmpl w:val="4E2C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DC57840"/>
    <w:multiLevelType w:val="hybridMultilevel"/>
    <w:tmpl w:val="E9E6B9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F6E30AA"/>
    <w:multiLevelType w:val="hybridMultilevel"/>
    <w:tmpl w:val="41C220E0"/>
    <w:lvl w:ilvl="0" w:tplc="32C645B8">
      <w:start w:val="1"/>
      <w:numFmt w:val="bullet"/>
      <w:lvlText w:val=""/>
      <w:lvlJc w:val="left"/>
      <w:pPr>
        <w:ind w:left="720" w:hanging="360"/>
      </w:pPr>
      <w:rPr>
        <w:rFonts w:ascii="Symbol" w:hAnsi="Symbol" w:hint="default"/>
      </w:rPr>
    </w:lvl>
    <w:lvl w:ilvl="1" w:tplc="F4F274C8">
      <w:start w:val="1"/>
      <w:numFmt w:val="bullet"/>
      <w:lvlText w:val=""/>
      <w:lvlJc w:val="left"/>
      <w:pPr>
        <w:ind w:left="1440" w:hanging="360"/>
      </w:pPr>
      <w:rPr>
        <w:rFonts w:ascii="Symbol" w:hAnsi="Symbol" w:hint="default"/>
      </w:rPr>
    </w:lvl>
    <w:lvl w:ilvl="2" w:tplc="826866BC">
      <w:start w:val="1"/>
      <w:numFmt w:val="bullet"/>
      <w:lvlText w:val=""/>
      <w:lvlJc w:val="left"/>
      <w:pPr>
        <w:ind w:left="2160" w:hanging="360"/>
      </w:pPr>
      <w:rPr>
        <w:rFonts w:ascii="Wingdings" w:hAnsi="Wingdings" w:hint="default"/>
      </w:rPr>
    </w:lvl>
    <w:lvl w:ilvl="3" w:tplc="C3E85370" w:tentative="1">
      <w:start w:val="1"/>
      <w:numFmt w:val="bullet"/>
      <w:lvlText w:val=""/>
      <w:lvlJc w:val="left"/>
      <w:pPr>
        <w:ind w:left="2880" w:hanging="360"/>
      </w:pPr>
      <w:rPr>
        <w:rFonts w:ascii="Symbol" w:hAnsi="Symbol" w:hint="default"/>
      </w:rPr>
    </w:lvl>
    <w:lvl w:ilvl="4" w:tplc="611CCC58" w:tentative="1">
      <w:start w:val="1"/>
      <w:numFmt w:val="bullet"/>
      <w:lvlText w:val="o"/>
      <w:lvlJc w:val="left"/>
      <w:pPr>
        <w:ind w:left="3600" w:hanging="360"/>
      </w:pPr>
      <w:rPr>
        <w:rFonts w:ascii="Courier New" w:hAnsi="Courier New" w:cs="Courier New" w:hint="default"/>
      </w:rPr>
    </w:lvl>
    <w:lvl w:ilvl="5" w:tplc="E2126C2C" w:tentative="1">
      <w:start w:val="1"/>
      <w:numFmt w:val="bullet"/>
      <w:lvlText w:val=""/>
      <w:lvlJc w:val="left"/>
      <w:pPr>
        <w:ind w:left="4320" w:hanging="360"/>
      </w:pPr>
      <w:rPr>
        <w:rFonts w:ascii="Wingdings" w:hAnsi="Wingdings" w:hint="default"/>
      </w:rPr>
    </w:lvl>
    <w:lvl w:ilvl="6" w:tplc="539CEAF6" w:tentative="1">
      <w:start w:val="1"/>
      <w:numFmt w:val="bullet"/>
      <w:lvlText w:val=""/>
      <w:lvlJc w:val="left"/>
      <w:pPr>
        <w:ind w:left="5040" w:hanging="360"/>
      </w:pPr>
      <w:rPr>
        <w:rFonts w:ascii="Symbol" w:hAnsi="Symbol" w:hint="default"/>
      </w:rPr>
    </w:lvl>
    <w:lvl w:ilvl="7" w:tplc="9C0C25A4" w:tentative="1">
      <w:start w:val="1"/>
      <w:numFmt w:val="bullet"/>
      <w:lvlText w:val="o"/>
      <w:lvlJc w:val="left"/>
      <w:pPr>
        <w:ind w:left="5760" w:hanging="360"/>
      </w:pPr>
      <w:rPr>
        <w:rFonts w:ascii="Courier New" w:hAnsi="Courier New" w:cs="Courier New" w:hint="default"/>
      </w:rPr>
    </w:lvl>
    <w:lvl w:ilvl="8" w:tplc="49025328" w:tentative="1">
      <w:start w:val="1"/>
      <w:numFmt w:val="bullet"/>
      <w:lvlText w:val=""/>
      <w:lvlJc w:val="left"/>
      <w:pPr>
        <w:ind w:left="6480" w:hanging="360"/>
      </w:pPr>
      <w:rPr>
        <w:rFonts w:ascii="Wingdings" w:hAnsi="Wingdings" w:hint="default"/>
      </w:rPr>
    </w:lvl>
  </w:abstractNum>
  <w:abstractNum w:abstractNumId="39">
    <w:nsid w:val="72230080"/>
    <w:multiLevelType w:val="hybridMultilevel"/>
    <w:tmpl w:val="C494D916"/>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40">
    <w:nsid w:val="739437D5"/>
    <w:multiLevelType w:val="hybridMultilevel"/>
    <w:tmpl w:val="2724DF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4FC40F0"/>
    <w:multiLevelType w:val="hybridMultilevel"/>
    <w:tmpl w:val="F758B7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78B20ACB"/>
    <w:multiLevelType w:val="hybridMultilevel"/>
    <w:tmpl w:val="DA70B600"/>
    <w:lvl w:ilvl="0" w:tplc="90B023B8">
      <w:start w:val="1"/>
      <w:numFmt w:val="decimal"/>
      <w:lvlText w:val="%1."/>
      <w:lvlJc w:val="left"/>
      <w:pPr>
        <w:ind w:left="360" w:hanging="360"/>
      </w:pPr>
      <w:rPr>
        <w:color w:val="auto"/>
        <w:sz w:val="22"/>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nsid w:val="79B612D6"/>
    <w:multiLevelType w:val="hybridMultilevel"/>
    <w:tmpl w:val="B49A0114"/>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9D5241D"/>
    <w:multiLevelType w:val="multilevel"/>
    <w:tmpl w:val="4DC4F04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7E1A7F12"/>
    <w:multiLevelType w:val="hybridMultilevel"/>
    <w:tmpl w:val="1B8C28AC"/>
    <w:lvl w:ilvl="0" w:tplc="BA2A8CE2">
      <w:numFmt w:val="bullet"/>
      <w:lvlText w:val="-"/>
      <w:lvlJc w:val="left"/>
      <w:pPr>
        <w:ind w:left="720" w:hanging="360"/>
      </w:pPr>
      <w:rPr>
        <w:rFonts w:ascii="Times New Roman" w:eastAsia="Times New Roman"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6">
    <w:nsid w:val="7F360866"/>
    <w:multiLevelType w:val="hybridMultilevel"/>
    <w:tmpl w:val="D3201E9C"/>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3"/>
  </w:num>
  <w:num w:numId="2">
    <w:abstractNumId w:val="15"/>
  </w:num>
  <w:num w:numId="3">
    <w:abstractNumId w:val="46"/>
  </w:num>
  <w:num w:numId="4">
    <w:abstractNumId w:val="37"/>
  </w:num>
  <w:num w:numId="5">
    <w:abstractNumId w:val="7"/>
  </w:num>
  <w:num w:numId="6">
    <w:abstractNumId w:val="28"/>
  </w:num>
  <w:num w:numId="7">
    <w:abstractNumId w:val="40"/>
  </w:num>
  <w:num w:numId="8">
    <w:abstractNumId w:val="31"/>
  </w:num>
  <w:num w:numId="9">
    <w:abstractNumId w:val="32"/>
  </w:num>
  <w:num w:numId="10">
    <w:abstractNumId w:val="33"/>
  </w:num>
  <w:num w:numId="11">
    <w:abstractNumId w:val="5"/>
  </w:num>
  <w:num w:numId="12">
    <w:abstractNumId w:val="27"/>
  </w:num>
  <w:num w:numId="13">
    <w:abstractNumId w:val="23"/>
  </w:num>
  <w:num w:numId="14">
    <w:abstractNumId w:val="38"/>
  </w:num>
  <w:num w:numId="15">
    <w:abstractNumId w:val="41"/>
  </w:num>
  <w:num w:numId="16">
    <w:abstractNumId w:val="39"/>
  </w:num>
  <w:num w:numId="17">
    <w:abstractNumId w:val="10"/>
  </w:num>
  <w:num w:numId="18">
    <w:abstractNumId w:val="34"/>
  </w:num>
  <w:num w:numId="19">
    <w:abstractNumId w:val="6"/>
  </w:num>
  <w:num w:numId="20">
    <w:abstractNumId w:val="42"/>
  </w:num>
  <w:num w:numId="21">
    <w:abstractNumId w:val="45"/>
  </w:num>
  <w:num w:numId="22">
    <w:abstractNumId w:val="3"/>
    <w:lvlOverride w:ilvl="0">
      <w:startOverride w:val="2"/>
    </w:lvlOverride>
    <w:lvlOverride w:ilvl="1">
      <w:startOverride w:val="1"/>
    </w:lvlOverride>
  </w:num>
  <w:num w:numId="23">
    <w:abstractNumId w:val="0"/>
  </w:num>
  <w:num w:numId="24">
    <w:abstractNumId w:val="35"/>
  </w:num>
  <w:num w:numId="25">
    <w:abstractNumId w:val="26"/>
  </w:num>
  <w:num w:numId="26">
    <w:abstractNumId w:val="19"/>
  </w:num>
  <w:num w:numId="27">
    <w:abstractNumId w:val="13"/>
  </w:num>
  <w:num w:numId="28">
    <w:abstractNumId w:val="11"/>
  </w:num>
  <w:num w:numId="29">
    <w:abstractNumId w:val="30"/>
  </w:num>
  <w:num w:numId="30">
    <w:abstractNumId w:val="24"/>
  </w:num>
  <w:num w:numId="31">
    <w:abstractNumId w:val="4"/>
  </w:num>
  <w:num w:numId="32">
    <w:abstractNumId w:val="20"/>
  </w:num>
  <w:num w:numId="33">
    <w:abstractNumId w:val="29"/>
  </w:num>
  <w:num w:numId="34">
    <w:abstractNumId w:val="17"/>
  </w:num>
  <w:num w:numId="35">
    <w:abstractNumId w:val="43"/>
  </w:num>
  <w:num w:numId="36">
    <w:abstractNumId w:val="44"/>
  </w:num>
  <w:num w:numId="37">
    <w:abstractNumId w:val="12"/>
  </w:num>
  <w:num w:numId="38">
    <w:abstractNumId w:val="36"/>
  </w:num>
  <w:num w:numId="39">
    <w:abstractNumId w:val="9"/>
  </w:num>
  <w:num w:numId="40">
    <w:abstractNumId w:val="8"/>
  </w:num>
  <w:num w:numId="41">
    <w:abstractNumId w:val="18"/>
  </w:num>
  <w:num w:numId="42">
    <w:abstractNumId w:val="22"/>
  </w:num>
  <w:num w:numId="43">
    <w:abstractNumId w:val="25"/>
  </w:num>
  <w:num w:numId="44">
    <w:abstractNumId w:val="16"/>
  </w:num>
  <w:num w:numId="45">
    <w:abstractNumId w:val="14"/>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uglas">
    <w15:presenceInfo w15:providerId="AD" w15:userId="S-1-5-21-1969447275-618939371-6498272-10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284"/>
  <w:hyphenationZone w:val="35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05955"/>
    <w:rsid w:val="000116A0"/>
    <w:rsid w:val="00011CAC"/>
    <w:rsid w:val="0001240B"/>
    <w:rsid w:val="00012516"/>
    <w:rsid w:val="00013E2F"/>
    <w:rsid w:val="000217AC"/>
    <w:rsid w:val="00021EC8"/>
    <w:rsid w:val="0002217E"/>
    <w:rsid w:val="0002346A"/>
    <w:rsid w:val="00023A76"/>
    <w:rsid w:val="00023F33"/>
    <w:rsid w:val="00024BCD"/>
    <w:rsid w:val="00024EF2"/>
    <w:rsid w:val="00024F04"/>
    <w:rsid w:val="0002551C"/>
    <w:rsid w:val="00026551"/>
    <w:rsid w:val="00027067"/>
    <w:rsid w:val="000308EB"/>
    <w:rsid w:val="00032D66"/>
    <w:rsid w:val="00033452"/>
    <w:rsid w:val="000339C0"/>
    <w:rsid w:val="00035173"/>
    <w:rsid w:val="00036851"/>
    <w:rsid w:val="00042476"/>
    <w:rsid w:val="000519FA"/>
    <w:rsid w:val="00053E22"/>
    <w:rsid w:val="00060E68"/>
    <w:rsid w:val="00072135"/>
    <w:rsid w:val="0009028D"/>
    <w:rsid w:val="00091077"/>
    <w:rsid w:val="00091923"/>
    <w:rsid w:val="000A119A"/>
    <w:rsid w:val="000A11F4"/>
    <w:rsid w:val="000A151B"/>
    <w:rsid w:val="000A4A7B"/>
    <w:rsid w:val="000A79E1"/>
    <w:rsid w:val="000B15BD"/>
    <w:rsid w:val="000B4BD2"/>
    <w:rsid w:val="000C0646"/>
    <w:rsid w:val="000D0A42"/>
    <w:rsid w:val="000D0EF7"/>
    <w:rsid w:val="000D0FA4"/>
    <w:rsid w:val="000D2096"/>
    <w:rsid w:val="000D339C"/>
    <w:rsid w:val="000D4878"/>
    <w:rsid w:val="000D5D9A"/>
    <w:rsid w:val="000D6725"/>
    <w:rsid w:val="000E4443"/>
    <w:rsid w:val="000E756B"/>
    <w:rsid w:val="000F1CF4"/>
    <w:rsid w:val="000F7120"/>
    <w:rsid w:val="001012CC"/>
    <w:rsid w:val="0010352F"/>
    <w:rsid w:val="001057BF"/>
    <w:rsid w:val="00106C40"/>
    <w:rsid w:val="00107446"/>
    <w:rsid w:val="00111AB9"/>
    <w:rsid w:val="001121E5"/>
    <w:rsid w:val="00115E09"/>
    <w:rsid w:val="0012228A"/>
    <w:rsid w:val="001225C0"/>
    <w:rsid w:val="00122DD1"/>
    <w:rsid w:val="00123039"/>
    <w:rsid w:val="00125ADA"/>
    <w:rsid w:val="00126478"/>
    <w:rsid w:val="00127B22"/>
    <w:rsid w:val="00131677"/>
    <w:rsid w:val="001323CD"/>
    <w:rsid w:val="00132F40"/>
    <w:rsid w:val="00134572"/>
    <w:rsid w:val="00134C09"/>
    <w:rsid w:val="001369F1"/>
    <w:rsid w:val="001403B4"/>
    <w:rsid w:val="00140445"/>
    <w:rsid w:val="00140A46"/>
    <w:rsid w:val="001419C8"/>
    <w:rsid w:val="00142964"/>
    <w:rsid w:val="00143784"/>
    <w:rsid w:val="0014485E"/>
    <w:rsid w:val="00145121"/>
    <w:rsid w:val="0014568A"/>
    <w:rsid w:val="001565F0"/>
    <w:rsid w:val="001644F8"/>
    <w:rsid w:val="00167195"/>
    <w:rsid w:val="00170A7F"/>
    <w:rsid w:val="00171A7A"/>
    <w:rsid w:val="001727A7"/>
    <w:rsid w:val="0017482E"/>
    <w:rsid w:val="00175B15"/>
    <w:rsid w:val="00180206"/>
    <w:rsid w:val="00183995"/>
    <w:rsid w:val="001849BB"/>
    <w:rsid w:val="00184AE8"/>
    <w:rsid w:val="001852FF"/>
    <w:rsid w:val="00187611"/>
    <w:rsid w:val="00190235"/>
    <w:rsid w:val="00190B65"/>
    <w:rsid w:val="001914F7"/>
    <w:rsid w:val="0019370C"/>
    <w:rsid w:val="0019429F"/>
    <w:rsid w:val="00194BC4"/>
    <w:rsid w:val="00196DED"/>
    <w:rsid w:val="001971B3"/>
    <w:rsid w:val="001A2802"/>
    <w:rsid w:val="001A47B2"/>
    <w:rsid w:val="001A7ED5"/>
    <w:rsid w:val="001A7F77"/>
    <w:rsid w:val="001B1F11"/>
    <w:rsid w:val="001B1F3F"/>
    <w:rsid w:val="001B227A"/>
    <w:rsid w:val="001B3207"/>
    <w:rsid w:val="001B3768"/>
    <w:rsid w:val="001B3F7F"/>
    <w:rsid w:val="001B41C7"/>
    <w:rsid w:val="001B5B6E"/>
    <w:rsid w:val="001B7666"/>
    <w:rsid w:val="001C04E4"/>
    <w:rsid w:val="001C17BA"/>
    <w:rsid w:val="001C382E"/>
    <w:rsid w:val="001C4CA6"/>
    <w:rsid w:val="001C5060"/>
    <w:rsid w:val="001C5CAD"/>
    <w:rsid w:val="001C7261"/>
    <w:rsid w:val="001C7DCB"/>
    <w:rsid w:val="001D25AA"/>
    <w:rsid w:val="001D5165"/>
    <w:rsid w:val="001D6BC2"/>
    <w:rsid w:val="001D79CC"/>
    <w:rsid w:val="001E339C"/>
    <w:rsid w:val="001E443B"/>
    <w:rsid w:val="001E4DEF"/>
    <w:rsid w:val="001E7A47"/>
    <w:rsid w:val="001F02CE"/>
    <w:rsid w:val="001F07AB"/>
    <w:rsid w:val="001F1352"/>
    <w:rsid w:val="001F5294"/>
    <w:rsid w:val="001F73C9"/>
    <w:rsid w:val="001F7410"/>
    <w:rsid w:val="001F7A31"/>
    <w:rsid w:val="00201F44"/>
    <w:rsid w:val="002054AC"/>
    <w:rsid w:val="00207658"/>
    <w:rsid w:val="0021239C"/>
    <w:rsid w:val="00213152"/>
    <w:rsid w:val="00213477"/>
    <w:rsid w:val="0021352C"/>
    <w:rsid w:val="002157D0"/>
    <w:rsid w:val="00215938"/>
    <w:rsid w:val="0021597E"/>
    <w:rsid w:val="002160F9"/>
    <w:rsid w:val="00216370"/>
    <w:rsid w:val="00216763"/>
    <w:rsid w:val="00216F27"/>
    <w:rsid w:val="0021719E"/>
    <w:rsid w:val="002204CC"/>
    <w:rsid w:val="00222418"/>
    <w:rsid w:val="00222CDD"/>
    <w:rsid w:val="0022464F"/>
    <w:rsid w:val="002254CC"/>
    <w:rsid w:val="00226423"/>
    <w:rsid w:val="00230CC8"/>
    <w:rsid w:val="00230D2F"/>
    <w:rsid w:val="0023149C"/>
    <w:rsid w:val="00233EBB"/>
    <w:rsid w:val="002419DF"/>
    <w:rsid w:val="002439C1"/>
    <w:rsid w:val="00244AC2"/>
    <w:rsid w:val="00246DA2"/>
    <w:rsid w:val="00247ACA"/>
    <w:rsid w:val="002518E0"/>
    <w:rsid w:val="00251EDC"/>
    <w:rsid w:val="0025208C"/>
    <w:rsid w:val="00252B89"/>
    <w:rsid w:val="00253118"/>
    <w:rsid w:val="00260F28"/>
    <w:rsid w:val="002634F2"/>
    <w:rsid w:val="00263D33"/>
    <w:rsid w:val="00263D87"/>
    <w:rsid w:val="00265BCA"/>
    <w:rsid w:val="0026790D"/>
    <w:rsid w:val="00270E46"/>
    <w:rsid w:val="00271537"/>
    <w:rsid w:val="00272799"/>
    <w:rsid w:val="00273EEC"/>
    <w:rsid w:val="002751F4"/>
    <w:rsid w:val="002772A4"/>
    <w:rsid w:val="00281727"/>
    <w:rsid w:val="00286B4F"/>
    <w:rsid w:val="00292DFE"/>
    <w:rsid w:val="0029428B"/>
    <w:rsid w:val="00295784"/>
    <w:rsid w:val="00295A08"/>
    <w:rsid w:val="00295EC8"/>
    <w:rsid w:val="002A1108"/>
    <w:rsid w:val="002A6B46"/>
    <w:rsid w:val="002B174F"/>
    <w:rsid w:val="002B2248"/>
    <w:rsid w:val="002B39E4"/>
    <w:rsid w:val="002B630D"/>
    <w:rsid w:val="002B634D"/>
    <w:rsid w:val="002B65B5"/>
    <w:rsid w:val="002B7E4A"/>
    <w:rsid w:val="002C03F8"/>
    <w:rsid w:val="002C19CD"/>
    <w:rsid w:val="002C1DE8"/>
    <w:rsid w:val="002C3C4A"/>
    <w:rsid w:val="002C5F36"/>
    <w:rsid w:val="002C6F66"/>
    <w:rsid w:val="002D20B0"/>
    <w:rsid w:val="002D4F97"/>
    <w:rsid w:val="002D6E69"/>
    <w:rsid w:val="002D702F"/>
    <w:rsid w:val="002E39EE"/>
    <w:rsid w:val="002E5378"/>
    <w:rsid w:val="002E5543"/>
    <w:rsid w:val="002E5FC3"/>
    <w:rsid w:val="002E7151"/>
    <w:rsid w:val="002E778B"/>
    <w:rsid w:val="002F18D9"/>
    <w:rsid w:val="002F1B46"/>
    <w:rsid w:val="002F1EB4"/>
    <w:rsid w:val="002F2665"/>
    <w:rsid w:val="002F37FF"/>
    <w:rsid w:val="002F3C24"/>
    <w:rsid w:val="002F4BF9"/>
    <w:rsid w:val="002F55B1"/>
    <w:rsid w:val="002F56DE"/>
    <w:rsid w:val="00301007"/>
    <w:rsid w:val="00302E4A"/>
    <w:rsid w:val="00303009"/>
    <w:rsid w:val="00304394"/>
    <w:rsid w:val="003045D7"/>
    <w:rsid w:val="00306951"/>
    <w:rsid w:val="00306E92"/>
    <w:rsid w:val="00307798"/>
    <w:rsid w:val="003135FB"/>
    <w:rsid w:val="0031438A"/>
    <w:rsid w:val="00317EBA"/>
    <w:rsid w:val="003234D8"/>
    <w:rsid w:val="003242E4"/>
    <w:rsid w:val="00324A1E"/>
    <w:rsid w:val="00326F34"/>
    <w:rsid w:val="003314C0"/>
    <w:rsid w:val="003320C1"/>
    <w:rsid w:val="003325DD"/>
    <w:rsid w:val="00332872"/>
    <w:rsid w:val="00332AD9"/>
    <w:rsid w:val="003345E5"/>
    <w:rsid w:val="0033736D"/>
    <w:rsid w:val="00340391"/>
    <w:rsid w:val="00340C2C"/>
    <w:rsid w:val="00341A2E"/>
    <w:rsid w:val="0034218C"/>
    <w:rsid w:val="00342D77"/>
    <w:rsid w:val="003447CD"/>
    <w:rsid w:val="00345CA9"/>
    <w:rsid w:val="00347D77"/>
    <w:rsid w:val="003505D1"/>
    <w:rsid w:val="00350C5D"/>
    <w:rsid w:val="00354E5D"/>
    <w:rsid w:val="00355F9C"/>
    <w:rsid w:val="003561D3"/>
    <w:rsid w:val="00364DD1"/>
    <w:rsid w:val="0036573F"/>
    <w:rsid w:val="00365E2F"/>
    <w:rsid w:val="00370816"/>
    <w:rsid w:val="00370A73"/>
    <w:rsid w:val="00373198"/>
    <w:rsid w:val="00374A5C"/>
    <w:rsid w:val="003760F3"/>
    <w:rsid w:val="00376E6A"/>
    <w:rsid w:val="0037763C"/>
    <w:rsid w:val="00381B5E"/>
    <w:rsid w:val="0038276A"/>
    <w:rsid w:val="003849FA"/>
    <w:rsid w:val="00385D4E"/>
    <w:rsid w:val="00387151"/>
    <w:rsid w:val="0039157D"/>
    <w:rsid w:val="00393E5E"/>
    <w:rsid w:val="003961A8"/>
    <w:rsid w:val="003963E6"/>
    <w:rsid w:val="0039658D"/>
    <w:rsid w:val="003978AD"/>
    <w:rsid w:val="003A03B2"/>
    <w:rsid w:val="003A341E"/>
    <w:rsid w:val="003A4875"/>
    <w:rsid w:val="003A539C"/>
    <w:rsid w:val="003B0FE8"/>
    <w:rsid w:val="003B10EF"/>
    <w:rsid w:val="003B127C"/>
    <w:rsid w:val="003B456B"/>
    <w:rsid w:val="003B55C6"/>
    <w:rsid w:val="003B7751"/>
    <w:rsid w:val="003C0892"/>
    <w:rsid w:val="003C0DA4"/>
    <w:rsid w:val="003C1F61"/>
    <w:rsid w:val="003C2CE0"/>
    <w:rsid w:val="003D23C7"/>
    <w:rsid w:val="003D3855"/>
    <w:rsid w:val="003D51A3"/>
    <w:rsid w:val="003E1598"/>
    <w:rsid w:val="003E479B"/>
    <w:rsid w:val="003E6D4D"/>
    <w:rsid w:val="003F4757"/>
    <w:rsid w:val="003F521C"/>
    <w:rsid w:val="003F5BEA"/>
    <w:rsid w:val="003F5DED"/>
    <w:rsid w:val="003F6B92"/>
    <w:rsid w:val="00400CC9"/>
    <w:rsid w:val="0040253E"/>
    <w:rsid w:val="00402593"/>
    <w:rsid w:val="00405082"/>
    <w:rsid w:val="00406D96"/>
    <w:rsid w:val="004072D3"/>
    <w:rsid w:val="00411886"/>
    <w:rsid w:val="004160C1"/>
    <w:rsid w:val="00417E91"/>
    <w:rsid w:val="004203F8"/>
    <w:rsid w:val="0042152A"/>
    <w:rsid w:val="00422702"/>
    <w:rsid w:val="00422C5F"/>
    <w:rsid w:val="00425600"/>
    <w:rsid w:val="00425641"/>
    <w:rsid w:val="00431332"/>
    <w:rsid w:val="00431BE1"/>
    <w:rsid w:val="0043230C"/>
    <w:rsid w:val="004360CA"/>
    <w:rsid w:val="00442997"/>
    <w:rsid w:val="0044447C"/>
    <w:rsid w:val="00445352"/>
    <w:rsid w:val="0045259D"/>
    <w:rsid w:val="00453149"/>
    <w:rsid w:val="004557D5"/>
    <w:rsid w:val="004603CD"/>
    <w:rsid w:val="004620A0"/>
    <w:rsid w:val="00467348"/>
    <w:rsid w:val="00471032"/>
    <w:rsid w:val="00471EAD"/>
    <w:rsid w:val="004756E3"/>
    <w:rsid w:val="004766BD"/>
    <w:rsid w:val="00480135"/>
    <w:rsid w:val="00484283"/>
    <w:rsid w:val="004854B4"/>
    <w:rsid w:val="00486F81"/>
    <w:rsid w:val="00490E0A"/>
    <w:rsid w:val="004A1F79"/>
    <w:rsid w:val="004A4DFD"/>
    <w:rsid w:val="004B28D7"/>
    <w:rsid w:val="004B32E3"/>
    <w:rsid w:val="004B3582"/>
    <w:rsid w:val="004B49F1"/>
    <w:rsid w:val="004B6717"/>
    <w:rsid w:val="004B69FB"/>
    <w:rsid w:val="004C1FB2"/>
    <w:rsid w:val="004C2FBD"/>
    <w:rsid w:val="004C409F"/>
    <w:rsid w:val="004C7685"/>
    <w:rsid w:val="004D0CD8"/>
    <w:rsid w:val="004D3171"/>
    <w:rsid w:val="004D31E7"/>
    <w:rsid w:val="004D4F38"/>
    <w:rsid w:val="004E164B"/>
    <w:rsid w:val="004E4224"/>
    <w:rsid w:val="004E424A"/>
    <w:rsid w:val="004E4475"/>
    <w:rsid w:val="004F2EA9"/>
    <w:rsid w:val="004F3187"/>
    <w:rsid w:val="004F37A3"/>
    <w:rsid w:val="004F3A78"/>
    <w:rsid w:val="004F3A7D"/>
    <w:rsid w:val="004F5017"/>
    <w:rsid w:val="004F5C62"/>
    <w:rsid w:val="005045F7"/>
    <w:rsid w:val="005154D7"/>
    <w:rsid w:val="005159DD"/>
    <w:rsid w:val="00522C6D"/>
    <w:rsid w:val="005238E6"/>
    <w:rsid w:val="00523B14"/>
    <w:rsid w:val="0052522D"/>
    <w:rsid w:val="005274EC"/>
    <w:rsid w:val="00532651"/>
    <w:rsid w:val="00541678"/>
    <w:rsid w:val="005433D0"/>
    <w:rsid w:val="005511F6"/>
    <w:rsid w:val="00552225"/>
    <w:rsid w:val="00553DBC"/>
    <w:rsid w:val="00556C87"/>
    <w:rsid w:val="00566F1A"/>
    <w:rsid w:val="00572657"/>
    <w:rsid w:val="005743E5"/>
    <w:rsid w:val="00576B10"/>
    <w:rsid w:val="005800FC"/>
    <w:rsid w:val="005831C8"/>
    <w:rsid w:val="00583831"/>
    <w:rsid w:val="00584AD3"/>
    <w:rsid w:val="005855FD"/>
    <w:rsid w:val="005917B6"/>
    <w:rsid w:val="005924F5"/>
    <w:rsid w:val="00594A83"/>
    <w:rsid w:val="005A3EE0"/>
    <w:rsid w:val="005A4CA7"/>
    <w:rsid w:val="005A5301"/>
    <w:rsid w:val="005B3609"/>
    <w:rsid w:val="005B5B72"/>
    <w:rsid w:val="005B74DC"/>
    <w:rsid w:val="005B7FF3"/>
    <w:rsid w:val="005C05BD"/>
    <w:rsid w:val="005C1A77"/>
    <w:rsid w:val="005C3C01"/>
    <w:rsid w:val="005C5A39"/>
    <w:rsid w:val="005D6BB7"/>
    <w:rsid w:val="005E18A9"/>
    <w:rsid w:val="005E19AD"/>
    <w:rsid w:val="005E3E4C"/>
    <w:rsid w:val="005E5A5F"/>
    <w:rsid w:val="005F27DF"/>
    <w:rsid w:val="005F44EF"/>
    <w:rsid w:val="005F5132"/>
    <w:rsid w:val="005F53A2"/>
    <w:rsid w:val="005F5ED3"/>
    <w:rsid w:val="006030DB"/>
    <w:rsid w:val="00603AF4"/>
    <w:rsid w:val="006049B6"/>
    <w:rsid w:val="00607526"/>
    <w:rsid w:val="00612D94"/>
    <w:rsid w:val="006130DD"/>
    <w:rsid w:val="006153B3"/>
    <w:rsid w:val="0061577A"/>
    <w:rsid w:val="00615A4D"/>
    <w:rsid w:val="00617C5E"/>
    <w:rsid w:val="006202D6"/>
    <w:rsid w:val="0062372E"/>
    <w:rsid w:val="00625F05"/>
    <w:rsid w:val="00626102"/>
    <w:rsid w:val="006310DE"/>
    <w:rsid w:val="006315FB"/>
    <w:rsid w:val="006322B6"/>
    <w:rsid w:val="00636C86"/>
    <w:rsid w:val="00637A57"/>
    <w:rsid w:val="00641DF2"/>
    <w:rsid w:val="00643CD2"/>
    <w:rsid w:val="00646F76"/>
    <w:rsid w:val="0065150E"/>
    <w:rsid w:val="00651FD7"/>
    <w:rsid w:val="006524B1"/>
    <w:rsid w:val="00654325"/>
    <w:rsid w:val="006556C4"/>
    <w:rsid w:val="00655E6D"/>
    <w:rsid w:val="00656654"/>
    <w:rsid w:val="00661AC0"/>
    <w:rsid w:val="00661BD4"/>
    <w:rsid w:val="00666EEA"/>
    <w:rsid w:val="00667CB5"/>
    <w:rsid w:val="00670040"/>
    <w:rsid w:val="0067016D"/>
    <w:rsid w:val="006716BF"/>
    <w:rsid w:val="00672933"/>
    <w:rsid w:val="006757FA"/>
    <w:rsid w:val="006761F9"/>
    <w:rsid w:val="00676723"/>
    <w:rsid w:val="00682498"/>
    <w:rsid w:val="006833C6"/>
    <w:rsid w:val="00684615"/>
    <w:rsid w:val="00684704"/>
    <w:rsid w:val="00684C6A"/>
    <w:rsid w:val="00687221"/>
    <w:rsid w:val="00693874"/>
    <w:rsid w:val="00694E78"/>
    <w:rsid w:val="00697FB3"/>
    <w:rsid w:val="006A2295"/>
    <w:rsid w:val="006A3BB4"/>
    <w:rsid w:val="006A5578"/>
    <w:rsid w:val="006B2D99"/>
    <w:rsid w:val="006B515A"/>
    <w:rsid w:val="006B62E1"/>
    <w:rsid w:val="006C5C74"/>
    <w:rsid w:val="006C75F7"/>
    <w:rsid w:val="006D02B9"/>
    <w:rsid w:val="006D054B"/>
    <w:rsid w:val="006D23B1"/>
    <w:rsid w:val="006D2610"/>
    <w:rsid w:val="006D504C"/>
    <w:rsid w:val="006E0718"/>
    <w:rsid w:val="006E1D5B"/>
    <w:rsid w:val="006E38EA"/>
    <w:rsid w:val="006E4108"/>
    <w:rsid w:val="006F24AE"/>
    <w:rsid w:val="006F3772"/>
    <w:rsid w:val="006F7A68"/>
    <w:rsid w:val="00701C9B"/>
    <w:rsid w:val="00702E06"/>
    <w:rsid w:val="00703191"/>
    <w:rsid w:val="00703410"/>
    <w:rsid w:val="00705D49"/>
    <w:rsid w:val="00705EA3"/>
    <w:rsid w:val="00706666"/>
    <w:rsid w:val="007068CA"/>
    <w:rsid w:val="00707EEE"/>
    <w:rsid w:val="00712422"/>
    <w:rsid w:val="00712784"/>
    <w:rsid w:val="00714C7C"/>
    <w:rsid w:val="007170D6"/>
    <w:rsid w:val="00723D1D"/>
    <w:rsid w:val="0072604A"/>
    <w:rsid w:val="00727D27"/>
    <w:rsid w:val="007311EE"/>
    <w:rsid w:val="00733506"/>
    <w:rsid w:val="00734864"/>
    <w:rsid w:val="00735082"/>
    <w:rsid w:val="00736860"/>
    <w:rsid w:val="00737FD5"/>
    <w:rsid w:val="00743465"/>
    <w:rsid w:val="00743B3E"/>
    <w:rsid w:val="00746633"/>
    <w:rsid w:val="00746AB1"/>
    <w:rsid w:val="007472A1"/>
    <w:rsid w:val="00752C83"/>
    <w:rsid w:val="007544CB"/>
    <w:rsid w:val="007578D8"/>
    <w:rsid w:val="0076019C"/>
    <w:rsid w:val="007601AC"/>
    <w:rsid w:val="0076083A"/>
    <w:rsid w:val="007615D4"/>
    <w:rsid w:val="00762399"/>
    <w:rsid w:val="00763419"/>
    <w:rsid w:val="007659D1"/>
    <w:rsid w:val="00766A9C"/>
    <w:rsid w:val="00767FB8"/>
    <w:rsid w:val="00773167"/>
    <w:rsid w:val="0077428E"/>
    <w:rsid w:val="0077634A"/>
    <w:rsid w:val="00776FBD"/>
    <w:rsid w:val="0077769D"/>
    <w:rsid w:val="007813DF"/>
    <w:rsid w:val="007825B0"/>
    <w:rsid w:val="00782BDF"/>
    <w:rsid w:val="00783C31"/>
    <w:rsid w:val="007851DC"/>
    <w:rsid w:val="007901C5"/>
    <w:rsid w:val="007950D8"/>
    <w:rsid w:val="00795CB6"/>
    <w:rsid w:val="007A3769"/>
    <w:rsid w:val="007A3C41"/>
    <w:rsid w:val="007B21EF"/>
    <w:rsid w:val="007B24C3"/>
    <w:rsid w:val="007B60B7"/>
    <w:rsid w:val="007C0303"/>
    <w:rsid w:val="007C2073"/>
    <w:rsid w:val="007C4CBA"/>
    <w:rsid w:val="007C6150"/>
    <w:rsid w:val="007C68A0"/>
    <w:rsid w:val="007D52F1"/>
    <w:rsid w:val="007D6524"/>
    <w:rsid w:val="007D6564"/>
    <w:rsid w:val="007D7AD1"/>
    <w:rsid w:val="007D7E87"/>
    <w:rsid w:val="007E0D79"/>
    <w:rsid w:val="007E5044"/>
    <w:rsid w:val="007E5B58"/>
    <w:rsid w:val="007E6316"/>
    <w:rsid w:val="007E67D2"/>
    <w:rsid w:val="007E696D"/>
    <w:rsid w:val="007E7262"/>
    <w:rsid w:val="007F4DE3"/>
    <w:rsid w:val="007F72CE"/>
    <w:rsid w:val="00802DB6"/>
    <w:rsid w:val="00804E5B"/>
    <w:rsid w:val="00805DF3"/>
    <w:rsid w:val="00806F7E"/>
    <w:rsid w:val="00806FB6"/>
    <w:rsid w:val="00807536"/>
    <w:rsid w:val="008120A0"/>
    <w:rsid w:val="00812AED"/>
    <w:rsid w:val="00814616"/>
    <w:rsid w:val="008178C8"/>
    <w:rsid w:val="00823204"/>
    <w:rsid w:val="00825C61"/>
    <w:rsid w:val="008302B8"/>
    <w:rsid w:val="008306D7"/>
    <w:rsid w:val="00831DBF"/>
    <w:rsid w:val="00834FD6"/>
    <w:rsid w:val="00835C90"/>
    <w:rsid w:val="0083679B"/>
    <w:rsid w:val="00837CCD"/>
    <w:rsid w:val="00837E7C"/>
    <w:rsid w:val="00840AE6"/>
    <w:rsid w:val="008473AC"/>
    <w:rsid w:val="0085358A"/>
    <w:rsid w:val="00853D59"/>
    <w:rsid w:val="00856BB9"/>
    <w:rsid w:val="00866B0D"/>
    <w:rsid w:val="00867C22"/>
    <w:rsid w:val="008705D7"/>
    <w:rsid w:val="0087116A"/>
    <w:rsid w:val="00871699"/>
    <w:rsid w:val="00871C29"/>
    <w:rsid w:val="00873427"/>
    <w:rsid w:val="00875CBC"/>
    <w:rsid w:val="00887EBC"/>
    <w:rsid w:val="008906EE"/>
    <w:rsid w:val="008919DB"/>
    <w:rsid w:val="00894FDD"/>
    <w:rsid w:val="00895574"/>
    <w:rsid w:val="008A00F4"/>
    <w:rsid w:val="008A1189"/>
    <w:rsid w:val="008A2C84"/>
    <w:rsid w:val="008A3AB7"/>
    <w:rsid w:val="008A3C4C"/>
    <w:rsid w:val="008B09C4"/>
    <w:rsid w:val="008B10CA"/>
    <w:rsid w:val="008B2780"/>
    <w:rsid w:val="008B29F4"/>
    <w:rsid w:val="008B677A"/>
    <w:rsid w:val="008C5CA8"/>
    <w:rsid w:val="008C6086"/>
    <w:rsid w:val="008C7028"/>
    <w:rsid w:val="008C7AFF"/>
    <w:rsid w:val="008C7E7E"/>
    <w:rsid w:val="008D0F1A"/>
    <w:rsid w:val="008D4759"/>
    <w:rsid w:val="008E095E"/>
    <w:rsid w:val="008E25EF"/>
    <w:rsid w:val="008E368A"/>
    <w:rsid w:val="008E4964"/>
    <w:rsid w:val="008E68AB"/>
    <w:rsid w:val="008E6AFC"/>
    <w:rsid w:val="008E6BEB"/>
    <w:rsid w:val="008F739F"/>
    <w:rsid w:val="00902B21"/>
    <w:rsid w:val="00904124"/>
    <w:rsid w:val="00904E3C"/>
    <w:rsid w:val="00907717"/>
    <w:rsid w:val="00914546"/>
    <w:rsid w:val="00921469"/>
    <w:rsid w:val="009228B4"/>
    <w:rsid w:val="00923B48"/>
    <w:rsid w:val="00925398"/>
    <w:rsid w:val="009260BD"/>
    <w:rsid w:val="00927FA8"/>
    <w:rsid w:val="0093008E"/>
    <w:rsid w:val="00932FD8"/>
    <w:rsid w:val="009340BC"/>
    <w:rsid w:val="009349B0"/>
    <w:rsid w:val="00940A74"/>
    <w:rsid w:val="009420F1"/>
    <w:rsid w:val="00942276"/>
    <w:rsid w:val="0094436E"/>
    <w:rsid w:val="00945196"/>
    <w:rsid w:val="00953405"/>
    <w:rsid w:val="00954151"/>
    <w:rsid w:val="009548F4"/>
    <w:rsid w:val="00955CA4"/>
    <w:rsid w:val="0095719C"/>
    <w:rsid w:val="00964934"/>
    <w:rsid w:val="009658C5"/>
    <w:rsid w:val="00970FF6"/>
    <w:rsid w:val="00972B13"/>
    <w:rsid w:val="00975F6F"/>
    <w:rsid w:val="00975FEC"/>
    <w:rsid w:val="00982C3F"/>
    <w:rsid w:val="00987C77"/>
    <w:rsid w:val="00987FFE"/>
    <w:rsid w:val="0099035B"/>
    <w:rsid w:val="009908ED"/>
    <w:rsid w:val="00992F4E"/>
    <w:rsid w:val="009933C2"/>
    <w:rsid w:val="009A2206"/>
    <w:rsid w:val="009A22A1"/>
    <w:rsid w:val="009A39CC"/>
    <w:rsid w:val="009A4F27"/>
    <w:rsid w:val="009A55D1"/>
    <w:rsid w:val="009A5638"/>
    <w:rsid w:val="009A795B"/>
    <w:rsid w:val="009B3F78"/>
    <w:rsid w:val="009B6C72"/>
    <w:rsid w:val="009B7A82"/>
    <w:rsid w:val="009B7AD9"/>
    <w:rsid w:val="009C2EC7"/>
    <w:rsid w:val="009C3D4A"/>
    <w:rsid w:val="009C5435"/>
    <w:rsid w:val="009C5E92"/>
    <w:rsid w:val="009C6761"/>
    <w:rsid w:val="009C74EB"/>
    <w:rsid w:val="009D0E46"/>
    <w:rsid w:val="009D1566"/>
    <w:rsid w:val="009D2925"/>
    <w:rsid w:val="009D5533"/>
    <w:rsid w:val="009D6CD5"/>
    <w:rsid w:val="009E066E"/>
    <w:rsid w:val="009E1356"/>
    <w:rsid w:val="009E4AC5"/>
    <w:rsid w:val="009F262C"/>
    <w:rsid w:val="009F6633"/>
    <w:rsid w:val="009F68C3"/>
    <w:rsid w:val="00A02A9C"/>
    <w:rsid w:val="00A0566D"/>
    <w:rsid w:val="00A057CD"/>
    <w:rsid w:val="00A07FE4"/>
    <w:rsid w:val="00A10C1F"/>
    <w:rsid w:val="00A15AA9"/>
    <w:rsid w:val="00A15BCA"/>
    <w:rsid w:val="00A17DCD"/>
    <w:rsid w:val="00A21350"/>
    <w:rsid w:val="00A21C43"/>
    <w:rsid w:val="00A240C2"/>
    <w:rsid w:val="00A3133C"/>
    <w:rsid w:val="00A32ABD"/>
    <w:rsid w:val="00A37C6B"/>
    <w:rsid w:val="00A40D87"/>
    <w:rsid w:val="00A41BB0"/>
    <w:rsid w:val="00A420DB"/>
    <w:rsid w:val="00A4311B"/>
    <w:rsid w:val="00A47D67"/>
    <w:rsid w:val="00A50FAF"/>
    <w:rsid w:val="00A513C7"/>
    <w:rsid w:val="00A53A5B"/>
    <w:rsid w:val="00A53C0C"/>
    <w:rsid w:val="00A55B57"/>
    <w:rsid w:val="00A60E3A"/>
    <w:rsid w:val="00A60FBA"/>
    <w:rsid w:val="00A678E3"/>
    <w:rsid w:val="00A7079D"/>
    <w:rsid w:val="00A71307"/>
    <w:rsid w:val="00A717ED"/>
    <w:rsid w:val="00A719BB"/>
    <w:rsid w:val="00A725C9"/>
    <w:rsid w:val="00A738A1"/>
    <w:rsid w:val="00A76622"/>
    <w:rsid w:val="00A76AA3"/>
    <w:rsid w:val="00A80BE5"/>
    <w:rsid w:val="00A80DD1"/>
    <w:rsid w:val="00A8344C"/>
    <w:rsid w:val="00A85AF5"/>
    <w:rsid w:val="00A900FD"/>
    <w:rsid w:val="00A915A3"/>
    <w:rsid w:val="00A91E66"/>
    <w:rsid w:val="00A92A81"/>
    <w:rsid w:val="00A9435A"/>
    <w:rsid w:val="00A9731F"/>
    <w:rsid w:val="00AA1B27"/>
    <w:rsid w:val="00AA29E7"/>
    <w:rsid w:val="00AA361C"/>
    <w:rsid w:val="00AA3FBA"/>
    <w:rsid w:val="00AA680B"/>
    <w:rsid w:val="00AA6CDC"/>
    <w:rsid w:val="00AA7210"/>
    <w:rsid w:val="00AB25C7"/>
    <w:rsid w:val="00AB37F7"/>
    <w:rsid w:val="00AB7B78"/>
    <w:rsid w:val="00AC4746"/>
    <w:rsid w:val="00AD67DC"/>
    <w:rsid w:val="00AD6EDF"/>
    <w:rsid w:val="00AE0AD6"/>
    <w:rsid w:val="00AE1E11"/>
    <w:rsid w:val="00AE23D3"/>
    <w:rsid w:val="00AE336B"/>
    <w:rsid w:val="00AE433E"/>
    <w:rsid w:val="00AE543E"/>
    <w:rsid w:val="00AF293E"/>
    <w:rsid w:val="00AF5319"/>
    <w:rsid w:val="00AF670F"/>
    <w:rsid w:val="00B031CC"/>
    <w:rsid w:val="00B05D29"/>
    <w:rsid w:val="00B06C21"/>
    <w:rsid w:val="00B11E21"/>
    <w:rsid w:val="00B20C9B"/>
    <w:rsid w:val="00B21C53"/>
    <w:rsid w:val="00B21C55"/>
    <w:rsid w:val="00B26009"/>
    <w:rsid w:val="00B314D7"/>
    <w:rsid w:val="00B3177E"/>
    <w:rsid w:val="00B340BE"/>
    <w:rsid w:val="00B35FAE"/>
    <w:rsid w:val="00B40970"/>
    <w:rsid w:val="00B433E2"/>
    <w:rsid w:val="00B4616B"/>
    <w:rsid w:val="00B46CF1"/>
    <w:rsid w:val="00B4788A"/>
    <w:rsid w:val="00B51858"/>
    <w:rsid w:val="00B51B8A"/>
    <w:rsid w:val="00B53D0E"/>
    <w:rsid w:val="00B53DCE"/>
    <w:rsid w:val="00B5512A"/>
    <w:rsid w:val="00B57B0A"/>
    <w:rsid w:val="00B61C3A"/>
    <w:rsid w:val="00B62A67"/>
    <w:rsid w:val="00B6623C"/>
    <w:rsid w:val="00B663AB"/>
    <w:rsid w:val="00B711CB"/>
    <w:rsid w:val="00B7269B"/>
    <w:rsid w:val="00B72AD1"/>
    <w:rsid w:val="00B741F4"/>
    <w:rsid w:val="00B778FA"/>
    <w:rsid w:val="00B830DB"/>
    <w:rsid w:val="00B8501E"/>
    <w:rsid w:val="00B90344"/>
    <w:rsid w:val="00B904A7"/>
    <w:rsid w:val="00B91D3F"/>
    <w:rsid w:val="00BA0F70"/>
    <w:rsid w:val="00BA5133"/>
    <w:rsid w:val="00BA5AD9"/>
    <w:rsid w:val="00BA7C47"/>
    <w:rsid w:val="00BB359A"/>
    <w:rsid w:val="00BB36D3"/>
    <w:rsid w:val="00BB4093"/>
    <w:rsid w:val="00BB5682"/>
    <w:rsid w:val="00BB5B8D"/>
    <w:rsid w:val="00BB7BD1"/>
    <w:rsid w:val="00BC12D4"/>
    <w:rsid w:val="00BC18FB"/>
    <w:rsid w:val="00BC6A39"/>
    <w:rsid w:val="00BC7F34"/>
    <w:rsid w:val="00BD42A8"/>
    <w:rsid w:val="00BD5A3B"/>
    <w:rsid w:val="00BE0247"/>
    <w:rsid w:val="00BE518D"/>
    <w:rsid w:val="00BE5772"/>
    <w:rsid w:val="00BF4348"/>
    <w:rsid w:val="00BF697A"/>
    <w:rsid w:val="00C0361B"/>
    <w:rsid w:val="00C03805"/>
    <w:rsid w:val="00C04033"/>
    <w:rsid w:val="00C0674B"/>
    <w:rsid w:val="00C1022C"/>
    <w:rsid w:val="00C12458"/>
    <w:rsid w:val="00C138C3"/>
    <w:rsid w:val="00C14A26"/>
    <w:rsid w:val="00C14CCD"/>
    <w:rsid w:val="00C205F0"/>
    <w:rsid w:val="00C22928"/>
    <w:rsid w:val="00C2308C"/>
    <w:rsid w:val="00C23527"/>
    <w:rsid w:val="00C2385A"/>
    <w:rsid w:val="00C2782E"/>
    <w:rsid w:val="00C31DAB"/>
    <w:rsid w:val="00C33660"/>
    <w:rsid w:val="00C33725"/>
    <w:rsid w:val="00C349CB"/>
    <w:rsid w:val="00C4253D"/>
    <w:rsid w:val="00C463D9"/>
    <w:rsid w:val="00C53225"/>
    <w:rsid w:val="00C54485"/>
    <w:rsid w:val="00C54F17"/>
    <w:rsid w:val="00C57472"/>
    <w:rsid w:val="00C60257"/>
    <w:rsid w:val="00C643BC"/>
    <w:rsid w:val="00C70F8C"/>
    <w:rsid w:val="00C75B50"/>
    <w:rsid w:val="00C7677B"/>
    <w:rsid w:val="00C76966"/>
    <w:rsid w:val="00C7729C"/>
    <w:rsid w:val="00C77B5B"/>
    <w:rsid w:val="00C801AD"/>
    <w:rsid w:val="00C81A9D"/>
    <w:rsid w:val="00C91122"/>
    <w:rsid w:val="00C93177"/>
    <w:rsid w:val="00C943F4"/>
    <w:rsid w:val="00C95AD6"/>
    <w:rsid w:val="00C95BC4"/>
    <w:rsid w:val="00CA00FD"/>
    <w:rsid w:val="00CA23AB"/>
    <w:rsid w:val="00CA3D24"/>
    <w:rsid w:val="00CA45EF"/>
    <w:rsid w:val="00CA5601"/>
    <w:rsid w:val="00CA7AD0"/>
    <w:rsid w:val="00CB1B2F"/>
    <w:rsid w:val="00CB22ED"/>
    <w:rsid w:val="00CB38F2"/>
    <w:rsid w:val="00CB5094"/>
    <w:rsid w:val="00CC0FCE"/>
    <w:rsid w:val="00CC115D"/>
    <w:rsid w:val="00CC3446"/>
    <w:rsid w:val="00CC6106"/>
    <w:rsid w:val="00CC71F8"/>
    <w:rsid w:val="00CC729A"/>
    <w:rsid w:val="00CD1867"/>
    <w:rsid w:val="00CD2279"/>
    <w:rsid w:val="00CD49EB"/>
    <w:rsid w:val="00CD4EE8"/>
    <w:rsid w:val="00CD7158"/>
    <w:rsid w:val="00CE0E73"/>
    <w:rsid w:val="00CE1BBB"/>
    <w:rsid w:val="00CE2C87"/>
    <w:rsid w:val="00CE6082"/>
    <w:rsid w:val="00CE63C0"/>
    <w:rsid w:val="00CF0537"/>
    <w:rsid w:val="00CF5E25"/>
    <w:rsid w:val="00CF7F8C"/>
    <w:rsid w:val="00D00C6C"/>
    <w:rsid w:val="00D01073"/>
    <w:rsid w:val="00D017EB"/>
    <w:rsid w:val="00D033D6"/>
    <w:rsid w:val="00D0500E"/>
    <w:rsid w:val="00D076C0"/>
    <w:rsid w:val="00D12CDA"/>
    <w:rsid w:val="00D12DE4"/>
    <w:rsid w:val="00D13965"/>
    <w:rsid w:val="00D14CB1"/>
    <w:rsid w:val="00D201A5"/>
    <w:rsid w:val="00D20470"/>
    <w:rsid w:val="00D216C4"/>
    <w:rsid w:val="00D25311"/>
    <w:rsid w:val="00D2552A"/>
    <w:rsid w:val="00D25980"/>
    <w:rsid w:val="00D302A6"/>
    <w:rsid w:val="00D30703"/>
    <w:rsid w:val="00D3529E"/>
    <w:rsid w:val="00D402AD"/>
    <w:rsid w:val="00D44130"/>
    <w:rsid w:val="00D457AE"/>
    <w:rsid w:val="00D45EE4"/>
    <w:rsid w:val="00D45F89"/>
    <w:rsid w:val="00D466B5"/>
    <w:rsid w:val="00D51C4D"/>
    <w:rsid w:val="00D5311E"/>
    <w:rsid w:val="00D532D7"/>
    <w:rsid w:val="00D53966"/>
    <w:rsid w:val="00D55DC7"/>
    <w:rsid w:val="00D57DCE"/>
    <w:rsid w:val="00D63BEB"/>
    <w:rsid w:val="00D64BE7"/>
    <w:rsid w:val="00D65533"/>
    <w:rsid w:val="00D67827"/>
    <w:rsid w:val="00D7012C"/>
    <w:rsid w:val="00D72CD2"/>
    <w:rsid w:val="00D73F2B"/>
    <w:rsid w:val="00D74EDA"/>
    <w:rsid w:val="00D77E9A"/>
    <w:rsid w:val="00D81720"/>
    <w:rsid w:val="00D819DA"/>
    <w:rsid w:val="00D84043"/>
    <w:rsid w:val="00D87901"/>
    <w:rsid w:val="00D953BB"/>
    <w:rsid w:val="00D96E7B"/>
    <w:rsid w:val="00DA008C"/>
    <w:rsid w:val="00DA15F5"/>
    <w:rsid w:val="00DA2BA0"/>
    <w:rsid w:val="00DA33A0"/>
    <w:rsid w:val="00DA4145"/>
    <w:rsid w:val="00DB0D34"/>
    <w:rsid w:val="00DB14BC"/>
    <w:rsid w:val="00DB31DC"/>
    <w:rsid w:val="00DB54D6"/>
    <w:rsid w:val="00DB5BDC"/>
    <w:rsid w:val="00DB750E"/>
    <w:rsid w:val="00DC25C6"/>
    <w:rsid w:val="00DC3512"/>
    <w:rsid w:val="00DC76B3"/>
    <w:rsid w:val="00DD1A29"/>
    <w:rsid w:val="00DD2686"/>
    <w:rsid w:val="00DD3227"/>
    <w:rsid w:val="00DD6175"/>
    <w:rsid w:val="00DD70CE"/>
    <w:rsid w:val="00DE04B4"/>
    <w:rsid w:val="00DE2803"/>
    <w:rsid w:val="00DE36C2"/>
    <w:rsid w:val="00DE4997"/>
    <w:rsid w:val="00DF0CFF"/>
    <w:rsid w:val="00DF2085"/>
    <w:rsid w:val="00DF2A09"/>
    <w:rsid w:val="00DF31EA"/>
    <w:rsid w:val="00DF5205"/>
    <w:rsid w:val="00DF58FA"/>
    <w:rsid w:val="00DF6B6F"/>
    <w:rsid w:val="00E00E19"/>
    <w:rsid w:val="00E027B1"/>
    <w:rsid w:val="00E044EC"/>
    <w:rsid w:val="00E06766"/>
    <w:rsid w:val="00E12CBB"/>
    <w:rsid w:val="00E21E01"/>
    <w:rsid w:val="00E22325"/>
    <w:rsid w:val="00E22A59"/>
    <w:rsid w:val="00E2495F"/>
    <w:rsid w:val="00E25997"/>
    <w:rsid w:val="00E338D7"/>
    <w:rsid w:val="00E34028"/>
    <w:rsid w:val="00E4096F"/>
    <w:rsid w:val="00E43ADC"/>
    <w:rsid w:val="00E446EA"/>
    <w:rsid w:val="00E451BB"/>
    <w:rsid w:val="00E5016A"/>
    <w:rsid w:val="00E526DA"/>
    <w:rsid w:val="00E5405F"/>
    <w:rsid w:val="00E552C8"/>
    <w:rsid w:val="00E555B8"/>
    <w:rsid w:val="00E61CDD"/>
    <w:rsid w:val="00E638F8"/>
    <w:rsid w:val="00E719AD"/>
    <w:rsid w:val="00E71F0A"/>
    <w:rsid w:val="00E7257E"/>
    <w:rsid w:val="00E729A3"/>
    <w:rsid w:val="00E73D21"/>
    <w:rsid w:val="00E75AAE"/>
    <w:rsid w:val="00E77164"/>
    <w:rsid w:val="00E80790"/>
    <w:rsid w:val="00E80F06"/>
    <w:rsid w:val="00E86E35"/>
    <w:rsid w:val="00E8797C"/>
    <w:rsid w:val="00E87986"/>
    <w:rsid w:val="00E91B55"/>
    <w:rsid w:val="00E92FF2"/>
    <w:rsid w:val="00E9455F"/>
    <w:rsid w:val="00EA3177"/>
    <w:rsid w:val="00EA4F5D"/>
    <w:rsid w:val="00EA7C23"/>
    <w:rsid w:val="00EB2011"/>
    <w:rsid w:val="00EB3E05"/>
    <w:rsid w:val="00EB3F97"/>
    <w:rsid w:val="00EB4199"/>
    <w:rsid w:val="00EB577C"/>
    <w:rsid w:val="00EB586E"/>
    <w:rsid w:val="00EB5C5E"/>
    <w:rsid w:val="00EC4649"/>
    <w:rsid w:val="00EC4D94"/>
    <w:rsid w:val="00EC52D4"/>
    <w:rsid w:val="00EC6B71"/>
    <w:rsid w:val="00ED0B9C"/>
    <w:rsid w:val="00ED208A"/>
    <w:rsid w:val="00ED2C9C"/>
    <w:rsid w:val="00ED3619"/>
    <w:rsid w:val="00EE02E1"/>
    <w:rsid w:val="00EE1B85"/>
    <w:rsid w:val="00EE2B8C"/>
    <w:rsid w:val="00EE4AA6"/>
    <w:rsid w:val="00EE5C89"/>
    <w:rsid w:val="00EE5F9B"/>
    <w:rsid w:val="00EE7D06"/>
    <w:rsid w:val="00EF0482"/>
    <w:rsid w:val="00EF0D69"/>
    <w:rsid w:val="00EF0E68"/>
    <w:rsid w:val="00EF4312"/>
    <w:rsid w:val="00EF5FA8"/>
    <w:rsid w:val="00EF71AD"/>
    <w:rsid w:val="00EF7C28"/>
    <w:rsid w:val="00F01546"/>
    <w:rsid w:val="00F0218F"/>
    <w:rsid w:val="00F06783"/>
    <w:rsid w:val="00F06BFC"/>
    <w:rsid w:val="00F06DF5"/>
    <w:rsid w:val="00F115D5"/>
    <w:rsid w:val="00F12935"/>
    <w:rsid w:val="00F142D8"/>
    <w:rsid w:val="00F14FCE"/>
    <w:rsid w:val="00F20991"/>
    <w:rsid w:val="00F21B65"/>
    <w:rsid w:val="00F24A53"/>
    <w:rsid w:val="00F24BC1"/>
    <w:rsid w:val="00F256C2"/>
    <w:rsid w:val="00F271CC"/>
    <w:rsid w:val="00F31C7C"/>
    <w:rsid w:val="00F31EF6"/>
    <w:rsid w:val="00F344EF"/>
    <w:rsid w:val="00F3451D"/>
    <w:rsid w:val="00F360ED"/>
    <w:rsid w:val="00F36909"/>
    <w:rsid w:val="00F37590"/>
    <w:rsid w:val="00F3790C"/>
    <w:rsid w:val="00F37F2C"/>
    <w:rsid w:val="00F452D8"/>
    <w:rsid w:val="00F4694B"/>
    <w:rsid w:val="00F50E6D"/>
    <w:rsid w:val="00F534E1"/>
    <w:rsid w:val="00F56FD4"/>
    <w:rsid w:val="00F576FD"/>
    <w:rsid w:val="00F61605"/>
    <w:rsid w:val="00F63414"/>
    <w:rsid w:val="00F642EE"/>
    <w:rsid w:val="00F643EC"/>
    <w:rsid w:val="00F67D5A"/>
    <w:rsid w:val="00F72399"/>
    <w:rsid w:val="00F76787"/>
    <w:rsid w:val="00F80373"/>
    <w:rsid w:val="00F833C6"/>
    <w:rsid w:val="00F86DAA"/>
    <w:rsid w:val="00F91D8E"/>
    <w:rsid w:val="00F920C4"/>
    <w:rsid w:val="00F92410"/>
    <w:rsid w:val="00F92C80"/>
    <w:rsid w:val="00F944A2"/>
    <w:rsid w:val="00F95CAF"/>
    <w:rsid w:val="00F97AFD"/>
    <w:rsid w:val="00F97C5F"/>
    <w:rsid w:val="00FA057B"/>
    <w:rsid w:val="00FA224A"/>
    <w:rsid w:val="00FA22C0"/>
    <w:rsid w:val="00FA361C"/>
    <w:rsid w:val="00FA63D6"/>
    <w:rsid w:val="00FB413C"/>
    <w:rsid w:val="00FB69C7"/>
    <w:rsid w:val="00FB7CD5"/>
    <w:rsid w:val="00FC1E6E"/>
    <w:rsid w:val="00FC21E0"/>
    <w:rsid w:val="00FC29BA"/>
    <w:rsid w:val="00FC341D"/>
    <w:rsid w:val="00FC715C"/>
    <w:rsid w:val="00FC7415"/>
    <w:rsid w:val="00FC7BF1"/>
    <w:rsid w:val="00FD4D62"/>
    <w:rsid w:val="00FD7EF3"/>
    <w:rsid w:val="00FE1303"/>
    <w:rsid w:val="00FE24C4"/>
    <w:rsid w:val="00FE38C4"/>
    <w:rsid w:val="00FF03B0"/>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B20F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uiPriority="0"/>
    <w:lsdException w:name="header" w:uiPriority="0"/>
    <w:lsdException w:name="footer" w:locked="1" w:uiPriority="0"/>
    <w:lsdException w:name="index heading" w:locked="1"/>
    <w:lsdException w:name="caption" w:qFormat="1"/>
    <w:lsdException w:name="table of figures" w:locked="1" w:uiPriority="0"/>
    <w:lsdException w:name="envelope address" w:locked="1"/>
    <w:lsdException w:name="envelope return" w:locked="1"/>
    <w:lsdException w:name="footnote reference" w:locked="1"/>
    <w:lsdException w:name="annotation reference" w:uiPriority="0"/>
    <w:lsdException w:name="line number" w:locked="1"/>
    <w:lsdException w:name="page number" w:locked="1" w:uiPriority="0"/>
    <w:lsdException w:name="endnote reference" w:locked="1" w:uiPriority="0"/>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uiPriority="0"/>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A60E3A"/>
    <w:pPr>
      <w:spacing w:before="60" w:after="60"/>
    </w:pPr>
    <w:rPr>
      <w:sz w:val="20"/>
      <w:szCs w:val="20"/>
      <w:lang w:val="en-GB" w:eastAsia="fi-FI"/>
    </w:rPr>
  </w:style>
  <w:style w:type="paragraph" w:styleId="Heading1">
    <w:name w:val="heading 1"/>
    <w:aliases w:val="h1"/>
    <w:basedOn w:val="Normal"/>
    <w:next w:val="Normal"/>
    <w:link w:val="Heading1Char"/>
    <w:qFormat/>
    <w:rsid w:val="005F27DF"/>
    <w:pPr>
      <w:keepNext/>
      <w:numPr>
        <w:numId w:val="1"/>
      </w:numPr>
      <w:spacing w:before="240" w:after="120"/>
      <w:ind w:left="431" w:hanging="431"/>
      <w:outlineLvl w:val="0"/>
    </w:pPr>
    <w:rPr>
      <w:rFonts w:ascii="Arial" w:hAnsi="Arial"/>
      <w:b/>
      <w:sz w:val="32"/>
    </w:rPr>
  </w:style>
  <w:style w:type="paragraph" w:styleId="Heading2">
    <w:name w:val="heading 2"/>
    <w:aliases w:val="h2"/>
    <w:basedOn w:val="Normal"/>
    <w:next w:val="Normal"/>
    <w:link w:val="Heading2Char"/>
    <w:qFormat/>
    <w:rsid w:val="00615A4D"/>
    <w:pPr>
      <w:keepNext/>
      <w:numPr>
        <w:ilvl w:val="1"/>
        <w:numId w:val="1"/>
      </w:numPr>
      <w:spacing w:before="120" w:after="120"/>
      <w:ind w:left="578" w:hanging="578"/>
      <w:outlineLvl w:val="1"/>
    </w:pPr>
    <w:rPr>
      <w:rFonts w:ascii="Arial" w:hAnsi="Arial"/>
      <w:b/>
      <w:iCs/>
      <w:sz w:val="28"/>
    </w:rPr>
  </w:style>
  <w:style w:type="paragraph" w:styleId="Heading3">
    <w:name w:val="heading 3"/>
    <w:aliases w:val=" Char,h3"/>
    <w:basedOn w:val="Normal"/>
    <w:next w:val="Normal"/>
    <w:link w:val="Heading3Char"/>
    <w:qFormat/>
    <w:rsid w:val="00FE38C4"/>
    <w:pPr>
      <w:keepNext/>
      <w:numPr>
        <w:ilvl w:val="2"/>
        <w:numId w:val="1"/>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aliases w:val="h4"/>
    <w:basedOn w:val="Normal"/>
    <w:next w:val="Normal"/>
    <w:link w:val="Heading4Char"/>
    <w:qFormat/>
    <w:rsid w:val="00873427"/>
    <w:pPr>
      <w:keepNext/>
      <w:widowControl w:val="0"/>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62" w:hanging="862"/>
      <w:outlineLvl w:val="3"/>
    </w:pPr>
    <w:rPr>
      <w:rFonts w:ascii="Arial" w:hAnsi="Arial"/>
      <w:sz w:val="22"/>
    </w:rPr>
  </w:style>
  <w:style w:type="paragraph" w:styleId="Heading5">
    <w:name w:val="heading 5"/>
    <w:basedOn w:val="Normal"/>
    <w:next w:val="Normal"/>
    <w:link w:val="Heading5Char"/>
    <w:qFormat/>
    <w:rsid w:val="00C70F8C"/>
    <w:pPr>
      <w:keepNext/>
      <w:numPr>
        <w:ilvl w:val="4"/>
        <w:numId w:val="1"/>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1"/>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1"/>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1"/>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locked/>
    <w:rsid w:val="005F27DF"/>
    <w:rPr>
      <w:rFonts w:ascii="Arial" w:hAnsi="Arial"/>
      <w:b/>
      <w:sz w:val="32"/>
      <w:szCs w:val="20"/>
      <w:lang w:val="en-GB" w:eastAsia="fi-FI"/>
    </w:rPr>
  </w:style>
  <w:style w:type="character" w:customStyle="1" w:styleId="Heading2Char">
    <w:name w:val="Heading 2 Char"/>
    <w:aliases w:val="h2 Char"/>
    <w:basedOn w:val="DefaultParagraphFont"/>
    <w:link w:val="Heading2"/>
    <w:uiPriority w:val="99"/>
    <w:locked/>
    <w:rsid w:val="00615A4D"/>
    <w:rPr>
      <w:rFonts w:ascii="Arial" w:hAnsi="Arial"/>
      <w:b/>
      <w:iCs/>
      <w:sz w:val="28"/>
      <w:szCs w:val="20"/>
      <w:lang w:val="en-GB" w:eastAsia="fi-FI"/>
    </w:rPr>
  </w:style>
  <w:style w:type="character" w:customStyle="1" w:styleId="Heading3Char">
    <w:name w:val="Heading 3 Char"/>
    <w:aliases w:val=" Char Char,h3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aliases w:val="h4 Char"/>
    <w:basedOn w:val="DefaultParagraphFont"/>
    <w:link w:val="Heading4"/>
    <w:locked/>
    <w:rsid w:val="00873427"/>
    <w:rPr>
      <w:rFonts w:ascii="Arial" w:hAnsi="Arial"/>
      <w:szCs w:val="20"/>
      <w:lang w:val="en-GB" w:eastAsia="fi-FI"/>
    </w:rPr>
  </w:style>
  <w:style w:type="character" w:customStyle="1" w:styleId="Heading5Char">
    <w:name w:val="Heading 5 Char"/>
    <w:basedOn w:val="DefaultParagraphFont"/>
    <w:link w:val="Heading5"/>
    <w:uiPriority w:val="99"/>
    <w:locked/>
    <w:rsid w:val="001C7DCB"/>
    <w:rPr>
      <w:b/>
      <w:color w:val="000000"/>
      <w:szCs w:val="20"/>
      <w:lang w:val="en-GB"/>
    </w:rPr>
  </w:style>
  <w:style w:type="character" w:customStyle="1" w:styleId="Heading6Char">
    <w:name w:val="Heading 6 Char"/>
    <w:basedOn w:val="DefaultParagraphFont"/>
    <w:link w:val="Heading6"/>
    <w:uiPriority w:val="99"/>
    <w:locked/>
    <w:rsid w:val="001C7DCB"/>
    <w:rPr>
      <w:b/>
      <w:bCs/>
      <w:szCs w:val="20"/>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Cs w:val="20"/>
      <w:lang w:val="en-GB" w:eastAsia="fi-FI"/>
    </w:rPr>
  </w:style>
  <w:style w:type="character" w:customStyle="1" w:styleId="Heading9Char">
    <w:name w:val="Heading 9 Char"/>
    <w:basedOn w:val="DefaultParagraphFont"/>
    <w:link w:val="Heading9"/>
    <w:uiPriority w:val="99"/>
    <w:locked/>
    <w:rsid w:val="001C7DCB"/>
    <w:rPr>
      <w:b/>
      <w:sz w:val="28"/>
      <w:szCs w:val="20"/>
      <w:lang w:val="fr-FR" w:eastAsia="fi-FI"/>
    </w:rPr>
  </w:style>
  <w:style w:type="paragraph" w:styleId="BalloonText">
    <w:name w:val="Balloon Text"/>
    <w:basedOn w:val="Normal"/>
    <w:link w:val="BalloonTextChar"/>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rsid w:val="00C70F8C"/>
    <w:pPr>
      <w:spacing w:before="120" w:after="120"/>
    </w:pPr>
  </w:style>
  <w:style w:type="character" w:customStyle="1" w:styleId="BodyTextChar">
    <w:name w:val="Body Text Char"/>
    <w:basedOn w:val="DefaultParagraphFont"/>
    <w:link w:val="BodyText"/>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7170D6"/>
    <w:pPr>
      <w:tabs>
        <w:tab w:val="left" w:pos="800"/>
        <w:tab w:val="right" w:leader="dot" w:pos="9017"/>
      </w:tabs>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39"/>
    <w:rsid w:val="00C70F8C"/>
    <w:pPr>
      <w:ind w:left="600"/>
    </w:pPr>
    <w:rPr>
      <w:szCs w:val="21"/>
    </w:rPr>
  </w:style>
  <w:style w:type="paragraph" w:styleId="TOC5">
    <w:name w:val="toc 5"/>
    <w:basedOn w:val="Normal"/>
    <w:next w:val="Normal"/>
    <w:autoRedefine/>
    <w:uiPriority w:val="39"/>
    <w:rsid w:val="00C70F8C"/>
    <w:pPr>
      <w:ind w:left="800"/>
    </w:pPr>
    <w:rPr>
      <w:szCs w:val="21"/>
    </w:rPr>
  </w:style>
  <w:style w:type="paragraph" w:styleId="TOC6">
    <w:name w:val="toc 6"/>
    <w:basedOn w:val="Normal"/>
    <w:next w:val="Normal"/>
    <w:autoRedefine/>
    <w:uiPriority w:val="39"/>
    <w:rsid w:val="00C70F8C"/>
    <w:pPr>
      <w:ind w:left="1000"/>
    </w:pPr>
    <w:rPr>
      <w:szCs w:val="21"/>
    </w:rPr>
  </w:style>
  <w:style w:type="paragraph" w:styleId="TOC7">
    <w:name w:val="toc 7"/>
    <w:basedOn w:val="Normal"/>
    <w:next w:val="Normal"/>
    <w:autoRedefine/>
    <w:uiPriority w:val="39"/>
    <w:rsid w:val="00C70F8C"/>
    <w:pPr>
      <w:ind w:left="1200"/>
    </w:pPr>
    <w:rPr>
      <w:szCs w:val="21"/>
    </w:rPr>
  </w:style>
  <w:style w:type="paragraph" w:styleId="TOC8">
    <w:name w:val="toc 8"/>
    <w:basedOn w:val="Normal"/>
    <w:next w:val="Normal"/>
    <w:autoRedefine/>
    <w:uiPriority w:val="39"/>
    <w:rsid w:val="00C70F8C"/>
    <w:pPr>
      <w:ind w:left="1400"/>
    </w:pPr>
    <w:rPr>
      <w:szCs w:val="21"/>
    </w:rPr>
  </w:style>
  <w:style w:type="paragraph" w:styleId="TOC9">
    <w:name w:val="toc 9"/>
    <w:basedOn w:val="Normal"/>
    <w:next w:val="Normal"/>
    <w:autoRedefine/>
    <w:uiPriority w:val="39"/>
    <w:rsid w:val="00C70F8C"/>
    <w:pPr>
      <w:ind w:left="1600"/>
    </w:pPr>
    <w:rPr>
      <w:szCs w:val="21"/>
    </w:rPr>
  </w:style>
  <w:style w:type="paragraph" w:styleId="Header">
    <w:name w:val="header"/>
    <w:basedOn w:val="Normal"/>
    <w:link w:val="HeaderChar"/>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rsid w:val="00C70F8C"/>
    <w:rPr>
      <w:rFonts w:cs="Times New Roman"/>
    </w:rPr>
  </w:style>
  <w:style w:type="character" w:customStyle="1" w:styleId="a">
    <w:name w:val="_"/>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semiHidden/>
    <w:rsid w:val="00C70F8C"/>
    <w:rPr>
      <w:rFonts w:cs="Times New Roman"/>
      <w:sz w:val="16"/>
    </w:rPr>
  </w:style>
  <w:style w:type="paragraph" w:styleId="CommentText">
    <w:name w:val="annotation text"/>
    <w:basedOn w:val="Normal"/>
    <w:link w:val="CommentTextChar"/>
    <w:semiHidden/>
    <w:rsid w:val="00C70F8C"/>
  </w:style>
  <w:style w:type="character" w:customStyle="1" w:styleId="CommentTextChar">
    <w:name w:val="Comment Text Char"/>
    <w:basedOn w:val="DefaultParagraphFont"/>
    <w:link w:val="CommentText"/>
    <w:semiHidden/>
    <w:locked/>
    <w:rsid w:val="00D53966"/>
    <w:rPr>
      <w:lang w:val="en-GB" w:eastAsia="fi-FI"/>
    </w:rPr>
  </w:style>
  <w:style w:type="paragraph" w:styleId="FootnoteText">
    <w:name w:val="footnote text"/>
    <w:basedOn w:val="Normal"/>
    <w:link w:val="FootnoteTextChar"/>
    <w:uiPriority w:val="99"/>
    <w:rsid w:val="00C70F8C"/>
  </w:style>
  <w:style w:type="character" w:customStyle="1" w:styleId="FootnoteTextChar">
    <w:name w:val="Footnote Text Char"/>
    <w:basedOn w:val="DefaultParagraphFont"/>
    <w:link w:val="FootnoteText"/>
    <w:uiPriority w:val="99"/>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34"/>
    <w:qFormat/>
    <w:rsid w:val="00453149"/>
    <w:pPr>
      <w:ind w:left="708"/>
    </w:pPr>
    <w:rPr>
      <w:rFonts w:ascii="Arial" w:hAnsi="Arial" w:cs="Calibri"/>
      <w:sz w:val="22"/>
      <w:szCs w:val="22"/>
      <w:lang w:eastAsia="en-GB"/>
    </w:rPr>
  </w:style>
  <w:style w:type="paragraph" w:styleId="Revision">
    <w:name w:val="Revision"/>
    <w:hidden/>
    <w:uiPriority w:val="99"/>
    <w:semiHidden/>
    <w:rsid w:val="00EB3E05"/>
    <w:rPr>
      <w:sz w:val="20"/>
      <w:szCs w:val="20"/>
      <w:lang w:val="en-GB" w:eastAsia="fi-FI"/>
    </w:rPr>
  </w:style>
  <w:style w:type="table" w:styleId="TableGrid">
    <w:name w:val="Table Grid"/>
    <w:basedOn w:val="TableNormal"/>
    <w:uiPriority w:val="99"/>
    <w:locked/>
    <w:rsid w:val="00170A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paragraph" w:customStyle="1" w:styleId="Default">
    <w:name w:val="Default"/>
    <w:rsid w:val="00D017EB"/>
    <w:pPr>
      <w:autoSpaceDE w:val="0"/>
      <w:autoSpaceDN w:val="0"/>
      <w:adjustRightInd w:val="0"/>
    </w:pPr>
    <w:rPr>
      <w:rFonts w:ascii="Arial" w:hAnsi="Arial" w:cs="Arial"/>
      <w:color w:val="000000"/>
      <w:sz w:val="24"/>
      <w:szCs w:val="24"/>
      <w:lang w:val="en-US" w:eastAsia="en-US"/>
    </w:rPr>
  </w:style>
  <w:style w:type="paragraph" w:customStyle="1" w:styleId="Figure1">
    <w:name w:val="Figure 1"/>
    <w:basedOn w:val="Normal"/>
    <w:autoRedefine/>
    <w:rsid w:val="0065150E"/>
    <w:pPr>
      <w:spacing w:before="0" w:after="0"/>
      <w:jc w:val="center"/>
    </w:pPr>
    <w:rPr>
      <w:rFonts w:ascii="Arial" w:hAnsi="Arial" w:cs="Arial"/>
      <w:b/>
      <w:bCs/>
      <w:sz w:val="24"/>
      <w:szCs w:val="32"/>
      <w:lang w:val="en-US" w:eastAsia="en-US"/>
    </w:rPr>
  </w:style>
  <w:style w:type="character" w:customStyle="1" w:styleId="CharCharChar">
    <w:name w:val="Char Char Char"/>
    <w:basedOn w:val="DefaultParagraphFont"/>
    <w:rsid w:val="0065150E"/>
    <w:rPr>
      <w:rFonts w:ascii="Arial" w:hAnsi="Arial" w:cs="Arial"/>
      <w:bCs/>
      <w:color w:val="0000FF"/>
      <w:sz w:val="24"/>
      <w:szCs w:val="26"/>
      <w:lang w:val="en-US" w:eastAsia="en-US" w:bidi="ar-SA"/>
    </w:rPr>
  </w:style>
  <w:style w:type="character" w:customStyle="1" w:styleId="CharChar">
    <w:name w:val="Char Char"/>
    <w:basedOn w:val="DefaultParagraphFont"/>
    <w:rsid w:val="0065150E"/>
    <w:rPr>
      <w:rFonts w:ascii="Arial" w:hAnsi="Arial" w:cs="Arial"/>
      <w:bCs/>
      <w:iCs/>
      <w:color w:val="0000FF"/>
      <w:sz w:val="24"/>
      <w:szCs w:val="26"/>
      <w:lang w:val="en-US" w:eastAsia="en-US" w:bidi="ar-SA"/>
    </w:rPr>
  </w:style>
  <w:style w:type="paragraph" w:customStyle="1" w:styleId="centerbold">
    <w:name w:val="center bold"/>
    <w:aliases w:val="cbo"/>
    <w:basedOn w:val="Normal"/>
    <w:rsid w:val="0014568A"/>
    <w:pPr>
      <w:spacing w:before="0" w:after="0"/>
      <w:jc w:val="center"/>
    </w:pPr>
    <w:rPr>
      <w:rFonts w:ascii="Book Antiqua" w:hAnsi="Book Antiqua"/>
      <w:b/>
      <w:sz w:val="24"/>
      <w:lang w:val="en-US" w:eastAsia="en-US"/>
    </w:rPr>
  </w:style>
  <w:style w:type="paragraph" w:customStyle="1" w:styleId="BulletDouble">
    <w:name w:val="Bullet Double"/>
    <w:basedOn w:val="Normal"/>
    <w:rsid w:val="0014568A"/>
    <w:pPr>
      <w:widowControl w:val="0"/>
      <w:spacing w:before="0" w:after="180"/>
      <w:ind w:left="720" w:hanging="360"/>
    </w:pPr>
    <w:rPr>
      <w:sz w:val="24"/>
      <w:lang w:val="en-US" w:eastAsia="en-US"/>
    </w:rPr>
  </w:style>
  <w:style w:type="paragraph" w:customStyle="1" w:styleId="BulletLast">
    <w:name w:val="Bullet Last"/>
    <w:basedOn w:val="BulletDouble"/>
    <w:rsid w:val="0014568A"/>
    <w:pPr>
      <w:spacing w:after="240"/>
    </w:pPr>
  </w:style>
  <w:style w:type="character" w:customStyle="1" w:styleId="EndnoteTextChar">
    <w:name w:val="Endnote Text Char"/>
    <w:basedOn w:val="DefaultParagraphFont"/>
    <w:link w:val="EndnoteText"/>
    <w:semiHidden/>
    <w:rsid w:val="0014568A"/>
    <w:rPr>
      <w:sz w:val="20"/>
      <w:szCs w:val="20"/>
      <w:lang w:val="en-US" w:eastAsia="en-US"/>
    </w:rPr>
  </w:style>
  <w:style w:type="paragraph" w:styleId="EndnoteText">
    <w:name w:val="endnote text"/>
    <w:basedOn w:val="Normal"/>
    <w:link w:val="EndnoteTextChar"/>
    <w:semiHidden/>
    <w:locked/>
    <w:rsid w:val="0014568A"/>
    <w:pPr>
      <w:widowControl w:val="0"/>
      <w:spacing w:before="0" w:after="0"/>
    </w:pPr>
    <w:rPr>
      <w:lang w:val="en-US" w:eastAsia="en-US"/>
    </w:rPr>
  </w:style>
  <w:style w:type="paragraph" w:customStyle="1" w:styleId="TableHeading">
    <w:name w:val="Table Heading"/>
    <w:basedOn w:val="Normal"/>
    <w:rsid w:val="0014568A"/>
    <w:pPr>
      <w:widowControl w:val="0"/>
      <w:jc w:val="center"/>
    </w:pPr>
    <w:rPr>
      <w:rFonts w:ascii="Arial" w:hAnsi="Arial"/>
      <w:b/>
      <w:sz w:val="18"/>
      <w:lang w:val="en-US" w:eastAsia="en-US"/>
    </w:rPr>
  </w:style>
  <w:style w:type="paragraph" w:customStyle="1" w:styleId="TableText">
    <w:name w:val="Table Text"/>
    <w:basedOn w:val="Normal"/>
    <w:rsid w:val="0014568A"/>
    <w:pPr>
      <w:widowControl w:val="0"/>
      <w:spacing w:before="0" w:after="0"/>
    </w:pPr>
    <w:rPr>
      <w:rFonts w:ascii="Arial" w:hAnsi="Arial"/>
      <w:sz w:val="18"/>
      <w:lang w:val="en-US" w:eastAsia="en-US"/>
    </w:rPr>
  </w:style>
  <w:style w:type="paragraph" w:customStyle="1" w:styleId="TableTitle">
    <w:name w:val="Table Title"/>
    <w:basedOn w:val="Heading4"/>
    <w:rsid w:val="0014568A"/>
    <w:pPr>
      <w:numPr>
        <w:ilvl w:val="0"/>
        <w:numId w:val="0"/>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0" w:after="240"/>
    </w:pPr>
    <w:rPr>
      <w:rFonts w:ascii="Times New Roman" w:hAnsi="Times New Roman"/>
      <w:sz w:val="24"/>
      <w:lang w:val="en-US" w:eastAsia="en-US"/>
    </w:rPr>
  </w:style>
  <w:style w:type="paragraph" w:customStyle="1" w:styleId="Graphic">
    <w:name w:val="Graphic"/>
    <w:basedOn w:val="Normal"/>
    <w:next w:val="Normal"/>
    <w:rsid w:val="0014568A"/>
    <w:pPr>
      <w:keepNext/>
      <w:spacing w:before="240" w:after="120" w:line="276" w:lineRule="auto"/>
      <w:jc w:val="center"/>
    </w:pPr>
    <w:rPr>
      <w:sz w:val="22"/>
      <w:szCs w:val="22"/>
      <w:lang w:val="en-US" w:eastAsia="en-US" w:bidi="en-US"/>
    </w:rPr>
  </w:style>
  <w:style w:type="character" w:customStyle="1" w:styleId="CharChar1">
    <w:name w:val="Char Char1"/>
    <w:basedOn w:val="DefaultParagraphFont"/>
    <w:rsid w:val="0014568A"/>
    <w:rPr>
      <w:rFonts w:ascii="Arial" w:hAnsi="Arial" w:cs="Arial"/>
      <w:bCs/>
      <w:iCs/>
      <w:sz w:val="24"/>
      <w:szCs w:val="26"/>
      <w:lang w:val="en-US" w:eastAsia="en-US" w:bidi="ar-SA"/>
    </w:rPr>
  </w:style>
  <w:style w:type="paragraph" w:customStyle="1" w:styleId="RTCAText">
    <w:name w:val="RTCA Text"/>
    <w:basedOn w:val="Normal"/>
    <w:rsid w:val="0014568A"/>
    <w:pPr>
      <w:spacing w:before="120" w:after="0"/>
      <w:ind w:left="1440"/>
      <w:jc w:val="both"/>
    </w:pPr>
    <w:rPr>
      <w:sz w:val="22"/>
      <w:lang w:val="en-US" w:eastAsia="en-US"/>
    </w:rPr>
  </w:style>
  <w:style w:type="character" w:customStyle="1" w:styleId="Bibliogrphy">
    <w:name w:val="Bibliogrphy"/>
    <w:basedOn w:val="DefaultParagraphFont"/>
    <w:rsid w:val="0014568A"/>
  </w:style>
  <w:style w:type="character" w:customStyle="1" w:styleId="TableHeadingChar">
    <w:name w:val="Table Heading Char"/>
    <w:basedOn w:val="DefaultParagraphFont"/>
    <w:rsid w:val="0014568A"/>
    <w:rPr>
      <w:rFonts w:ascii="Arial" w:hAnsi="Arial"/>
      <w:b/>
      <w:sz w:val="18"/>
      <w:lang w:val="en-US" w:eastAsia="en-US" w:bidi="ar-SA"/>
    </w:rPr>
  </w:style>
  <w:style w:type="paragraph" w:customStyle="1" w:styleId="RTCAtext0">
    <w:name w:val="RTCA text"/>
    <w:basedOn w:val="Normal"/>
    <w:rsid w:val="0014568A"/>
    <w:pPr>
      <w:widowControl w:val="0"/>
      <w:suppressAutoHyphens/>
      <w:spacing w:before="0" w:after="0"/>
      <w:ind w:left="1440"/>
    </w:pPr>
    <w:rPr>
      <w:sz w:val="22"/>
      <w:lang w:val="en-US" w:eastAsia="en-US"/>
    </w:rPr>
  </w:style>
  <w:style w:type="character" w:customStyle="1" w:styleId="RTCAtextChar">
    <w:name w:val="RTCA text Char"/>
    <w:basedOn w:val="DefaultParagraphFont"/>
    <w:rsid w:val="0014568A"/>
    <w:rPr>
      <w:sz w:val="22"/>
      <w:lang w:val="en-US" w:eastAsia="en-US" w:bidi="ar-SA"/>
    </w:rPr>
  </w:style>
  <w:style w:type="paragraph" w:customStyle="1" w:styleId="RTCANote">
    <w:name w:val="RTCA Note"/>
    <w:basedOn w:val="RTCAText"/>
    <w:rsid w:val="0014568A"/>
    <w:pPr>
      <w:ind w:left="2160" w:hanging="720"/>
    </w:pPr>
    <w:rPr>
      <w:i/>
    </w:rPr>
  </w:style>
  <w:style w:type="paragraph" w:customStyle="1" w:styleId="RTCAFigure">
    <w:name w:val="RTCA Figure"/>
    <w:basedOn w:val="Normal"/>
    <w:rsid w:val="0014568A"/>
    <w:pPr>
      <w:widowControl w:val="0"/>
      <w:spacing w:before="240" w:after="120"/>
      <w:jc w:val="center"/>
    </w:pPr>
    <w:rPr>
      <w:b/>
      <w:sz w:val="22"/>
      <w:lang w:val="en-US" w:eastAsia="en-US"/>
    </w:rPr>
  </w:style>
  <w:style w:type="paragraph" w:customStyle="1" w:styleId="RTCATable">
    <w:name w:val="RTCA Table"/>
    <w:basedOn w:val="Normal"/>
    <w:rsid w:val="0014568A"/>
    <w:pPr>
      <w:keepNext/>
      <w:keepLines/>
      <w:widowControl w:val="0"/>
      <w:tabs>
        <w:tab w:val="left" w:pos="-720"/>
      </w:tabs>
      <w:suppressAutoHyphens/>
      <w:spacing w:before="120" w:after="0"/>
      <w:jc w:val="center"/>
    </w:pPr>
    <w:rPr>
      <w:b/>
      <w:sz w:val="22"/>
      <w:lang w:val="en-US" w:eastAsia="en-US"/>
    </w:rPr>
  </w:style>
  <w:style w:type="character" w:customStyle="1" w:styleId="RTCAFigureChar">
    <w:name w:val="RTCA Figure Char"/>
    <w:basedOn w:val="DefaultParagraphFont"/>
    <w:rsid w:val="0014568A"/>
    <w:rPr>
      <w:b/>
      <w:sz w:val="22"/>
      <w:lang w:val="en-US" w:eastAsia="en-US" w:bidi="ar-SA"/>
    </w:rPr>
  </w:style>
  <w:style w:type="character" w:customStyle="1" w:styleId="DefaultChar">
    <w:name w:val="Default Char"/>
    <w:basedOn w:val="DefaultParagraphFont"/>
    <w:locked/>
    <w:rsid w:val="0014568A"/>
    <w:rPr>
      <w:rFonts w:ascii="Arial" w:hAnsi="Arial" w:cs="Arial"/>
      <w:color w:val="000000"/>
      <w:sz w:val="24"/>
      <w:szCs w:val="24"/>
      <w:lang w:val="en-US" w:eastAsia="en-US" w:bidi="ar-SA"/>
    </w:rPr>
  </w:style>
  <w:style w:type="paragraph" w:customStyle="1" w:styleId="msolistparagraph0">
    <w:name w:val="msolistparagraph"/>
    <w:basedOn w:val="Normal"/>
    <w:rsid w:val="0014568A"/>
    <w:pPr>
      <w:spacing w:before="0" w:after="0"/>
      <w:ind w:left="720"/>
    </w:pPr>
    <w:rPr>
      <w:sz w:val="24"/>
      <w:szCs w:val="24"/>
      <w:lang w:val="en-US" w:eastAsia="en-US"/>
    </w:rPr>
  </w:style>
  <w:style w:type="paragraph" w:customStyle="1" w:styleId="MTDisplayEquation">
    <w:name w:val="MTDisplayEquation"/>
    <w:basedOn w:val="Normal"/>
    <w:next w:val="Normal"/>
    <w:link w:val="MTDisplayEquationChar"/>
    <w:rsid w:val="0014568A"/>
    <w:pPr>
      <w:tabs>
        <w:tab w:val="center" w:pos="6480"/>
        <w:tab w:val="right" w:pos="12960"/>
      </w:tabs>
      <w:autoSpaceDE w:val="0"/>
      <w:autoSpaceDN w:val="0"/>
      <w:adjustRightInd w:val="0"/>
      <w:spacing w:before="0" w:after="0"/>
    </w:pPr>
    <w:rPr>
      <w:rFonts w:ascii="Arial,Italic" w:hAnsi="Arial,Italic" w:cs="Arial,Italic"/>
      <w:iCs/>
      <w:sz w:val="24"/>
      <w:szCs w:val="24"/>
      <w:lang w:val="it-IT" w:eastAsia="en-US"/>
    </w:rPr>
  </w:style>
  <w:style w:type="character" w:customStyle="1" w:styleId="MTDisplayEquationChar">
    <w:name w:val="MTDisplayEquation Char"/>
    <w:basedOn w:val="DefaultParagraphFont"/>
    <w:link w:val="MTDisplayEquation"/>
    <w:rsid w:val="0014568A"/>
    <w:rPr>
      <w:rFonts w:ascii="Arial,Italic" w:hAnsi="Arial,Italic" w:cs="Arial,Italic"/>
      <w:iCs/>
      <w:sz w:val="24"/>
      <w:szCs w:val="24"/>
      <w:lang w:val="it-IT" w:eastAsia="en-US"/>
    </w:rPr>
  </w:style>
  <w:style w:type="paragraph" w:customStyle="1" w:styleId="CaptionTable">
    <w:name w:val="Caption Table"/>
    <w:basedOn w:val="Normal"/>
    <w:next w:val="Normal"/>
    <w:rsid w:val="0014568A"/>
    <w:pPr>
      <w:spacing w:after="0" w:line="360" w:lineRule="auto"/>
      <w:jc w:val="center"/>
    </w:pPr>
    <w:rPr>
      <w:i/>
      <w:smallCaps/>
      <w:sz w:val="24"/>
      <w:lang w:eastAsia="en-US"/>
    </w:rPr>
  </w:style>
  <w:style w:type="character" w:customStyle="1" w:styleId="CharChar10">
    <w:name w:val="Char Char10"/>
    <w:basedOn w:val="DefaultParagraphFont"/>
    <w:rsid w:val="0014568A"/>
    <w:rPr>
      <w:rFonts w:ascii="Arial" w:hAnsi="Arial" w:cs="Arial"/>
      <w:b/>
      <w:bCs/>
      <w:color w:val="0000FF"/>
      <w:kern w:val="32"/>
      <w:sz w:val="32"/>
      <w:szCs w:val="32"/>
      <w:u w:val="single"/>
      <w:lang w:val="en-US" w:eastAsia="en-US" w:bidi="ar-SA"/>
    </w:rPr>
  </w:style>
  <w:style w:type="character" w:customStyle="1" w:styleId="CharChar9">
    <w:name w:val="Char Char9"/>
    <w:basedOn w:val="DefaultParagraphFont"/>
    <w:rsid w:val="0014568A"/>
    <w:rPr>
      <w:rFonts w:ascii="Arial" w:hAnsi="Arial" w:cs="Arial"/>
      <w:b/>
      <w:bCs/>
      <w:iCs/>
      <w:color w:val="0000FF"/>
      <w:sz w:val="28"/>
      <w:szCs w:val="28"/>
      <w:lang w:val="en-US" w:eastAsia="en-US" w:bidi="ar-SA"/>
    </w:rPr>
  </w:style>
  <w:style w:type="character" w:customStyle="1" w:styleId="CharChar8">
    <w:name w:val="Char Char8"/>
    <w:basedOn w:val="DefaultParagraphFont"/>
    <w:rsid w:val="0014568A"/>
    <w:rPr>
      <w:rFonts w:ascii="Cambria" w:eastAsia="Times New Roman" w:hAnsi="Cambria" w:cs="Times New Roman"/>
      <w:b/>
      <w:bCs/>
      <w:color w:val="4F81BD"/>
    </w:rPr>
  </w:style>
  <w:style w:type="character" w:customStyle="1" w:styleId="CharChar7">
    <w:name w:val="Char Char7"/>
    <w:basedOn w:val="DefaultParagraphFont"/>
    <w:rsid w:val="0014568A"/>
    <w:rPr>
      <w:rFonts w:ascii="Arial" w:hAnsi="Arial"/>
      <w:bCs/>
      <w:i/>
      <w:sz w:val="24"/>
      <w:szCs w:val="28"/>
      <w:lang w:val="en-US" w:eastAsia="en-US" w:bidi="ar-SA"/>
    </w:rPr>
  </w:style>
  <w:style w:type="character" w:customStyle="1" w:styleId="CharChar6">
    <w:name w:val="Char Char6"/>
    <w:basedOn w:val="DefaultParagraphFont"/>
    <w:rsid w:val="0014568A"/>
    <w:rPr>
      <w:rFonts w:ascii="Cambria" w:eastAsia="Times New Roman" w:hAnsi="Cambria" w:cs="Times New Roman"/>
      <w:color w:val="243F60"/>
    </w:rPr>
  </w:style>
  <w:style w:type="character" w:customStyle="1" w:styleId="CharChar5">
    <w:name w:val="Char Char5"/>
    <w:basedOn w:val="DefaultParagraphFont"/>
    <w:rsid w:val="0014568A"/>
    <w:rPr>
      <w:rFonts w:ascii="Cambria" w:hAnsi="Cambria"/>
      <w:i/>
      <w:iCs/>
      <w:color w:val="243F60"/>
      <w:sz w:val="22"/>
      <w:szCs w:val="22"/>
      <w:lang w:val="en-US" w:eastAsia="en-US" w:bidi="en-US"/>
    </w:rPr>
  </w:style>
  <w:style w:type="character" w:customStyle="1" w:styleId="CharChar4">
    <w:name w:val="Char Char4"/>
    <w:basedOn w:val="DefaultParagraphFont"/>
    <w:rsid w:val="0014568A"/>
    <w:rPr>
      <w:rFonts w:ascii="Cambria" w:hAnsi="Cambria"/>
      <w:i/>
      <w:iCs/>
      <w:color w:val="404040"/>
      <w:sz w:val="22"/>
      <w:szCs w:val="22"/>
      <w:lang w:val="en-US" w:eastAsia="en-US" w:bidi="en-US"/>
    </w:rPr>
  </w:style>
  <w:style w:type="character" w:customStyle="1" w:styleId="CharChar3">
    <w:name w:val="Char Char3"/>
    <w:basedOn w:val="DefaultParagraphFont"/>
    <w:rsid w:val="0014568A"/>
    <w:rPr>
      <w:rFonts w:ascii="Cambria" w:hAnsi="Cambria"/>
      <w:color w:val="4F81BD"/>
      <w:lang w:val="en-US" w:eastAsia="en-US" w:bidi="en-US"/>
    </w:rPr>
  </w:style>
  <w:style w:type="character" w:customStyle="1" w:styleId="CharChar2">
    <w:name w:val="Char Char2"/>
    <w:basedOn w:val="DefaultParagraphFont"/>
    <w:rsid w:val="0014568A"/>
    <w:rPr>
      <w:rFonts w:ascii="Arial" w:hAnsi="Arial" w:cs="Arial"/>
      <w:color w:val="0000FF"/>
      <w:sz w:val="32"/>
      <w:szCs w:val="22"/>
      <w:lang w:val="en-US" w:eastAsia="en-US" w:bidi="ar-SA"/>
    </w:rPr>
  </w:style>
  <w:style w:type="character" w:styleId="Emphasis">
    <w:name w:val="Emphasis"/>
    <w:basedOn w:val="DefaultParagraphFont"/>
    <w:qFormat/>
    <w:rsid w:val="0014568A"/>
    <w:rPr>
      <w:i/>
      <w:iCs/>
    </w:rPr>
  </w:style>
  <w:style w:type="paragraph" w:styleId="NoSpacing">
    <w:name w:val="No Spacing"/>
    <w:qFormat/>
    <w:rsid w:val="0014568A"/>
    <w:rPr>
      <w:rFonts w:ascii="Calibri" w:hAnsi="Calibri"/>
      <w:lang w:val="en-US" w:eastAsia="en-US" w:bidi="en-US"/>
    </w:rPr>
  </w:style>
  <w:style w:type="paragraph" w:styleId="Quote">
    <w:name w:val="Quote"/>
    <w:basedOn w:val="Normal"/>
    <w:next w:val="Normal"/>
    <w:link w:val="QuoteChar"/>
    <w:qFormat/>
    <w:rsid w:val="0014568A"/>
    <w:pPr>
      <w:spacing w:before="0" w:after="200" w:line="276" w:lineRule="auto"/>
    </w:pPr>
    <w:rPr>
      <w:rFonts w:ascii="Calibri" w:hAnsi="Calibri"/>
      <w:i/>
      <w:iCs/>
      <w:color w:val="000000"/>
      <w:sz w:val="22"/>
      <w:szCs w:val="22"/>
      <w:lang w:val="en-US" w:eastAsia="en-US" w:bidi="en-US"/>
    </w:rPr>
  </w:style>
  <w:style w:type="character" w:customStyle="1" w:styleId="QuoteChar">
    <w:name w:val="Quote Char"/>
    <w:basedOn w:val="DefaultParagraphFont"/>
    <w:link w:val="Quote"/>
    <w:rsid w:val="0014568A"/>
    <w:rPr>
      <w:rFonts w:ascii="Calibri" w:hAnsi="Calibri"/>
      <w:i/>
      <w:iCs/>
      <w:color w:val="000000"/>
      <w:lang w:val="en-US" w:eastAsia="en-US" w:bidi="en-US"/>
    </w:rPr>
  </w:style>
  <w:style w:type="paragraph" w:styleId="IntenseQuote">
    <w:name w:val="Intense Quote"/>
    <w:basedOn w:val="Normal"/>
    <w:next w:val="Normal"/>
    <w:link w:val="IntenseQuoteChar"/>
    <w:qFormat/>
    <w:rsid w:val="0014568A"/>
    <w:pPr>
      <w:pBdr>
        <w:bottom w:val="single" w:sz="4" w:space="4" w:color="4F81BD"/>
      </w:pBdr>
      <w:spacing w:before="200" w:after="280" w:line="276" w:lineRule="auto"/>
      <w:ind w:left="936" w:right="936"/>
    </w:pPr>
    <w:rPr>
      <w:rFonts w:ascii="Calibri" w:hAnsi="Calibri"/>
      <w:b/>
      <w:bCs/>
      <w:i/>
      <w:iCs/>
      <w:color w:val="4F81BD"/>
      <w:sz w:val="22"/>
      <w:szCs w:val="22"/>
      <w:lang w:val="en-US" w:eastAsia="en-US" w:bidi="en-US"/>
    </w:rPr>
  </w:style>
  <w:style w:type="character" w:customStyle="1" w:styleId="IntenseQuoteChar">
    <w:name w:val="Intense Quote Char"/>
    <w:basedOn w:val="DefaultParagraphFont"/>
    <w:link w:val="IntenseQuote"/>
    <w:rsid w:val="0014568A"/>
    <w:rPr>
      <w:rFonts w:ascii="Calibri" w:hAnsi="Calibri"/>
      <w:b/>
      <w:bCs/>
      <w:i/>
      <w:iCs/>
      <w:color w:val="4F81BD"/>
      <w:lang w:val="en-US" w:eastAsia="en-US" w:bidi="en-US"/>
    </w:rPr>
  </w:style>
  <w:style w:type="character" w:styleId="SubtleEmphasis">
    <w:name w:val="Subtle Emphasis"/>
    <w:basedOn w:val="DefaultParagraphFont"/>
    <w:qFormat/>
    <w:rsid w:val="0014568A"/>
    <w:rPr>
      <w:i/>
      <w:iCs/>
      <w:color w:val="808080"/>
    </w:rPr>
  </w:style>
  <w:style w:type="character" w:styleId="IntenseEmphasis">
    <w:name w:val="Intense Emphasis"/>
    <w:basedOn w:val="DefaultParagraphFont"/>
    <w:qFormat/>
    <w:rsid w:val="0014568A"/>
    <w:rPr>
      <w:b/>
      <w:bCs/>
      <w:i/>
      <w:iCs/>
      <w:color w:val="4F81BD"/>
    </w:rPr>
  </w:style>
  <w:style w:type="character" w:styleId="SubtleReference">
    <w:name w:val="Subtle Reference"/>
    <w:basedOn w:val="DefaultParagraphFont"/>
    <w:qFormat/>
    <w:rsid w:val="0014568A"/>
    <w:rPr>
      <w:smallCaps/>
      <w:color w:val="C0504D"/>
      <w:u w:val="single"/>
    </w:rPr>
  </w:style>
  <w:style w:type="character" w:styleId="IntenseReference">
    <w:name w:val="Intense Reference"/>
    <w:basedOn w:val="DefaultParagraphFont"/>
    <w:qFormat/>
    <w:rsid w:val="0014568A"/>
    <w:rPr>
      <w:b/>
      <w:bCs/>
      <w:smallCaps/>
      <w:color w:val="C0504D"/>
      <w:spacing w:val="5"/>
      <w:u w:val="single"/>
    </w:rPr>
  </w:style>
  <w:style w:type="character" w:styleId="BookTitle">
    <w:name w:val="Book Title"/>
    <w:basedOn w:val="DefaultParagraphFont"/>
    <w:qFormat/>
    <w:rsid w:val="0014568A"/>
    <w:rPr>
      <w:b/>
      <w:bCs/>
      <w:smallCaps/>
      <w:spacing w:val="5"/>
    </w:rPr>
  </w:style>
  <w:style w:type="paragraph" w:styleId="TOCHeading">
    <w:name w:val="TOC Heading"/>
    <w:basedOn w:val="Heading1"/>
    <w:next w:val="Normal"/>
    <w:qFormat/>
    <w:rsid w:val="0014568A"/>
    <w:pPr>
      <w:keepLines/>
      <w:numPr>
        <w:numId w:val="0"/>
      </w:numPr>
      <w:spacing w:before="480" w:after="0" w:line="276" w:lineRule="auto"/>
      <w:outlineLvl w:val="9"/>
    </w:pPr>
    <w:rPr>
      <w:rFonts w:ascii="Cambria" w:hAnsi="Cambria"/>
      <w:bCs/>
      <w:color w:val="365F91"/>
      <w:sz w:val="28"/>
      <w:szCs w:val="28"/>
      <w:lang w:val="en-US" w:eastAsia="en-US" w:bidi="en-US"/>
    </w:rPr>
  </w:style>
  <w:style w:type="character" w:styleId="PlaceholderText">
    <w:name w:val="Placeholder Text"/>
    <w:basedOn w:val="DefaultParagraphFont"/>
    <w:uiPriority w:val="99"/>
    <w:semiHidden/>
    <w:rsid w:val="00BC6A3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uiPriority="0"/>
    <w:lsdException w:name="header" w:uiPriority="0"/>
    <w:lsdException w:name="footer" w:locked="1" w:uiPriority="0"/>
    <w:lsdException w:name="index heading" w:locked="1"/>
    <w:lsdException w:name="caption" w:qFormat="1"/>
    <w:lsdException w:name="table of figures" w:locked="1" w:uiPriority="0"/>
    <w:lsdException w:name="envelope address" w:locked="1"/>
    <w:lsdException w:name="envelope return" w:locked="1"/>
    <w:lsdException w:name="footnote reference" w:locked="1"/>
    <w:lsdException w:name="annotation reference" w:uiPriority="0"/>
    <w:lsdException w:name="line number" w:locked="1"/>
    <w:lsdException w:name="page number" w:locked="1" w:uiPriority="0"/>
    <w:lsdException w:name="endnote reference" w:locked="1" w:uiPriority="0"/>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uiPriority="0"/>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A60E3A"/>
    <w:pPr>
      <w:spacing w:before="60" w:after="60"/>
    </w:pPr>
    <w:rPr>
      <w:sz w:val="20"/>
      <w:szCs w:val="20"/>
      <w:lang w:val="en-GB" w:eastAsia="fi-FI"/>
    </w:rPr>
  </w:style>
  <w:style w:type="paragraph" w:styleId="Heading1">
    <w:name w:val="heading 1"/>
    <w:aliases w:val="h1"/>
    <w:basedOn w:val="Normal"/>
    <w:next w:val="Normal"/>
    <w:link w:val="Heading1Char"/>
    <w:qFormat/>
    <w:rsid w:val="005F27DF"/>
    <w:pPr>
      <w:keepNext/>
      <w:numPr>
        <w:numId w:val="1"/>
      </w:numPr>
      <w:spacing w:before="240" w:after="120"/>
      <w:ind w:left="431" w:hanging="431"/>
      <w:outlineLvl w:val="0"/>
    </w:pPr>
    <w:rPr>
      <w:rFonts w:ascii="Arial" w:hAnsi="Arial"/>
      <w:b/>
      <w:sz w:val="32"/>
    </w:rPr>
  </w:style>
  <w:style w:type="paragraph" w:styleId="Heading2">
    <w:name w:val="heading 2"/>
    <w:aliases w:val="h2"/>
    <w:basedOn w:val="Normal"/>
    <w:next w:val="Normal"/>
    <w:link w:val="Heading2Char"/>
    <w:qFormat/>
    <w:rsid w:val="00615A4D"/>
    <w:pPr>
      <w:keepNext/>
      <w:numPr>
        <w:ilvl w:val="1"/>
        <w:numId w:val="1"/>
      </w:numPr>
      <w:spacing w:before="120" w:after="120"/>
      <w:ind w:left="578" w:hanging="578"/>
      <w:outlineLvl w:val="1"/>
    </w:pPr>
    <w:rPr>
      <w:rFonts w:ascii="Arial" w:hAnsi="Arial"/>
      <w:b/>
      <w:iCs/>
      <w:sz w:val="28"/>
    </w:rPr>
  </w:style>
  <w:style w:type="paragraph" w:styleId="Heading3">
    <w:name w:val="heading 3"/>
    <w:aliases w:val=" Char,h3"/>
    <w:basedOn w:val="Normal"/>
    <w:next w:val="Normal"/>
    <w:link w:val="Heading3Char"/>
    <w:qFormat/>
    <w:rsid w:val="00FE38C4"/>
    <w:pPr>
      <w:keepNext/>
      <w:numPr>
        <w:ilvl w:val="2"/>
        <w:numId w:val="1"/>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aliases w:val="h4"/>
    <w:basedOn w:val="Normal"/>
    <w:next w:val="Normal"/>
    <w:link w:val="Heading4Char"/>
    <w:qFormat/>
    <w:rsid w:val="00873427"/>
    <w:pPr>
      <w:keepNext/>
      <w:widowControl w:val="0"/>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62" w:hanging="862"/>
      <w:outlineLvl w:val="3"/>
    </w:pPr>
    <w:rPr>
      <w:rFonts w:ascii="Arial" w:hAnsi="Arial"/>
      <w:sz w:val="22"/>
    </w:rPr>
  </w:style>
  <w:style w:type="paragraph" w:styleId="Heading5">
    <w:name w:val="heading 5"/>
    <w:basedOn w:val="Normal"/>
    <w:next w:val="Normal"/>
    <w:link w:val="Heading5Char"/>
    <w:qFormat/>
    <w:rsid w:val="00C70F8C"/>
    <w:pPr>
      <w:keepNext/>
      <w:numPr>
        <w:ilvl w:val="4"/>
        <w:numId w:val="1"/>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1"/>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1"/>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1"/>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locked/>
    <w:rsid w:val="005F27DF"/>
    <w:rPr>
      <w:rFonts w:ascii="Arial" w:hAnsi="Arial"/>
      <w:b/>
      <w:sz w:val="32"/>
      <w:szCs w:val="20"/>
      <w:lang w:val="en-GB" w:eastAsia="fi-FI"/>
    </w:rPr>
  </w:style>
  <w:style w:type="character" w:customStyle="1" w:styleId="Heading2Char">
    <w:name w:val="Heading 2 Char"/>
    <w:aliases w:val="h2 Char"/>
    <w:basedOn w:val="DefaultParagraphFont"/>
    <w:link w:val="Heading2"/>
    <w:uiPriority w:val="99"/>
    <w:locked/>
    <w:rsid w:val="00615A4D"/>
    <w:rPr>
      <w:rFonts w:ascii="Arial" w:hAnsi="Arial"/>
      <w:b/>
      <w:iCs/>
      <w:sz w:val="28"/>
      <w:szCs w:val="20"/>
      <w:lang w:val="en-GB" w:eastAsia="fi-FI"/>
    </w:rPr>
  </w:style>
  <w:style w:type="character" w:customStyle="1" w:styleId="Heading3Char">
    <w:name w:val="Heading 3 Char"/>
    <w:aliases w:val=" Char Char,h3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aliases w:val="h4 Char"/>
    <w:basedOn w:val="DefaultParagraphFont"/>
    <w:link w:val="Heading4"/>
    <w:locked/>
    <w:rsid w:val="00873427"/>
    <w:rPr>
      <w:rFonts w:ascii="Arial" w:hAnsi="Arial"/>
      <w:szCs w:val="20"/>
      <w:lang w:val="en-GB" w:eastAsia="fi-FI"/>
    </w:rPr>
  </w:style>
  <w:style w:type="character" w:customStyle="1" w:styleId="Heading5Char">
    <w:name w:val="Heading 5 Char"/>
    <w:basedOn w:val="DefaultParagraphFont"/>
    <w:link w:val="Heading5"/>
    <w:uiPriority w:val="99"/>
    <w:locked/>
    <w:rsid w:val="001C7DCB"/>
    <w:rPr>
      <w:b/>
      <w:color w:val="000000"/>
      <w:szCs w:val="20"/>
      <w:lang w:val="en-GB"/>
    </w:rPr>
  </w:style>
  <w:style w:type="character" w:customStyle="1" w:styleId="Heading6Char">
    <w:name w:val="Heading 6 Char"/>
    <w:basedOn w:val="DefaultParagraphFont"/>
    <w:link w:val="Heading6"/>
    <w:uiPriority w:val="99"/>
    <w:locked/>
    <w:rsid w:val="001C7DCB"/>
    <w:rPr>
      <w:b/>
      <w:bCs/>
      <w:szCs w:val="20"/>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Cs w:val="20"/>
      <w:lang w:val="en-GB" w:eastAsia="fi-FI"/>
    </w:rPr>
  </w:style>
  <w:style w:type="character" w:customStyle="1" w:styleId="Heading9Char">
    <w:name w:val="Heading 9 Char"/>
    <w:basedOn w:val="DefaultParagraphFont"/>
    <w:link w:val="Heading9"/>
    <w:uiPriority w:val="99"/>
    <w:locked/>
    <w:rsid w:val="001C7DCB"/>
    <w:rPr>
      <w:b/>
      <w:sz w:val="28"/>
      <w:szCs w:val="20"/>
      <w:lang w:val="fr-FR" w:eastAsia="fi-FI"/>
    </w:rPr>
  </w:style>
  <w:style w:type="paragraph" w:styleId="BalloonText">
    <w:name w:val="Balloon Text"/>
    <w:basedOn w:val="Normal"/>
    <w:link w:val="BalloonTextChar"/>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rsid w:val="00C70F8C"/>
    <w:pPr>
      <w:spacing w:before="120" w:after="120"/>
    </w:pPr>
  </w:style>
  <w:style w:type="character" w:customStyle="1" w:styleId="BodyTextChar">
    <w:name w:val="Body Text Char"/>
    <w:basedOn w:val="DefaultParagraphFont"/>
    <w:link w:val="BodyText"/>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7170D6"/>
    <w:pPr>
      <w:tabs>
        <w:tab w:val="left" w:pos="800"/>
        <w:tab w:val="right" w:leader="dot" w:pos="9017"/>
      </w:tabs>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39"/>
    <w:rsid w:val="00C70F8C"/>
    <w:pPr>
      <w:ind w:left="600"/>
    </w:pPr>
    <w:rPr>
      <w:szCs w:val="21"/>
    </w:rPr>
  </w:style>
  <w:style w:type="paragraph" w:styleId="TOC5">
    <w:name w:val="toc 5"/>
    <w:basedOn w:val="Normal"/>
    <w:next w:val="Normal"/>
    <w:autoRedefine/>
    <w:uiPriority w:val="39"/>
    <w:rsid w:val="00C70F8C"/>
    <w:pPr>
      <w:ind w:left="800"/>
    </w:pPr>
    <w:rPr>
      <w:szCs w:val="21"/>
    </w:rPr>
  </w:style>
  <w:style w:type="paragraph" w:styleId="TOC6">
    <w:name w:val="toc 6"/>
    <w:basedOn w:val="Normal"/>
    <w:next w:val="Normal"/>
    <w:autoRedefine/>
    <w:uiPriority w:val="39"/>
    <w:rsid w:val="00C70F8C"/>
    <w:pPr>
      <w:ind w:left="1000"/>
    </w:pPr>
    <w:rPr>
      <w:szCs w:val="21"/>
    </w:rPr>
  </w:style>
  <w:style w:type="paragraph" w:styleId="TOC7">
    <w:name w:val="toc 7"/>
    <w:basedOn w:val="Normal"/>
    <w:next w:val="Normal"/>
    <w:autoRedefine/>
    <w:uiPriority w:val="39"/>
    <w:rsid w:val="00C70F8C"/>
    <w:pPr>
      <w:ind w:left="1200"/>
    </w:pPr>
    <w:rPr>
      <w:szCs w:val="21"/>
    </w:rPr>
  </w:style>
  <w:style w:type="paragraph" w:styleId="TOC8">
    <w:name w:val="toc 8"/>
    <w:basedOn w:val="Normal"/>
    <w:next w:val="Normal"/>
    <w:autoRedefine/>
    <w:uiPriority w:val="39"/>
    <w:rsid w:val="00C70F8C"/>
    <w:pPr>
      <w:ind w:left="1400"/>
    </w:pPr>
    <w:rPr>
      <w:szCs w:val="21"/>
    </w:rPr>
  </w:style>
  <w:style w:type="paragraph" w:styleId="TOC9">
    <w:name w:val="toc 9"/>
    <w:basedOn w:val="Normal"/>
    <w:next w:val="Normal"/>
    <w:autoRedefine/>
    <w:uiPriority w:val="39"/>
    <w:rsid w:val="00C70F8C"/>
    <w:pPr>
      <w:ind w:left="1600"/>
    </w:pPr>
    <w:rPr>
      <w:szCs w:val="21"/>
    </w:rPr>
  </w:style>
  <w:style w:type="paragraph" w:styleId="Header">
    <w:name w:val="header"/>
    <w:basedOn w:val="Normal"/>
    <w:link w:val="HeaderChar"/>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rsid w:val="00C70F8C"/>
    <w:rPr>
      <w:rFonts w:cs="Times New Roman"/>
    </w:rPr>
  </w:style>
  <w:style w:type="character" w:customStyle="1" w:styleId="a">
    <w:name w:val="_"/>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semiHidden/>
    <w:rsid w:val="00C70F8C"/>
    <w:rPr>
      <w:rFonts w:cs="Times New Roman"/>
      <w:sz w:val="16"/>
    </w:rPr>
  </w:style>
  <w:style w:type="paragraph" w:styleId="CommentText">
    <w:name w:val="annotation text"/>
    <w:basedOn w:val="Normal"/>
    <w:link w:val="CommentTextChar"/>
    <w:semiHidden/>
    <w:rsid w:val="00C70F8C"/>
  </w:style>
  <w:style w:type="character" w:customStyle="1" w:styleId="CommentTextChar">
    <w:name w:val="Comment Text Char"/>
    <w:basedOn w:val="DefaultParagraphFont"/>
    <w:link w:val="CommentText"/>
    <w:semiHidden/>
    <w:locked/>
    <w:rsid w:val="00D53966"/>
    <w:rPr>
      <w:lang w:val="en-GB" w:eastAsia="fi-FI"/>
    </w:rPr>
  </w:style>
  <w:style w:type="paragraph" w:styleId="FootnoteText">
    <w:name w:val="footnote text"/>
    <w:basedOn w:val="Normal"/>
    <w:link w:val="FootnoteTextChar"/>
    <w:uiPriority w:val="99"/>
    <w:rsid w:val="00C70F8C"/>
  </w:style>
  <w:style w:type="character" w:customStyle="1" w:styleId="FootnoteTextChar">
    <w:name w:val="Footnote Text Char"/>
    <w:basedOn w:val="DefaultParagraphFont"/>
    <w:link w:val="FootnoteText"/>
    <w:uiPriority w:val="99"/>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34"/>
    <w:qFormat/>
    <w:rsid w:val="00453149"/>
    <w:pPr>
      <w:ind w:left="708"/>
    </w:pPr>
    <w:rPr>
      <w:rFonts w:ascii="Arial" w:hAnsi="Arial" w:cs="Calibri"/>
      <w:sz w:val="22"/>
      <w:szCs w:val="22"/>
      <w:lang w:eastAsia="en-GB"/>
    </w:rPr>
  </w:style>
  <w:style w:type="paragraph" w:styleId="Revision">
    <w:name w:val="Revision"/>
    <w:hidden/>
    <w:uiPriority w:val="99"/>
    <w:semiHidden/>
    <w:rsid w:val="00EB3E05"/>
    <w:rPr>
      <w:sz w:val="20"/>
      <w:szCs w:val="20"/>
      <w:lang w:val="en-GB" w:eastAsia="fi-FI"/>
    </w:rPr>
  </w:style>
  <w:style w:type="table" w:styleId="TableGrid">
    <w:name w:val="Table Grid"/>
    <w:basedOn w:val="TableNormal"/>
    <w:uiPriority w:val="99"/>
    <w:locked/>
    <w:rsid w:val="00170A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paragraph" w:customStyle="1" w:styleId="Default">
    <w:name w:val="Default"/>
    <w:rsid w:val="00D017EB"/>
    <w:pPr>
      <w:autoSpaceDE w:val="0"/>
      <w:autoSpaceDN w:val="0"/>
      <w:adjustRightInd w:val="0"/>
    </w:pPr>
    <w:rPr>
      <w:rFonts w:ascii="Arial" w:hAnsi="Arial" w:cs="Arial"/>
      <w:color w:val="000000"/>
      <w:sz w:val="24"/>
      <w:szCs w:val="24"/>
      <w:lang w:val="en-US" w:eastAsia="en-US"/>
    </w:rPr>
  </w:style>
  <w:style w:type="paragraph" w:customStyle="1" w:styleId="Figure1">
    <w:name w:val="Figure 1"/>
    <w:basedOn w:val="Normal"/>
    <w:autoRedefine/>
    <w:rsid w:val="0065150E"/>
    <w:pPr>
      <w:spacing w:before="0" w:after="0"/>
      <w:jc w:val="center"/>
    </w:pPr>
    <w:rPr>
      <w:rFonts w:ascii="Arial" w:hAnsi="Arial" w:cs="Arial"/>
      <w:b/>
      <w:bCs/>
      <w:sz w:val="24"/>
      <w:szCs w:val="32"/>
      <w:lang w:val="en-US" w:eastAsia="en-US"/>
    </w:rPr>
  </w:style>
  <w:style w:type="character" w:customStyle="1" w:styleId="CharCharChar">
    <w:name w:val="Char Char Char"/>
    <w:basedOn w:val="DefaultParagraphFont"/>
    <w:rsid w:val="0065150E"/>
    <w:rPr>
      <w:rFonts w:ascii="Arial" w:hAnsi="Arial" w:cs="Arial"/>
      <w:bCs/>
      <w:color w:val="0000FF"/>
      <w:sz w:val="24"/>
      <w:szCs w:val="26"/>
      <w:lang w:val="en-US" w:eastAsia="en-US" w:bidi="ar-SA"/>
    </w:rPr>
  </w:style>
  <w:style w:type="character" w:customStyle="1" w:styleId="CharChar">
    <w:name w:val="Char Char"/>
    <w:basedOn w:val="DefaultParagraphFont"/>
    <w:rsid w:val="0065150E"/>
    <w:rPr>
      <w:rFonts w:ascii="Arial" w:hAnsi="Arial" w:cs="Arial"/>
      <w:bCs/>
      <w:iCs/>
      <w:color w:val="0000FF"/>
      <w:sz w:val="24"/>
      <w:szCs w:val="26"/>
      <w:lang w:val="en-US" w:eastAsia="en-US" w:bidi="ar-SA"/>
    </w:rPr>
  </w:style>
  <w:style w:type="paragraph" w:customStyle="1" w:styleId="centerbold">
    <w:name w:val="center bold"/>
    <w:aliases w:val="cbo"/>
    <w:basedOn w:val="Normal"/>
    <w:rsid w:val="0014568A"/>
    <w:pPr>
      <w:spacing w:before="0" w:after="0"/>
      <w:jc w:val="center"/>
    </w:pPr>
    <w:rPr>
      <w:rFonts w:ascii="Book Antiqua" w:hAnsi="Book Antiqua"/>
      <w:b/>
      <w:sz w:val="24"/>
      <w:lang w:val="en-US" w:eastAsia="en-US"/>
    </w:rPr>
  </w:style>
  <w:style w:type="paragraph" w:customStyle="1" w:styleId="BulletDouble">
    <w:name w:val="Bullet Double"/>
    <w:basedOn w:val="Normal"/>
    <w:rsid w:val="0014568A"/>
    <w:pPr>
      <w:widowControl w:val="0"/>
      <w:spacing w:before="0" w:after="180"/>
      <w:ind w:left="720" w:hanging="360"/>
    </w:pPr>
    <w:rPr>
      <w:sz w:val="24"/>
      <w:lang w:val="en-US" w:eastAsia="en-US"/>
    </w:rPr>
  </w:style>
  <w:style w:type="paragraph" w:customStyle="1" w:styleId="BulletLast">
    <w:name w:val="Bullet Last"/>
    <w:basedOn w:val="BulletDouble"/>
    <w:rsid w:val="0014568A"/>
    <w:pPr>
      <w:spacing w:after="240"/>
    </w:pPr>
  </w:style>
  <w:style w:type="character" w:customStyle="1" w:styleId="EndnoteTextChar">
    <w:name w:val="Endnote Text Char"/>
    <w:basedOn w:val="DefaultParagraphFont"/>
    <w:link w:val="EndnoteText"/>
    <w:semiHidden/>
    <w:rsid w:val="0014568A"/>
    <w:rPr>
      <w:sz w:val="20"/>
      <w:szCs w:val="20"/>
      <w:lang w:val="en-US" w:eastAsia="en-US"/>
    </w:rPr>
  </w:style>
  <w:style w:type="paragraph" w:styleId="EndnoteText">
    <w:name w:val="endnote text"/>
    <w:basedOn w:val="Normal"/>
    <w:link w:val="EndnoteTextChar"/>
    <w:semiHidden/>
    <w:locked/>
    <w:rsid w:val="0014568A"/>
    <w:pPr>
      <w:widowControl w:val="0"/>
      <w:spacing w:before="0" w:after="0"/>
    </w:pPr>
    <w:rPr>
      <w:lang w:val="en-US" w:eastAsia="en-US"/>
    </w:rPr>
  </w:style>
  <w:style w:type="paragraph" w:customStyle="1" w:styleId="TableHeading">
    <w:name w:val="Table Heading"/>
    <w:basedOn w:val="Normal"/>
    <w:rsid w:val="0014568A"/>
    <w:pPr>
      <w:widowControl w:val="0"/>
      <w:jc w:val="center"/>
    </w:pPr>
    <w:rPr>
      <w:rFonts w:ascii="Arial" w:hAnsi="Arial"/>
      <w:b/>
      <w:sz w:val="18"/>
      <w:lang w:val="en-US" w:eastAsia="en-US"/>
    </w:rPr>
  </w:style>
  <w:style w:type="paragraph" w:customStyle="1" w:styleId="TableText">
    <w:name w:val="Table Text"/>
    <w:basedOn w:val="Normal"/>
    <w:rsid w:val="0014568A"/>
    <w:pPr>
      <w:widowControl w:val="0"/>
      <w:spacing w:before="0" w:after="0"/>
    </w:pPr>
    <w:rPr>
      <w:rFonts w:ascii="Arial" w:hAnsi="Arial"/>
      <w:sz w:val="18"/>
      <w:lang w:val="en-US" w:eastAsia="en-US"/>
    </w:rPr>
  </w:style>
  <w:style w:type="paragraph" w:customStyle="1" w:styleId="TableTitle">
    <w:name w:val="Table Title"/>
    <w:basedOn w:val="Heading4"/>
    <w:rsid w:val="0014568A"/>
    <w:pPr>
      <w:numPr>
        <w:ilvl w:val="0"/>
        <w:numId w:val="0"/>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0" w:after="240"/>
    </w:pPr>
    <w:rPr>
      <w:rFonts w:ascii="Times New Roman" w:hAnsi="Times New Roman"/>
      <w:sz w:val="24"/>
      <w:lang w:val="en-US" w:eastAsia="en-US"/>
    </w:rPr>
  </w:style>
  <w:style w:type="paragraph" w:customStyle="1" w:styleId="Graphic">
    <w:name w:val="Graphic"/>
    <w:basedOn w:val="Normal"/>
    <w:next w:val="Normal"/>
    <w:rsid w:val="0014568A"/>
    <w:pPr>
      <w:keepNext/>
      <w:spacing w:before="240" w:after="120" w:line="276" w:lineRule="auto"/>
      <w:jc w:val="center"/>
    </w:pPr>
    <w:rPr>
      <w:sz w:val="22"/>
      <w:szCs w:val="22"/>
      <w:lang w:val="en-US" w:eastAsia="en-US" w:bidi="en-US"/>
    </w:rPr>
  </w:style>
  <w:style w:type="character" w:customStyle="1" w:styleId="CharChar1">
    <w:name w:val="Char Char1"/>
    <w:basedOn w:val="DefaultParagraphFont"/>
    <w:rsid w:val="0014568A"/>
    <w:rPr>
      <w:rFonts w:ascii="Arial" w:hAnsi="Arial" w:cs="Arial"/>
      <w:bCs/>
      <w:iCs/>
      <w:sz w:val="24"/>
      <w:szCs w:val="26"/>
      <w:lang w:val="en-US" w:eastAsia="en-US" w:bidi="ar-SA"/>
    </w:rPr>
  </w:style>
  <w:style w:type="paragraph" w:customStyle="1" w:styleId="RTCAText">
    <w:name w:val="RTCA Text"/>
    <w:basedOn w:val="Normal"/>
    <w:rsid w:val="0014568A"/>
    <w:pPr>
      <w:spacing w:before="120" w:after="0"/>
      <w:ind w:left="1440"/>
      <w:jc w:val="both"/>
    </w:pPr>
    <w:rPr>
      <w:sz w:val="22"/>
      <w:lang w:val="en-US" w:eastAsia="en-US"/>
    </w:rPr>
  </w:style>
  <w:style w:type="character" w:customStyle="1" w:styleId="Bibliogrphy">
    <w:name w:val="Bibliogrphy"/>
    <w:basedOn w:val="DefaultParagraphFont"/>
    <w:rsid w:val="0014568A"/>
  </w:style>
  <w:style w:type="character" w:customStyle="1" w:styleId="TableHeadingChar">
    <w:name w:val="Table Heading Char"/>
    <w:basedOn w:val="DefaultParagraphFont"/>
    <w:rsid w:val="0014568A"/>
    <w:rPr>
      <w:rFonts w:ascii="Arial" w:hAnsi="Arial"/>
      <w:b/>
      <w:sz w:val="18"/>
      <w:lang w:val="en-US" w:eastAsia="en-US" w:bidi="ar-SA"/>
    </w:rPr>
  </w:style>
  <w:style w:type="paragraph" w:customStyle="1" w:styleId="RTCAtext0">
    <w:name w:val="RTCA text"/>
    <w:basedOn w:val="Normal"/>
    <w:rsid w:val="0014568A"/>
    <w:pPr>
      <w:widowControl w:val="0"/>
      <w:suppressAutoHyphens/>
      <w:spacing w:before="0" w:after="0"/>
      <w:ind w:left="1440"/>
    </w:pPr>
    <w:rPr>
      <w:sz w:val="22"/>
      <w:lang w:val="en-US" w:eastAsia="en-US"/>
    </w:rPr>
  </w:style>
  <w:style w:type="character" w:customStyle="1" w:styleId="RTCAtextChar">
    <w:name w:val="RTCA text Char"/>
    <w:basedOn w:val="DefaultParagraphFont"/>
    <w:rsid w:val="0014568A"/>
    <w:rPr>
      <w:sz w:val="22"/>
      <w:lang w:val="en-US" w:eastAsia="en-US" w:bidi="ar-SA"/>
    </w:rPr>
  </w:style>
  <w:style w:type="paragraph" w:customStyle="1" w:styleId="RTCANote">
    <w:name w:val="RTCA Note"/>
    <w:basedOn w:val="RTCAText"/>
    <w:rsid w:val="0014568A"/>
    <w:pPr>
      <w:ind w:left="2160" w:hanging="720"/>
    </w:pPr>
    <w:rPr>
      <w:i/>
    </w:rPr>
  </w:style>
  <w:style w:type="paragraph" w:customStyle="1" w:styleId="RTCAFigure">
    <w:name w:val="RTCA Figure"/>
    <w:basedOn w:val="Normal"/>
    <w:rsid w:val="0014568A"/>
    <w:pPr>
      <w:widowControl w:val="0"/>
      <w:spacing w:before="240" w:after="120"/>
      <w:jc w:val="center"/>
    </w:pPr>
    <w:rPr>
      <w:b/>
      <w:sz w:val="22"/>
      <w:lang w:val="en-US" w:eastAsia="en-US"/>
    </w:rPr>
  </w:style>
  <w:style w:type="paragraph" w:customStyle="1" w:styleId="RTCATable">
    <w:name w:val="RTCA Table"/>
    <w:basedOn w:val="Normal"/>
    <w:rsid w:val="0014568A"/>
    <w:pPr>
      <w:keepNext/>
      <w:keepLines/>
      <w:widowControl w:val="0"/>
      <w:tabs>
        <w:tab w:val="left" w:pos="-720"/>
      </w:tabs>
      <w:suppressAutoHyphens/>
      <w:spacing w:before="120" w:after="0"/>
      <w:jc w:val="center"/>
    </w:pPr>
    <w:rPr>
      <w:b/>
      <w:sz w:val="22"/>
      <w:lang w:val="en-US" w:eastAsia="en-US"/>
    </w:rPr>
  </w:style>
  <w:style w:type="character" w:customStyle="1" w:styleId="RTCAFigureChar">
    <w:name w:val="RTCA Figure Char"/>
    <w:basedOn w:val="DefaultParagraphFont"/>
    <w:rsid w:val="0014568A"/>
    <w:rPr>
      <w:b/>
      <w:sz w:val="22"/>
      <w:lang w:val="en-US" w:eastAsia="en-US" w:bidi="ar-SA"/>
    </w:rPr>
  </w:style>
  <w:style w:type="character" w:customStyle="1" w:styleId="DefaultChar">
    <w:name w:val="Default Char"/>
    <w:basedOn w:val="DefaultParagraphFont"/>
    <w:locked/>
    <w:rsid w:val="0014568A"/>
    <w:rPr>
      <w:rFonts w:ascii="Arial" w:hAnsi="Arial" w:cs="Arial"/>
      <w:color w:val="000000"/>
      <w:sz w:val="24"/>
      <w:szCs w:val="24"/>
      <w:lang w:val="en-US" w:eastAsia="en-US" w:bidi="ar-SA"/>
    </w:rPr>
  </w:style>
  <w:style w:type="paragraph" w:customStyle="1" w:styleId="msolistparagraph0">
    <w:name w:val="msolistparagraph"/>
    <w:basedOn w:val="Normal"/>
    <w:rsid w:val="0014568A"/>
    <w:pPr>
      <w:spacing w:before="0" w:after="0"/>
      <w:ind w:left="720"/>
    </w:pPr>
    <w:rPr>
      <w:sz w:val="24"/>
      <w:szCs w:val="24"/>
      <w:lang w:val="en-US" w:eastAsia="en-US"/>
    </w:rPr>
  </w:style>
  <w:style w:type="paragraph" w:customStyle="1" w:styleId="MTDisplayEquation">
    <w:name w:val="MTDisplayEquation"/>
    <w:basedOn w:val="Normal"/>
    <w:next w:val="Normal"/>
    <w:link w:val="MTDisplayEquationChar"/>
    <w:rsid w:val="0014568A"/>
    <w:pPr>
      <w:tabs>
        <w:tab w:val="center" w:pos="6480"/>
        <w:tab w:val="right" w:pos="12960"/>
      </w:tabs>
      <w:autoSpaceDE w:val="0"/>
      <w:autoSpaceDN w:val="0"/>
      <w:adjustRightInd w:val="0"/>
      <w:spacing w:before="0" w:after="0"/>
    </w:pPr>
    <w:rPr>
      <w:rFonts w:ascii="Arial,Italic" w:hAnsi="Arial,Italic" w:cs="Arial,Italic"/>
      <w:iCs/>
      <w:sz w:val="24"/>
      <w:szCs w:val="24"/>
      <w:lang w:val="it-IT" w:eastAsia="en-US"/>
    </w:rPr>
  </w:style>
  <w:style w:type="character" w:customStyle="1" w:styleId="MTDisplayEquationChar">
    <w:name w:val="MTDisplayEquation Char"/>
    <w:basedOn w:val="DefaultParagraphFont"/>
    <w:link w:val="MTDisplayEquation"/>
    <w:rsid w:val="0014568A"/>
    <w:rPr>
      <w:rFonts w:ascii="Arial,Italic" w:hAnsi="Arial,Italic" w:cs="Arial,Italic"/>
      <w:iCs/>
      <w:sz w:val="24"/>
      <w:szCs w:val="24"/>
      <w:lang w:val="it-IT" w:eastAsia="en-US"/>
    </w:rPr>
  </w:style>
  <w:style w:type="paragraph" w:customStyle="1" w:styleId="CaptionTable">
    <w:name w:val="Caption Table"/>
    <w:basedOn w:val="Normal"/>
    <w:next w:val="Normal"/>
    <w:rsid w:val="0014568A"/>
    <w:pPr>
      <w:spacing w:after="0" w:line="360" w:lineRule="auto"/>
      <w:jc w:val="center"/>
    </w:pPr>
    <w:rPr>
      <w:i/>
      <w:smallCaps/>
      <w:sz w:val="24"/>
      <w:lang w:eastAsia="en-US"/>
    </w:rPr>
  </w:style>
  <w:style w:type="character" w:customStyle="1" w:styleId="CharChar10">
    <w:name w:val="Char Char10"/>
    <w:basedOn w:val="DefaultParagraphFont"/>
    <w:rsid w:val="0014568A"/>
    <w:rPr>
      <w:rFonts w:ascii="Arial" w:hAnsi="Arial" w:cs="Arial"/>
      <w:b/>
      <w:bCs/>
      <w:color w:val="0000FF"/>
      <w:kern w:val="32"/>
      <w:sz w:val="32"/>
      <w:szCs w:val="32"/>
      <w:u w:val="single"/>
      <w:lang w:val="en-US" w:eastAsia="en-US" w:bidi="ar-SA"/>
    </w:rPr>
  </w:style>
  <w:style w:type="character" w:customStyle="1" w:styleId="CharChar9">
    <w:name w:val="Char Char9"/>
    <w:basedOn w:val="DefaultParagraphFont"/>
    <w:rsid w:val="0014568A"/>
    <w:rPr>
      <w:rFonts w:ascii="Arial" w:hAnsi="Arial" w:cs="Arial"/>
      <w:b/>
      <w:bCs/>
      <w:iCs/>
      <w:color w:val="0000FF"/>
      <w:sz w:val="28"/>
      <w:szCs w:val="28"/>
      <w:lang w:val="en-US" w:eastAsia="en-US" w:bidi="ar-SA"/>
    </w:rPr>
  </w:style>
  <w:style w:type="character" w:customStyle="1" w:styleId="CharChar8">
    <w:name w:val="Char Char8"/>
    <w:basedOn w:val="DefaultParagraphFont"/>
    <w:rsid w:val="0014568A"/>
    <w:rPr>
      <w:rFonts w:ascii="Cambria" w:eastAsia="Times New Roman" w:hAnsi="Cambria" w:cs="Times New Roman"/>
      <w:b/>
      <w:bCs/>
      <w:color w:val="4F81BD"/>
    </w:rPr>
  </w:style>
  <w:style w:type="character" w:customStyle="1" w:styleId="CharChar7">
    <w:name w:val="Char Char7"/>
    <w:basedOn w:val="DefaultParagraphFont"/>
    <w:rsid w:val="0014568A"/>
    <w:rPr>
      <w:rFonts w:ascii="Arial" w:hAnsi="Arial"/>
      <w:bCs/>
      <w:i/>
      <w:sz w:val="24"/>
      <w:szCs w:val="28"/>
      <w:lang w:val="en-US" w:eastAsia="en-US" w:bidi="ar-SA"/>
    </w:rPr>
  </w:style>
  <w:style w:type="character" w:customStyle="1" w:styleId="CharChar6">
    <w:name w:val="Char Char6"/>
    <w:basedOn w:val="DefaultParagraphFont"/>
    <w:rsid w:val="0014568A"/>
    <w:rPr>
      <w:rFonts w:ascii="Cambria" w:eastAsia="Times New Roman" w:hAnsi="Cambria" w:cs="Times New Roman"/>
      <w:color w:val="243F60"/>
    </w:rPr>
  </w:style>
  <w:style w:type="character" w:customStyle="1" w:styleId="CharChar5">
    <w:name w:val="Char Char5"/>
    <w:basedOn w:val="DefaultParagraphFont"/>
    <w:rsid w:val="0014568A"/>
    <w:rPr>
      <w:rFonts w:ascii="Cambria" w:hAnsi="Cambria"/>
      <w:i/>
      <w:iCs/>
      <w:color w:val="243F60"/>
      <w:sz w:val="22"/>
      <w:szCs w:val="22"/>
      <w:lang w:val="en-US" w:eastAsia="en-US" w:bidi="en-US"/>
    </w:rPr>
  </w:style>
  <w:style w:type="character" w:customStyle="1" w:styleId="CharChar4">
    <w:name w:val="Char Char4"/>
    <w:basedOn w:val="DefaultParagraphFont"/>
    <w:rsid w:val="0014568A"/>
    <w:rPr>
      <w:rFonts w:ascii="Cambria" w:hAnsi="Cambria"/>
      <w:i/>
      <w:iCs/>
      <w:color w:val="404040"/>
      <w:sz w:val="22"/>
      <w:szCs w:val="22"/>
      <w:lang w:val="en-US" w:eastAsia="en-US" w:bidi="en-US"/>
    </w:rPr>
  </w:style>
  <w:style w:type="character" w:customStyle="1" w:styleId="CharChar3">
    <w:name w:val="Char Char3"/>
    <w:basedOn w:val="DefaultParagraphFont"/>
    <w:rsid w:val="0014568A"/>
    <w:rPr>
      <w:rFonts w:ascii="Cambria" w:hAnsi="Cambria"/>
      <w:color w:val="4F81BD"/>
      <w:lang w:val="en-US" w:eastAsia="en-US" w:bidi="en-US"/>
    </w:rPr>
  </w:style>
  <w:style w:type="character" w:customStyle="1" w:styleId="CharChar2">
    <w:name w:val="Char Char2"/>
    <w:basedOn w:val="DefaultParagraphFont"/>
    <w:rsid w:val="0014568A"/>
    <w:rPr>
      <w:rFonts w:ascii="Arial" w:hAnsi="Arial" w:cs="Arial"/>
      <w:color w:val="0000FF"/>
      <w:sz w:val="32"/>
      <w:szCs w:val="22"/>
      <w:lang w:val="en-US" w:eastAsia="en-US" w:bidi="ar-SA"/>
    </w:rPr>
  </w:style>
  <w:style w:type="character" w:styleId="Emphasis">
    <w:name w:val="Emphasis"/>
    <w:basedOn w:val="DefaultParagraphFont"/>
    <w:qFormat/>
    <w:rsid w:val="0014568A"/>
    <w:rPr>
      <w:i/>
      <w:iCs/>
    </w:rPr>
  </w:style>
  <w:style w:type="paragraph" w:styleId="NoSpacing">
    <w:name w:val="No Spacing"/>
    <w:qFormat/>
    <w:rsid w:val="0014568A"/>
    <w:rPr>
      <w:rFonts w:ascii="Calibri" w:hAnsi="Calibri"/>
      <w:lang w:val="en-US" w:eastAsia="en-US" w:bidi="en-US"/>
    </w:rPr>
  </w:style>
  <w:style w:type="paragraph" w:styleId="Quote">
    <w:name w:val="Quote"/>
    <w:basedOn w:val="Normal"/>
    <w:next w:val="Normal"/>
    <w:link w:val="QuoteChar"/>
    <w:qFormat/>
    <w:rsid w:val="0014568A"/>
    <w:pPr>
      <w:spacing w:before="0" w:after="200" w:line="276" w:lineRule="auto"/>
    </w:pPr>
    <w:rPr>
      <w:rFonts w:ascii="Calibri" w:hAnsi="Calibri"/>
      <w:i/>
      <w:iCs/>
      <w:color w:val="000000"/>
      <w:sz w:val="22"/>
      <w:szCs w:val="22"/>
      <w:lang w:val="en-US" w:eastAsia="en-US" w:bidi="en-US"/>
    </w:rPr>
  </w:style>
  <w:style w:type="character" w:customStyle="1" w:styleId="QuoteChar">
    <w:name w:val="Quote Char"/>
    <w:basedOn w:val="DefaultParagraphFont"/>
    <w:link w:val="Quote"/>
    <w:rsid w:val="0014568A"/>
    <w:rPr>
      <w:rFonts w:ascii="Calibri" w:hAnsi="Calibri"/>
      <w:i/>
      <w:iCs/>
      <w:color w:val="000000"/>
      <w:lang w:val="en-US" w:eastAsia="en-US" w:bidi="en-US"/>
    </w:rPr>
  </w:style>
  <w:style w:type="paragraph" w:styleId="IntenseQuote">
    <w:name w:val="Intense Quote"/>
    <w:basedOn w:val="Normal"/>
    <w:next w:val="Normal"/>
    <w:link w:val="IntenseQuoteChar"/>
    <w:qFormat/>
    <w:rsid w:val="0014568A"/>
    <w:pPr>
      <w:pBdr>
        <w:bottom w:val="single" w:sz="4" w:space="4" w:color="4F81BD"/>
      </w:pBdr>
      <w:spacing w:before="200" w:after="280" w:line="276" w:lineRule="auto"/>
      <w:ind w:left="936" w:right="936"/>
    </w:pPr>
    <w:rPr>
      <w:rFonts w:ascii="Calibri" w:hAnsi="Calibri"/>
      <w:b/>
      <w:bCs/>
      <w:i/>
      <w:iCs/>
      <w:color w:val="4F81BD"/>
      <w:sz w:val="22"/>
      <w:szCs w:val="22"/>
      <w:lang w:val="en-US" w:eastAsia="en-US" w:bidi="en-US"/>
    </w:rPr>
  </w:style>
  <w:style w:type="character" w:customStyle="1" w:styleId="IntenseQuoteChar">
    <w:name w:val="Intense Quote Char"/>
    <w:basedOn w:val="DefaultParagraphFont"/>
    <w:link w:val="IntenseQuote"/>
    <w:rsid w:val="0014568A"/>
    <w:rPr>
      <w:rFonts w:ascii="Calibri" w:hAnsi="Calibri"/>
      <w:b/>
      <w:bCs/>
      <w:i/>
      <w:iCs/>
      <w:color w:val="4F81BD"/>
      <w:lang w:val="en-US" w:eastAsia="en-US" w:bidi="en-US"/>
    </w:rPr>
  </w:style>
  <w:style w:type="character" w:styleId="SubtleEmphasis">
    <w:name w:val="Subtle Emphasis"/>
    <w:basedOn w:val="DefaultParagraphFont"/>
    <w:qFormat/>
    <w:rsid w:val="0014568A"/>
    <w:rPr>
      <w:i/>
      <w:iCs/>
      <w:color w:val="808080"/>
    </w:rPr>
  </w:style>
  <w:style w:type="character" w:styleId="IntenseEmphasis">
    <w:name w:val="Intense Emphasis"/>
    <w:basedOn w:val="DefaultParagraphFont"/>
    <w:qFormat/>
    <w:rsid w:val="0014568A"/>
    <w:rPr>
      <w:b/>
      <w:bCs/>
      <w:i/>
      <w:iCs/>
      <w:color w:val="4F81BD"/>
    </w:rPr>
  </w:style>
  <w:style w:type="character" w:styleId="SubtleReference">
    <w:name w:val="Subtle Reference"/>
    <w:basedOn w:val="DefaultParagraphFont"/>
    <w:qFormat/>
    <w:rsid w:val="0014568A"/>
    <w:rPr>
      <w:smallCaps/>
      <w:color w:val="C0504D"/>
      <w:u w:val="single"/>
    </w:rPr>
  </w:style>
  <w:style w:type="character" w:styleId="IntenseReference">
    <w:name w:val="Intense Reference"/>
    <w:basedOn w:val="DefaultParagraphFont"/>
    <w:qFormat/>
    <w:rsid w:val="0014568A"/>
    <w:rPr>
      <w:b/>
      <w:bCs/>
      <w:smallCaps/>
      <w:color w:val="C0504D"/>
      <w:spacing w:val="5"/>
      <w:u w:val="single"/>
    </w:rPr>
  </w:style>
  <w:style w:type="character" w:styleId="BookTitle">
    <w:name w:val="Book Title"/>
    <w:basedOn w:val="DefaultParagraphFont"/>
    <w:qFormat/>
    <w:rsid w:val="0014568A"/>
    <w:rPr>
      <w:b/>
      <w:bCs/>
      <w:smallCaps/>
      <w:spacing w:val="5"/>
    </w:rPr>
  </w:style>
  <w:style w:type="paragraph" w:styleId="TOCHeading">
    <w:name w:val="TOC Heading"/>
    <w:basedOn w:val="Heading1"/>
    <w:next w:val="Normal"/>
    <w:qFormat/>
    <w:rsid w:val="0014568A"/>
    <w:pPr>
      <w:keepLines/>
      <w:numPr>
        <w:numId w:val="0"/>
      </w:numPr>
      <w:spacing w:before="480" w:after="0" w:line="276" w:lineRule="auto"/>
      <w:outlineLvl w:val="9"/>
    </w:pPr>
    <w:rPr>
      <w:rFonts w:ascii="Cambria" w:hAnsi="Cambria"/>
      <w:bCs/>
      <w:color w:val="365F91"/>
      <w:sz w:val="28"/>
      <w:szCs w:val="28"/>
      <w:lang w:val="en-US" w:eastAsia="en-US" w:bidi="en-US"/>
    </w:rPr>
  </w:style>
  <w:style w:type="character" w:styleId="PlaceholderText">
    <w:name w:val="Placeholder Text"/>
    <w:basedOn w:val="DefaultParagraphFont"/>
    <w:uiPriority w:val="99"/>
    <w:semiHidden/>
    <w:rsid w:val="00BC6A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66045">
      <w:bodyDiv w:val="1"/>
      <w:marLeft w:val="0"/>
      <w:marRight w:val="0"/>
      <w:marTop w:val="0"/>
      <w:marBottom w:val="0"/>
      <w:divBdr>
        <w:top w:val="none" w:sz="0" w:space="0" w:color="auto"/>
        <w:left w:val="none" w:sz="0" w:space="0" w:color="auto"/>
        <w:bottom w:val="none" w:sz="0" w:space="0" w:color="auto"/>
        <w:right w:val="none" w:sz="0" w:space="0" w:color="auto"/>
      </w:divBdr>
    </w:div>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jpe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BFD50-D737-4B53-BF5E-BA067CF8F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13684</Words>
  <Characters>78000</Characters>
  <Application>Microsoft Office Word</Application>
  <DocSecurity>0</DocSecurity>
  <Lines>650</Lines>
  <Paragraphs>183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91501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Alan Grant</cp:lastModifiedBy>
  <cp:revision>2</cp:revision>
  <cp:lastPrinted>2013-08-22T13:34:00Z</cp:lastPrinted>
  <dcterms:created xsi:type="dcterms:W3CDTF">2016-03-17T10:42:00Z</dcterms:created>
  <dcterms:modified xsi:type="dcterms:W3CDTF">2016-03-17T10:42:00Z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